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695160" w14:textId="3ABC0BFE" w:rsidR="00B936E6" w:rsidRPr="00CA1DEC" w:rsidRDefault="00B936E6" w:rsidP="00EF5B3B">
      <w:pPr>
        <w:pStyle w:val="muutmiskskalljoonega"/>
        <w:spacing w:before="0"/>
        <w:rPr>
          <w:u w:val="none"/>
        </w:rPr>
      </w:pPr>
      <w:bookmarkStart w:id="0" w:name="_Hlk173233204"/>
    </w:p>
    <w:p w14:paraId="2AE30853" w14:textId="77777777" w:rsidR="00DA7D78" w:rsidRPr="00CA1DEC" w:rsidRDefault="00DA7D78" w:rsidP="003A50C9">
      <w:pPr>
        <w:pStyle w:val="muutmiskskalljoonega"/>
        <w:spacing w:before="0"/>
        <w:jc w:val="right"/>
        <w:rPr>
          <w:u w:val="none"/>
        </w:rPr>
      </w:pPr>
    </w:p>
    <w:p w14:paraId="2A63B781" w14:textId="15545744" w:rsidR="00B936E6" w:rsidRPr="00CA1DEC" w:rsidRDefault="00B936E6" w:rsidP="003A50C9">
      <w:pPr>
        <w:pStyle w:val="Pealkiri2"/>
        <w:spacing w:before="0" w:beforeAutospacing="0" w:after="0" w:afterAutospacing="0"/>
        <w:jc w:val="center"/>
        <w:rPr>
          <w:sz w:val="32"/>
          <w:szCs w:val="32"/>
        </w:rPr>
      </w:pPr>
      <w:r w:rsidRPr="00CA1DEC">
        <w:rPr>
          <w:sz w:val="32"/>
          <w:szCs w:val="32"/>
        </w:rPr>
        <w:t xml:space="preserve">Metsaseaduse muutmise seaduse </w:t>
      </w:r>
      <w:r w:rsidR="0028630A" w:rsidRPr="00CA1DEC">
        <w:rPr>
          <w:sz w:val="32"/>
          <w:szCs w:val="32"/>
        </w:rPr>
        <w:t xml:space="preserve">eelnõu </w:t>
      </w:r>
      <w:r w:rsidRPr="00CA1DEC">
        <w:rPr>
          <w:sz w:val="32"/>
          <w:szCs w:val="32"/>
        </w:rPr>
        <w:t>seletuskiri</w:t>
      </w:r>
    </w:p>
    <w:p w14:paraId="4E838B6E" w14:textId="77777777" w:rsidR="00B936E6" w:rsidRPr="00CA1DEC" w:rsidRDefault="00B936E6" w:rsidP="003A50C9">
      <w:pPr>
        <w:pStyle w:val="muutmiskskalljoonega"/>
        <w:spacing w:before="0"/>
        <w:rPr>
          <w:b/>
          <w:bCs/>
          <w:u w:val="none"/>
        </w:rPr>
      </w:pPr>
    </w:p>
    <w:p w14:paraId="2788E450" w14:textId="77777777" w:rsidR="00B936E6" w:rsidRPr="00CA1DEC" w:rsidRDefault="00B936E6" w:rsidP="003A50C9">
      <w:pPr>
        <w:pStyle w:val="pealkiri"/>
        <w:rPr>
          <w:color w:val="auto"/>
        </w:rPr>
      </w:pPr>
      <w:r w:rsidRPr="00CA1DEC">
        <w:rPr>
          <w:color w:val="auto"/>
        </w:rPr>
        <w:t>1. Sissejuhatus</w:t>
      </w:r>
    </w:p>
    <w:p w14:paraId="49AB9360" w14:textId="77777777" w:rsidR="00B936E6" w:rsidRPr="00CA1DEC" w:rsidRDefault="00B936E6" w:rsidP="003A50C9">
      <w:pPr>
        <w:pStyle w:val="pealkiri"/>
      </w:pPr>
      <w:commentRangeStart w:id="1"/>
      <w:r w:rsidRPr="00CA1DEC">
        <w:t>1.1. Sisukokkuvõte</w:t>
      </w:r>
      <w:commentRangeEnd w:id="1"/>
      <w:r w:rsidR="00BF61B3">
        <w:rPr>
          <w:rStyle w:val="Kommentaariviide"/>
          <w:rFonts w:asciiTheme="minorHAnsi" w:eastAsiaTheme="minorHAnsi" w:hAnsiTheme="minorHAnsi" w:cstheme="minorBidi"/>
          <w:b w:val="0"/>
          <w:color w:val="auto"/>
          <w:kern w:val="2"/>
          <w:lang w:eastAsia="en-US"/>
          <w14:ligatures w14:val="standardContextual"/>
        </w:rPr>
        <w:commentReference w:id="1"/>
      </w:r>
    </w:p>
    <w:p w14:paraId="46D45A08" w14:textId="77777777" w:rsidR="0028630A" w:rsidRPr="00CA1DEC" w:rsidRDefault="0028630A" w:rsidP="003A50C9">
      <w:pPr>
        <w:pStyle w:val="muutmiskskalljoonega"/>
        <w:spacing w:before="0"/>
        <w:rPr>
          <w:u w:val="none"/>
        </w:rPr>
      </w:pPr>
    </w:p>
    <w:p w14:paraId="56419A32" w14:textId="1AB09CA2" w:rsidR="00B936E6" w:rsidRPr="00CA1DEC" w:rsidRDefault="00B936E6" w:rsidP="003A50C9">
      <w:pPr>
        <w:pStyle w:val="muutmiskskalljoonega"/>
        <w:spacing w:before="0"/>
        <w:rPr>
          <w:b/>
          <w:bCs/>
          <w:u w:val="none"/>
        </w:rPr>
      </w:pPr>
      <w:r w:rsidRPr="00CA1DEC">
        <w:rPr>
          <w:u w:val="none"/>
        </w:rPr>
        <w:t xml:space="preserve">Metsaseaduse (edaspidi </w:t>
      </w:r>
      <w:r w:rsidRPr="00CA1DEC">
        <w:rPr>
          <w:i/>
          <w:iCs/>
          <w:u w:val="none"/>
        </w:rPr>
        <w:t>MS</w:t>
      </w:r>
      <w:r w:rsidRPr="00CA1DEC">
        <w:rPr>
          <w:u w:val="none"/>
        </w:rPr>
        <w:t xml:space="preserve">) muutmise seaduse eelnõu </w:t>
      </w:r>
      <w:r w:rsidR="00930D4A" w:rsidRPr="00CA1DEC">
        <w:rPr>
          <w:u w:val="none"/>
        </w:rPr>
        <w:t>on algatatud</w:t>
      </w:r>
      <w:r w:rsidRPr="00CA1DEC">
        <w:rPr>
          <w:u w:val="none"/>
        </w:rPr>
        <w:t xml:space="preserve"> nii vajadusest </w:t>
      </w:r>
      <w:r w:rsidR="00DA7D78" w:rsidRPr="00CA1DEC">
        <w:rPr>
          <w:u w:val="none"/>
        </w:rPr>
        <w:t>ajakohastada</w:t>
      </w:r>
      <w:r w:rsidRPr="00CA1DEC">
        <w:rPr>
          <w:u w:val="none"/>
        </w:rPr>
        <w:t xml:space="preserve"> metsanduse õiguslikud põhimõtted elurikkuse hoidmiseks, </w:t>
      </w:r>
      <w:r w:rsidR="002A7469" w:rsidRPr="00CA1DEC">
        <w:rPr>
          <w:u w:val="none"/>
        </w:rPr>
        <w:t xml:space="preserve">puu- ja põõsaistandike (edaspidi </w:t>
      </w:r>
      <w:r w:rsidR="002A7469" w:rsidRPr="00CA1DEC">
        <w:rPr>
          <w:i/>
          <w:iCs/>
          <w:u w:val="none"/>
        </w:rPr>
        <w:t>istandikud</w:t>
      </w:r>
      <w:r w:rsidR="002A7469" w:rsidRPr="00CA1DEC">
        <w:rPr>
          <w:u w:val="none"/>
        </w:rPr>
        <w:t xml:space="preserve">) käsitlemisel, </w:t>
      </w:r>
      <w:r w:rsidR="00930D4A" w:rsidRPr="00CA1DEC">
        <w:rPr>
          <w:u w:val="none"/>
        </w:rPr>
        <w:t xml:space="preserve">luua </w:t>
      </w:r>
      <w:r w:rsidRPr="00CA1DEC">
        <w:rPr>
          <w:u w:val="none"/>
        </w:rPr>
        <w:t xml:space="preserve">tehtud raiete teavitamise kohustus kui ka </w:t>
      </w:r>
      <w:r w:rsidR="00930D4A" w:rsidRPr="00CA1DEC">
        <w:rPr>
          <w:u w:val="none"/>
        </w:rPr>
        <w:t xml:space="preserve">teha </w:t>
      </w:r>
      <w:r w:rsidRPr="00CA1DEC">
        <w:rPr>
          <w:u w:val="none"/>
        </w:rPr>
        <w:t>kiireloomulis</w:t>
      </w:r>
      <w:r w:rsidR="00930D4A" w:rsidRPr="00CA1DEC">
        <w:rPr>
          <w:u w:val="none"/>
        </w:rPr>
        <w:t>e</w:t>
      </w:r>
      <w:r w:rsidR="000A225F" w:rsidRPr="00CA1DEC">
        <w:rPr>
          <w:u w:val="none"/>
        </w:rPr>
        <w:t>mai</w:t>
      </w:r>
      <w:r w:rsidR="00930D4A" w:rsidRPr="00CA1DEC">
        <w:rPr>
          <w:u w:val="none"/>
        </w:rPr>
        <w:t>d</w:t>
      </w:r>
      <w:r w:rsidRPr="00CA1DEC">
        <w:rPr>
          <w:u w:val="none"/>
        </w:rPr>
        <w:t xml:space="preserve"> muudatus</w:t>
      </w:r>
      <w:r w:rsidR="000A225F" w:rsidRPr="00CA1DEC">
        <w:rPr>
          <w:u w:val="none"/>
        </w:rPr>
        <w:t>i</w:t>
      </w:r>
      <w:r w:rsidRPr="00CA1DEC">
        <w:rPr>
          <w:u w:val="none"/>
        </w:rPr>
        <w:t xml:space="preserve">. Samas leiavad käsitlust </w:t>
      </w:r>
      <w:r w:rsidR="000A225F" w:rsidRPr="00CA1DEC">
        <w:rPr>
          <w:u w:val="none"/>
        </w:rPr>
        <w:t xml:space="preserve">ka </w:t>
      </w:r>
      <w:r w:rsidRPr="00CA1DEC">
        <w:rPr>
          <w:u w:val="none"/>
        </w:rPr>
        <w:t xml:space="preserve">muudatused, et korrastada </w:t>
      </w:r>
      <w:r w:rsidR="00930D4A" w:rsidRPr="00CA1DEC">
        <w:rPr>
          <w:u w:val="none"/>
        </w:rPr>
        <w:t xml:space="preserve">selle valdkonna riigisisene </w:t>
      </w:r>
      <w:r w:rsidRPr="00CA1DEC">
        <w:rPr>
          <w:u w:val="none"/>
        </w:rPr>
        <w:t>õigus</w:t>
      </w:r>
      <w:r w:rsidR="00930D4A" w:rsidRPr="00CA1DEC">
        <w:rPr>
          <w:u w:val="none"/>
        </w:rPr>
        <w:t>.</w:t>
      </w:r>
    </w:p>
    <w:p w14:paraId="249F8152" w14:textId="77777777" w:rsidR="0028630A" w:rsidRPr="00CA1DEC" w:rsidRDefault="0028630A" w:rsidP="00574D41">
      <w:pPr>
        <w:rPr>
          <w:rFonts w:ascii="Times New Roman" w:hAnsi="Times New Roman" w:cs="Times New Roman"/>
          <w:rPrChange w:id="2" w:author="Markus Ühtigi" w:date="2024-09-04T11:12:00Z">
            <w:rPr/>
          </w:rPrChange>
        </w:rPr>
      </w:pPr>
    </w:p>
    <w:p w14:paraId="2DC56594" w14:textId="77777777" w:rsidR="00B936E6" w:rsidRPr="00CA1DEC" w:rsidRDefault="00B936E6" w:rsidP="003A50C9">
      <w:pPr>
        <w:pStyle w:val="pealkiri"/>
      </w:pPr>
      <w:r w:rsidRPr="00CA1DEC">
        <w:t>1.2. Eelnõu ettevalmistaja</w:t>
      </w:r>
    </w:p>
    <w:p w14:paraId="08D3DA27" w14:textId="77777777" w:rsidR="0028630A" w:rsidRPr="00CA1DEC" w:rsidRDefault="0028630A" w:rsidP="003A50C9">
      <w:pPr>
        <w:pStyle w:val="muutmiskskalljoonega"/>
        <w:spacing w:before="0"/>
        <w:rPr>
          <w:u w:val="none"/>
        </w:rPr>
      </w:pPr>
    </w:p>
    <w:p w14:paraId="08D6AA72" w14:textId="528FE495" w:rsidR="00B936E6" w:rsidRPr="00CA1DEC" w:rsidRDefault="00B936E6" w:rsidP="003A50C9">
      <w:pPr>
        <w:pStyle w:val="muutmiskskalljoonega"/>
        <w:spacing w:before="0"/>
        <w:rPr>
          <w:u w:val="none"/>
        </w:rPr>
      </w:pPr>
      <w:r w:rsidRPr="00CA1DEC">
        <w:rPr>
          <w:u w:val="none"/>
        </w:rPr>
        <w:t>Metsaseaduse muudatused valmistasid ette Kliimaministeeriumi metsaosakonna juhataja Meelis Seedre (</w:t>
      </w:r>
      <w:hyperlink r:id="rId15" w:history="1">
        <w:r w:rsidRPr="00CA1DEC">
          <w:rPr>
            <w:u w:val="none"/>
          </w:rPr>
          <w:t>meelis.seedre@kliimaministeerium.ee</w:t>
        </w:r>
      </w:hyperlink>
      <w:r w:rsidRPr="00CA1DEC">
        <w:rPr>
          <w:u w:val="none"/>
        </w:rPr>
        <w:t>), metsaosakonna nõunikud Leno Kuura (tehnilised muudatused, metsakorraldus</w:t>
      </w:r>
      <w:r w:rsidR="00DA7D78" w:rsidRPr="00CA1DEC">
        <w:rPr>
          <w:u w:val="none"/>
        </w:rPr>
        <w:t>,</w:t>
      </w:r>
      <w:r w:rsidRPr="00CA1DEC">
        <w:rPr>
          <w:u w:val="none"/>
        </w:rPr>
        <w:t xml:space="preserve"> metsateatis; </w:t>
      </w:r>
      <w:hyperlink r:id="rId16" w:history="1">
        <w:r w:rsidRPr="00CA1DEC">
          <w:rPr>
            <w:u w:val="none"/>
          </w:rPr>
          <w:t>leno.kuura@kliimaministeerium.ee</w:t>
        </w:r>
      </w:hyperlink>
      <w:r w:rsidRPr="00CA1DEC">
        <w:rPr>
          <w:u w:val="none"/>
        </w:rPr>
        <w:t xml:space="preserve">), Maret Parv (püsimetsandus, raadamine; </w:t>
      </w:r>
      <w:hyperlink r:id="rId17" w:history="1">
        <w:r w:rsidRPr="00CA1DEC">
          <w:rPr>
            <w:u w:val="none"/>
          </w:rPr>
          <w:t>maret.parv@kliimaministeerium.ee</w:t>
        </w:r>
      </w:hyperlink>
      <w:r w:rsidRPr="00CA1DEC">
        <w:rPr>
          <w:u w:val="none"/>
        </w:rPr>
        <w:t>) ja Rauno</w:t>
      </w:r>
      <w:r w:rsidR="00C91BD2" w:rsidRPr="00CA1DEC">
        <w:rPr>
          <w:u w:val="none"/>
        </w:rPr>
        <w:t> </w:t>
      </w:r>
      <w:r w:rsidRPr="00CA1DEC">
        <w:rPr>
          <w:u w:val="none"/>
        </w:rPr>
        <w:t xml:space="preserve">Reinberg (puu- ja põõsaistandikud; rauno.reinberg@kliimaministeerium.ee), metsaosakonna peaspetsialistid Epp Kikas (puu- ja põõsaistandikud; epp.kikas@kliimaministeerium.ee) ja Arvi Toss (püsimetsandus, raadamine; </w:t>
      </w:r>
      <w:hyperlink r:id="rId18" w:history="1">
        <w:r w:rsidRPr="00CA1DEC">
          <w:rPr>
            <w:u w:val="none"/>
          </w:rPr>
          <w:t>arvi.toss@kliimaministeerium.ee</w:t>
        </w:r>
      </w:hyperlink>
      <w:r w:rsidRPr="00CA1DEC">
        <w:rPr>
          <w:u w:val="none"/>
        </w:rPr>
        <w:t xml:space="preserve">), </w:t>
      </w:r>
      <w:r w:rsidR="00700CB9" w:rsidRPr="00CA1DEC">
        <w:rPr>
          <w:u w:val="none"/>
        </w:rPr>
        <w:t>kliima</w:t>
      </w:r>
      <w:r w:rsidR="00767E0A" w:rsidRPr="00CA1DEC">
        <w:rPr>
          <w:u w:val="none"/>
        </w:rPr>
        <w:t xml:space="preserve">ministri </w:t>
      </w:r>
      <w:r w:rsidRPr="00CA1DEC">
        <w:rPr>
          <w:u w:val="none"/>
        </w:rPr>
        <w:t>teadus</w:t>
      </w:r>
      <w:r w:rsidR="00767E0A" w:rsidRPr="00CA1DEC">
        <w:rPr>
          <w:u w:val="none"/>
        </w:rPr>
        <w:t>n</w:t>
      </w:r>
      <w:r w:rsidRPr="00CA1DEC">
        <w:rPr>
          <w:u w:val="none"/>
        </w:rPr>
        <w:t xml:space="preserve">õunik Aveliina Helm (aveliina.helm@kliimaministeerium.ee), Keskkonnaameti ja Keskkonnaagentuuri metsaosakondade spetsialistid, </w:t>
      </w:r>
      <w:r w:rsidR="00DA7D78" w:rsidRPr="00CA1DEC">
        <w:rPr>
          <w:u w:val="none"/>
        </w:rPr>
        <w:t xml:space="preserve">Kliimaministeeriumi </w:t>
      </w:r>
      <w:r w:rsidRPr="00CA1DEC">
        <w:rPr>
          <w:u w:val="none"/>
        </w:rPr>
        <w:t xml:space="preserve">õigusosakonna nõunik Marko Lelov (õigusanalüüs; </w:t>
      </w:r>
      <w:hyperlink r:id="rId19" w:history="1">
        <w:r w:rsidRPr="00CA1DEC">
          <w:rPr>
            <w:u w:val="none"/>
          </w:rPr>
          <w:t>marko.lelov@kliimaministeerium.ee</w:t>
        </w:r>
      </w:hyperlink>
      <w:r w:rsidRPr="00CA1DEC">
        <w:rPr>
          <w:u w:val="none"/>
        </w:rPr>
        <w:t>). Keeleliselt toimetas eelnõu</w:t>
      </w:r>
      <w:r w:rsidR="00DA7D78" w:rsidRPr="00CA1DEC">
        <w:rPr>
          <w:u w:val="none"/>
        </w:rPr>
        <w:t xml:space="preserve"> ja seletuskirja</w:t>
      </w:r>
      <w:r w:rsidRPr="00CA1DEC">
        <w:rPr>
          <w:u w:val="none"/>
        </w:rPr>
        <w:t xml:space="preserve"> Justiitsministeeriumi õigusloome korralduse talituse toimetaja Aili Sandre (</w:t>
      </w:r>
      <w:r w:rsidR="004A31DE" w:rsidRPr="00CA1DEC">
        <w:rPr>
          <w:u w:val="none"/>
        </w:rPr>
        <w:t>aili.sandre@just.ee</w:t>
      </w:r>
      <w:r w:rsidRPr="00CA1DEC">
        <w:rPr>
          <w:u w:val="none"/>
        </w:rPr>
        <w:t>).</w:t>
      </w:r>
    </w:p>
    <w:p w14:paraId="03F99471" w14:textId="77777777" w:rsidR="0028630A" w:rsidRPr="00CA1DEC" w:rsidRDefault="0028630A" w:rsidP="003A50C9">
      <w:pPr>
        <w:pStyle w:val="muutmiskskalljoonega"/>
        <w:spacing w:before="0"/>
        <w:rPr>
          <w:u w:val="none"/>
        </w:rPr>
      </w:pPr>
    </w:p>
    <w:p w14:paraId="2E559C6D" w14:textId="77777777" w:rsidR="00B936E6" w:rsidRPr="00CA1DEC" w:rsidRDefault="00B936E6" w:rsidP="003A50C9">
      <w:pPr>
        <w:pStyle w:val="pealkiri"/>
        <w:rPr>
          <w:color w:val="auto"/>
        </w:rPr>
      </w:pPr>
      <w:r w:rsidRPr="00CA1DEC">
        <w:rPr>
          <w:color w:val="auto"/>
        </w:rPr>
        <w:t>1.3. Märkused</w:t>
      </w:r>
    </w:p>
    <w:p w14:paraId="64A97FA5" w14:textId="77777777" w:rsidR="0028630A" w:rsidRPr="00CA1DEC" w:rsidRDefault="0028630A" w:rsidP="003A50C9">
      <w:pPr>
        <w:widowControl w:val="0"/>
        <w:spacing w:after="0" w:line="240" w:lineRule="auto"/>
        <w:jc w:val="both"/>
        <w:rPr>
          <w:rFonts w:ascii="Times New Roman" w:hAnsi="Times New Roman" w:cs="Times New Roman"/>
          <w:sz w:val="24"/>
          <w:szCs w:val="24"/>
        </w:rPr>
      </w:pPr>
    </w:p>
    <w:p w14:paraId="255EC03D" w14:textId="77777777" w:rsidR="00B936E6" w:rsidRPr="00CA1DEC" w:rsidRDefault="00B936E6" w:rsidP="003A50C9">
      <w:pPr>
        <w:widowControl w:val="0"/>
        <w:spacing w:after="0" w:line="240" w:lineRule="auto"/>
        <w:jc w:val="both"/>
        <w:rPr>
          <w:rFonts w:ascii="Times New Roman" w:hAnsi="Times New Roman" w:cs="Times New Roman"/>
          <w:sz w:val="24"/>
          <w:szCs w:val="24"/>
        </w:rPr>
      </w:pPr>
      <w:r w:rsidRPr="00CA1DEC">
        <w:rPr>
          <w:rFonts w:ascii="Times New Roman" w:hAnsi="Times New Roman" w:cs="Times New Roman"/>
          <w:sz w:val="24"/>
          <w:szCs w:val="24"/>
        </w:rPr>
        <w:t xml:space="preserve">Eelnõu ei ole seotud ühegi teise menetluses oleva eelnõuga </w:t>
      </w:r>
      <w:commentRangeStart w:id="3"/>
      <w:r w:rsidRPr="00CA1DEC">
        <w:rPr>
          <w:rFonts w:ascii="Times New Roman" w:hAnsi="Times New Roman" w:cs="Times New Roman"/>
          <w:sz w:val="24"/>
          <w:szCs w:val="24"/>
        </w:rPr>
        <w:t>ega Euroopa Liidu õiguse rakendamisega.</w:t>
      </w:r>
      <w:commentRangeEnd w:id="3"/>
      <w:r w:rsidR="00AB0FFD">
        <w:rPr>
          <w:rStyle w:val="Kommentaariviide"/>
        </w:rPr>
        <w:commentReference w:id="3"/>
      </w:r>
    </w:p>
    <w:p w14:paraId="3F01B84E" w14:textId="6693120C" w:rsidR="00B936E6" w:rsidRPr="00CA1DEC" w:rsidRDefault="00B936E6" w:rsidP="003A50C9">
      <w:pPr>
        <w:widowControl w:val="0"/>
        <w:spacing w:after="0" w:line="240" w:lineRule="auto"/>
        <w:jc w:val="both"/>
        <w:rPr>
          <w:rFonts w:ascii="Times New Roman" w:eastAsia="Times New Roman" w:hAnsi="Times New Roman" w:cs="Times New Roman"/>
          <w:sz w:val="24"/>
          <w:szCs w:val="24"/>
        </w:rPr>
      </w:pPr>
      <w:r w:rsidRPr="00CA1DEC">
        <w:rPr>
          <w:rFonts w:ascii="Times New Roman" w:hAnsi="Times New Roman" w:cs="Times New Roman"/>
          <w:sz w:val="24"/>
          <w:szCs w:val="24"/>
        </w:rPr>
        <w:t xml:space="preserve">Eelnõu metsanduse arengukava ja metsateatise alusel tehtava raie teavitust </w:t>
      </w:r>
      <w:r w:rsidR="00DA7D78" w:rsidRPr="00CA1DEC">
        <w:rPr>
          <w:rFonts w:ascii="Times New Roman" w:hAnsi="Times New Roman" w:cs="Times New Roman"/>
          <w:sz w:val="24"/>
          <w:szCs w:val="24"/>
        </w:rPr>
        <w:t>käsitlev</w:t>
      </w:r>
      <w:r w:rsidRPr="00CA1DEC">
        <w:rPr>
          <w:rFonts w:ascii="Times New Roman" w:hAnsi="Times New Roman" w:cs="Times New Roman"/>
          <w:sz w:val="24"/>
          <w:szCs w:val="24"/>
        </w:rPr>
        <w:t xml:space="preserve"> osa on seotud Vabariigi Valitsuse tegevusprogrammi 2023–2027</w:t>
      </w:r>
      <w:r w:rsidRPr="00CA1DEC">
        <w:rPr>
          <w:rStyle w:val="Allmrkuseviide"/>
          <w:rFonts w:ascii="Times New Roman" w:hAnsi="Times New Roman" w:cs="Times New Roman"/>
          <w:sz w:val="24"/>
          <w:szCs w:val="24"/>
        </w:rPr>
        <w:footnoteReference w:id="2"/>
      </w:r>
      <w:r w:rsidRPr="00CA1DEC">
        <w:rPr>
          <w:rFonts w:ascii="Times New Roman" w:hAnsi="Times New Roman" w:cs="Times New Roman"/>
          <w:sz w:val="24"/>
          <w:szCs w:val="24"/>
        </w:rPr>
        <w:t xml:space="preserve"> punktidega 5.2.2 ja 5.2.5.</w:t>
      </w:r>
    </w:p>
    <w:p w14:paraId="1C914B30" w14:textId="549C565B" w:rsidR="00B936E6" w:rsidRPr="00CA1DEC" w:rsidRDefault="00B936E6" w:rsidP="003A50C9">
      <w:pPr>
        <w:widowControl w:val="0"/>
        <w:spacing w:after="0" w:line="240" w:lineRule="auto"/>
        <w:jc w:val="both"/>
        <w:rPr>
          <w:rFonts w:ascii="Times New Roman" w:eastAsia="Times New Roman" w:hAnsi="Times New Roman" w:cs="Times New Roman"/>
          <w:kern w:val="3"/>
          <w:sz w:val="24"/>
          <w:szCs w:val="24"/>
          <w:lang w:eastAsia="zh-CN" w:bidi="hi-IN"/>
        </w:rPr>
      </w:pPr>
      <w:r w:rsidRPr="00CA1DEC">
        <w:rPr>
          <w:rFonts w:ascii="Times New Roman" w:eastAsia="Times New Roman" w:hAnsi="Times New Roman" w:cs="Times New Roman"/>
          <w:kern w:val="3"/>
          <w:sz w:val="24"/>
          <w:szCs w:val="24"/>
          <w:lang w:eastAsia="zh-CN" w:bidi="hi-IN"/>
        </w:rPr>
        <w:t>Eelnõukohase seadusega muudetakse metsaseadus</w:t>
      </w:r>
      <w:r w:rsidR="00745B7F" w:rsidRPr="00CA1DEC">
        <w:rPr>
          <w:rFonts w:ascii="Times New Roman" w:eastAsia="Times New Roman" w:hAnsi="Times New Roman" w:cs="Times New Roman"/>
          <w:kern w:val="3"/>
          <w:sz w:val="24"/>
          <w:szCs w:val="24"/>
          <w:lang w:eastAsia="zh-CN" w:bidi="hi-IN"/>
        </w:rPr>
        <w:t>e</w:t>
      </w:r>
      <w:r w:rsidRPr="00CA1DEC">
        <w:rPr>
          <w:rFonts w:ascii="Times New Roman" w:eastAsia="Times New Roman" w:hAnsi="Times New Roman" w:cs="Times New Roman"/>
          <w:kern w:val="3"/>
          <w:sz w:val="24"/>
          <w:szCs w:val="24"/>
          <w:lang w:eastAsia="zh-CN" w:bidi="hi-IN"/>
        </w:rPr>
        <w:t xml:space="preserve"> redaktsiooni </w:t>
      </w:r>
      <w:r w:rsidR="00F55A81" w:rsidRPr="00CA1DEC">
        <w:rPr>
          <w:rFonts w:ascii="Times New Roman" w:hAnsi="Times New Roman" w:cs="Times New Roman"/>
          <w:color w:val="202020"/>
          <w:sz w:val="24"/>
          <w:szCs w:val="24"/>
          <w:shd w:val="clear" w:color="auto" w:fill="FFFFFF"/>
        </w:rPr>
        <w:t>RT I, 05.01.2024, 4</w:t>
      </w:r>
      <w:r w:rsidRPr="00CA1DEC">
        <w:rPr>
          <w:rFonts w:ascii="Times New Roman" w:eastAsia="Times New Roman" w:hAnsi="Times New Roman" w:cs="Times New Roman"/>
          <w:kern w:val="3"/>
          <w:sz w:val="24"/>
          <w:szCs w:val="24"/>
          <w:lang w:eastAsia="zh-CN" w:bidi="hi-IN"/>
        </w:rPr>
        <w:t>.</w:t>
      </w:r>
    </w:p>
    <w:p w14:paraId="7FFAD0B5" w14:textId="77777777" w:rsidR="00F55A81" w:rsidRPr="00CA1DEC" w:rsidRDefault="00F55A81" w:rsidP="003A50C9">
      <w:pPr>
        <w:widowControl w:val="0"/>
        <w:spacing w:after="0" w:line="240" w:lineRule="auto"/>
        <w:jc w:val="both"/>
        <w:rPr>
          <w:rFonts w:ascii="Times New Roman" w:eastAsia="Times New Roman" w:hAnsi="Times New Roman" w:cs="Times New Roman"/>
          <w:kern w:val="3"/>
          <w:sz w:val="24"/>
          <w:szCs w:val="24"/>
          <w:lang w:eastAsia="zh-CN" w:bidi="hi-IN"/>
        </w:rPr>
      </w:pPr>
    </w:p>
    <w:p w14:paraId="0CFE2231" w14:textId="07C4EF21" w:rsidR="00B936E6" w:rsidRPr="00CA1DEC" w:rsidRDefault="00B936E6" w:rsidP="003A50C9">
      <w:pPr>
        <w:widowControl w:val="0"/>
        <w:spacing w:after="0" w:line="240" w:lineRule="auto"/>
        <w:jc w:val="both"/>
        <w:rPr>
          <w:rFonts w:ascii="Times New Roman" w:eastAsia="Times New Roman" w:hAnsi="Times New Roman" w:cs="Times New Roman"/>
          <w:sz w:val="24"/>
          <w:szCs w:val="24"/>
        </w:rPr>
      </w:pPr>
      <w:r w:rsidRPr="00CA1DEC">
        <w:rPr>
          <w:rFonts w:ascii="Times New Roman" w:eastAsia="Times New Roman" w:hAnsi="Times New Roman" w:cs="Times New Roman"/>
          <w:sz w:val="24"/>
          <w:szCs w:val="24"/>
        </w:rPr>
        <w:t>Eelnõukohase seaduse vastuvõtmiseks on vaja Riigikogu poolthäälte enamus</w:t>
      </w:r>
      <w:r w:rsidR="005B7DE8" w:rsidRPr="00CA1DEC">
        <w:rPr>
          <w:rFonts w:ascii="Times New Roman" w:eastAsia="Times New Roman" w:hAnsi="Times New Roman" w:cs="Times New Roman"/>
          <w:sz w:val="24"/>
          <w:szCs w:val="24"/>
        </w:rPr>
        <w:t>t</w:t>
      </w:r>
      <w:r w:rsidRPr="00CA1DEC">
        <w:rPr>
          <w:rFonts w:ascii="Times New Roman" w:eastAsia="Times New Roman" w:hAnsi="Times New Roman" w:cs="Times New Roman"/>
          <w:sz w:val="24"/>
          <w:szCs w:val="24"/>
        </w:rPr>
        <w:t>.</w:t>
      </w:r>
    </w:p>
    <w:p w14:paraId="2A2B190A" w14:textId="77777777" w:rsidR="0028630A" w:rsidRPr="00CA1DEC" w:rsidRDefault="0028630A" w:rsidP="003A50C9">
      <w:pPr>
        <w:widowControl w:val="0"/>
        <w:spacing w:after="0" w:line="240" w:lineRule="auto"/>
        <w:jc w:val="both"/>
        <w:rPr>
          <w:rFonts w:ascii="Times New Roman" w:eastAsia="Times New Roman" w:hAnsi="Times New Roman" w:cs="Times New Roman"/>
          <w:sz w:val="24"/>
          <w:szCs w:val="24"/>
        </w:rPr>
      </w:pPr>
    </w:p>
    <w:p w14:paraId="0C727CA8" w14:textId="77777777" w:rsidR="00B936E6" w:rsidRPr="00CA1DEC" w:rsidRDefault="00B936E6" w:rsidP="003A50C9">
      <w:pPr>
        <w:pStyle w:val="pealkiri"/>
        <w:keepNext w:val="0"/>
        <w:keepLines w:val="0"/>
        <w:rPr>
          <w:rFonts w:eastAsia="Calibri"/>
          <w:color w:val="auto"/>
        </w:rPr>
      </w:pPr>
      <w:commentRangeStart w:id="4"/>
      <w:r w:rsidRPr="00CA1DEC">
        <w:rPr>
          <w:rFonts w:eastAsia="Calibri"/>
          <w:color w:val="auto"/>
        </w:rPr>
        <w:t>2. Seaduse eesmärk</w:t>
      </w:r>
      <w:commentRangeEnd w:id="4"/>
      <w:r w:rsidR="00091EAE">
        <w:rPr>
          <w:rStyle w:val="Kommentaariviide"/>
          <w:rFonts w:asciiTheme="minorHAnsi" w:eastAsiaTheme="minorHAnsi" w:hAnsiTheme="minorHAnsi" w:cstheme="minorBidi"/>
          <w:b w:val="0"/>
          <w:color w:val="auto"/>
          <w:kern w:val="2"/>
          <w:lang w:eastAsia="en-US"/>
          <w14:ligatures w14:val="standardContextual"/>
        </w:rPr>
        <w:commentReference w:id="4"/>
      </w:r>
    </w:p>
    <w:p w14:paraId="11EC7076" w14:textId="77777777" w:rsidR="0028630A" w:rsidRPr="00CA1DEC" w:rsidRDefault="0028630A" w:rsidP="003A50C9">
      <w:pPr>
        <w:widowControl w:val="0"/>
        <w:spacing w:after="0" w:line="240" w:lineRule="auto"/>
        <w:jc w:val="both"/>
        <w:rPr>
          <w:rFonts w:ascii="Times New Roman" w:eastAsia="Times New Roman" w:hAnsi="Times New Roman" w:cs="Times New Roman"/>
          <w:sz w:val="24"/>
          <w:szCs w:val="24"/>
        </w:rPr>
      </w:pPr>
    </w:p>
    <w:p w14:paraId="1F24FE1E" w14:textId="299A15B6" w:rsidR="00B936E6" w:rsidRPr="00CA1DEC" w:rsidRDefault="00B936E6" w:rsidP="003A50C9">
      <w:pPr>
        <w:widowControl w:val="0"/>
        <w:spacing w:after="0" w:line="240" w:lineRule="auto"/>
        <w:jc w:val="both"/>
        <w:rPr>
          <w:rFonts w:ascii="Times New Roman" w:eastAsia="Times New Roman" w:hAnsi="Times New Roman" w:cs="Times New Roman"/>
          <w:sz w:val="24"/>
          <w:szCs w:val="24"/>
        </w:rPr>
      </w:pPr>
      <w:r w:rsidRPr="00CA1DEC">
        <w:rPr>
          <w:rFonts w:ascii="Times New Roman" w:eastAsia="Times New Roman" w:hAnsi="Times New Roman" w:cs="Times New Roman"/>
          <w:sz w:val="24"/>
          <w:szCs w:val="24"/>
        </w:rPr>
        <w:t xml:space="preserve">Eelnõus </w:t>
      </w:r>
      <w:r w:rsidR="00DA7D78" w:rsidRPr="00CA1DEC">
        <w:rPr>
          <w:rFonts w:ascii="Times New Roman" w:eastAsia="Times New Roman" w:hAnsi="Times New Roman" w:cs="Times New Roman"/>
          <w:sz w:val="24"/>
          <w:szCs w:val="24"/>
        </w:rPr>
        <w:t>sätestatud</w:t>
      </w:r>
      <w:r w:rsidRPr="00CA1DEC">
        <w:rPr>
          <w:rFonts w:ascii="Times New Roman" w:eastAsia="Times New Roman" w:hAnsi="Times New Roman" w:cs="Times New Roman"/>
          <w:sz w:val="24"/>
          <w:szCs w:val="24"/>
        </w:rPr>
        <w:t xml:space="preserve"> muudatused tehakse eesmärgiga ühtlustada riiklike arengukavade koostamise põhimõtted ning ajakohastada </w:t>
      </w:r>
      <w:r w:rsidR="0028630A" w:rsidRPr="00CA1DEC">
        <w:rPr>
          <w:rFonts w:ascii="Times New Roman" w:eastAsia="Times New Roman" w:hAnsi="Times New Roman" w:cs="Times New Roman"/>
          <w:sz w:val="24"/>
          <w:szCs w:val="24"/>
        </w:rPr>
        <w:t xml:space="preserve">metsaseaduse </w:t>
      </w:r>
      <w:r w:rsidRPr="00CA1DEC">
        <w:rPr>
          <w:rFonts w:ascii="Times New Roman" w:eastAsia="Times New Roman" w:hAnsi="Times New Roman" w:cs="Times New Roman"/>
          <w:sz w:val="24"/>
          <w:szCs w:val="24"/>
        </w:rPr>
        <w:t>raie</w:t>
      </w:r>
      <w:r w:rsidR="0028630A" w:rsidRPr="00CA1DEC">
        <w:rPr>
          <w:rFonts w:ascii="Times New Roman" w:eastAsia="Times New Roman" w:hAnsi="Times New Roman" w:cs="Times New Roman"/>
          <w:sz w:val="24"/>
          <w:szCs w:val="24"/>
        </w:rPr>
        <w:t>id</w:t>
      </w:r>
      <w:r w:rsidRPr="00CA1DEC">
        <w:rPr>
          <w:rFonts w:ascii="Times New Roman" w:eastAsia="Times New Roman" w:hAnsi="Times New Roman" w:cs="Times New Roman"/>
          <w:sz w:val="24"/>
          <w:szCs w:val="24"/>
        </w:rPr>
        <w:t xml:space="preserve"> ja metsakorraldus</w:t>
      </w:r>
      <w:r w:rsidR="0028630A" w:rsidRPr="00CA1DEC">
        <w:rPr>
          <w:rFonts w:ascii="Times New Roman" w:eastAsia="Times New Roman" w:hAnsi="Times New Roman" w:cs="Times New Roman"/>
          <w:sz w:val="24"/>
          <w:szCs w:val="24"/>
        </w:rPr>
        <w:t>t reguleerivad sätted.</w:t>
      </w:r>
      <w:r w:rsidRPr="00CA1DEC">
        <w:rPr>
          <w:rFonts w:ascii="Times New Roman" w:eastAsia="Times New Roman" w:hAnsi="Times New Roman" w:cs="Times New Roman"/>
          <w:sz w:val="24"/>
          <w:szCs w:val="24"/>
        </w:rPr>
        <w:t xml:space="preserve"> Korrastatakse </w:t>
      </w:r>
      <w:r w:rsidR="0028630A" w:rsidRPr="00CA1DEC">
        <w:rPr>
          <w:rFonts w:ascii="Times New Roman" w:eastAsia="Times New Roman" w:hAnsi="Times New Roman" w:cs="Times New Roman"/>
          <w:sz w:val="24"/>
          <w:szCs w:val="24"/>
        </w:rPr>
        <w:t>metsaseadust, et edendada</w:t>
      </w:r>
      <w:r w:rsidRPr="00CA1DEC">
        <w:rPr>
          <w:rFonts w:ascii="Times New Roman" w:eastAsia="Times New Roman" w:hAnsi="Times New Roman" w:cs="Times New Roman"/>
          <w:sz w:val="24"/>
          <w:szCs w:val="24"/>
        </w:rPr>
        <w:t xml:space="preserve"> puu- ja põõsaistandike </w:t>
      </w:r>
      <w:r w:rsidR="00B87634" w:rsidRPr="00CA1DEC">
        <w:rPr>
          <w:rFonts w:ascii="Times New Roman" w:eastAsia="Times New Roman" w:hAnsi="Times New Roman" w:cs="Times New Roman"/>
          <w:sz w:val="24"/>
          <w:szCs w:val="24"/>
        </w:rPr>
        <w:t xml:space="preserve">rajamist </w:t>
      </w:r>
      <w:r w:rsidRPr="00CA1DEC">
        <w:rPr>
          <w:rFonts w:ascii="Times New Roman" w:eastAsia="Times New Roman" w:hAnsi="Times New Roman" w:cs="Times New Roman"/>
          <w:sz w:val="24"/>
          <w:szCs w:val="24"/>
        </w:rPr>
        <w:t>ning püsimetsandus</w:t>
      </w:r>
      <w:r w:rsidR="0047176B" w:rsidRPr="00CA1DEC">
        <w:rPr>
          <w:rFonts w:ascii="Times New Roman" w:eastAsia="Times New Roman" w:hAnsi="Times New Roman" w:cs="Times New Roman"/>
          <w:sz w:val="24"/>
          <w:szCs w:val="24"/>
        </w:rPr>
        <w:t>t</w:t>
      </w:r>
      <w:r w:rsidRPr="00CA1DEC">
        <w:rPr>
          <w:rFonts w:ascii="Times New Roman" w:eastAsia="Times New Roman" w:hAnsi="Times New Roman" w:cs="Times New Roman"/>
          <w:sz w:val="24"/>
          <w:szCs w:val="24"/>
        </w:rPr>
        <w:t xml:space="preserve"> ja elurikkuse kaitse</w:t>
      </w:r>
      <w:r w:rsidR="0047176B" w:rsidRPr="00CA1DEC">
        <w:rPr>
          <w:rFonts w:ascii="Times New Roman" w:eastAsia="Times New Roman" w:hAnsi="Times New Roman" w:cs="Times New Roman"/>
          <w:sz w:val="24"/>
          <w:szCs w:val="24"/>
        </w:rPr>
        <w:t>t</w:t>
      </w:r>
      <w:r w:rsidRPr="00CA1DEC">
        <w:rPr>
          <w:rFonts w:ascii="Times New Roman" w:eastAsia="Times New Roman" w:hAnsi="Times New Roman" w:cs="Times New Roman"/>
          <w:sz w:val="24"/>
          <w:szCs w:val="24"/>
        </w:rPr>
        <w:t xml:space="preserve"> (poollooduslike kooslus</w:t>
      </w:r>
      <w:r w:rsidR="001001E7" w:rsidRPr="00CA1DEC">
        <w:rPr>
          <w:rFonts w:ascii="Times New Roman" w:eastAsia="Times New Roman" w:hAnsi="Times New Roman" w:cs="Times New Roman"/>
          <w:sz w:val="24"/>
          <w:szCs w:val="24"/>
        </w:rPr>
        <w:t>te puhul saab teha kujundusraiet ka väljaspool kaitseala</w:t>
      </w:r>
      <w:r w:rsidRPr="00CA1DEC">
        <w:rPr>
          <w:rFonts w:ascii="Times New Roman" w:eastAsia="Times New Roman" w:hAnsi="Times New Roman" w:cs="Times New Roman"/>
          <w:sz w:val="24"/>
          <w:szCs w:val="24"/>
        </w:rPr>
        <w:t xml:space="preserve">). Riigimetsa Majandamise Keskust (edaspidi </w:t>
      </w:r>
      <w:r w:rsidRPr="00CA1DEC">
        <w:rPr>
          <w:rFonts w:ascii="Times New Roman" w:eastAsia="Times New Roman" w:hAnsi="Times New Roman" w:cs="Times New Roman"/>
          <w:i/>
          <w:iCs/>
          <w:sz w:val="24"/>
          <w:szCs w:val="24"/>
        </w:rPr>
        <w:t>RMK</w:t>
      </w:r>
      <w:r w:rsidRPr="00CA1DEC">
        <w:rPr>
          <w:rFonts w:ascii="Times New Roman" w:eastAsia="Times New Roman" w:hAnsi="Times New Roman" w:cs="Times New Roman"/>
          <w:sz w:val="24"/>
          <w:szCs w:val="24"/>
        </w:rPr>
        <w:t>) ja Kaitseministeeriumi puudutavate muudatuste eesmär</w:t>
      </w:r>
      <w:r w:rsidR="0047176B" w:rsidRPr="00CA1DEC">
        <w:rPr>
          <w:rFonts w:ascii="Times New Roman" w:eastAsia="Times New Roman" w:hAnsi="Times New Roman" w:cs="Times New Roman"/>
          <w:sz w:val="24"/>
          <w:szCs w:val="24"/>
        </w:rPr>
        <w:t>k</w:t>
      </w:r>
      <w:r w:rsidRPr="00CA1DEC">
        <w:rPr>
          <w:rFonts w:ascii="Times New Roman" w:eastAsia="Times New Roman" w:hAnsi="Times New Roman" w:cs="Times New Roman"/>
          <w:sz w:val="24"/>
          <w:szCs w:val="24"/>
        </w:rPr>
        <w:t xml:space="preserve"> on vähendada bürokraatiat. </w:t>
      </w:r>
      <w:r w:rsidR="001001E7" w:rsidRPr="00CA1DEC">
        <w:rPr>
          <w:rFonts w:ascii="Times New Roman" w:eastAsia="Times New Roman" w:hAnsi="Times New Roman" w:cs="Times New Roman"/>
          <w:sz w:val="24"/>
          <w:szCs w:val="24"/>
        </w:rPr>
        <w:t>Uue põhimõttena lisatakse kohustus teavitada metsateatise alusel tehtud töödest või nende tegemata jätmisest</w:t>
      </w:r>
      <w:r w:rsidRPr="00CA1DEC">
        <w:rPr>
          <w:rFonts w:ascii="Times New Roman" w:eastAsia="Times New Roman" w:hAnsi="Times New Roman" w:cs="Times New Roman"/>
          <w:sz w:val="24"/>
          <w:szCs w:val="24"/>
        </w:rPr>
        <w:t>.</w:t>
      </w:r>
    </w:p>
    <w:p w14:paraId="69358A81" w14:textId="77777777" w:rsidR="00B936E6" w:rsidRPr="00CA1DEC" w:rsidRDefault="00B936E6" w:rsidP="003A50C9">
      <w:pPr>
        <w:spacing w:after="0" w:line="240" w:lineRule="auto"/>
        <w:jc w:val="both"/>
        <w:rPr>
          <w:rFonts w:ascii="Times New Roman" w:eastAsia="Times New Roman" w:hAnsi="Times New Roman" w:cs="Times New Roman"/>
          <w:sz w:val="24"/>
          <w:szCs w:val="24"/>
        </w:rPr>
      </w:pPr>
      <w:commentRangeStart w:id="5"/>
      <w:r w:rsidRPr="00CA1DEC">
        <w:rPr>
          <w:rFonts w:ascii="Times New Roman" w:eastAsia="Times New Roman" w:hAnsi="Times New Roman" w:cs="Times New Roman"/>
          <w:sz w:val="24"/>
          <w:szCs w:val="24"/>
        </w:rPr>
        <w:lastRenderedPageBreak/>
        <w:t>Tegemist on kiireloomuliste või väikese mõjuga muudatustega.</w:t>
      </w:r>
      <w:commentRangeEnd w:id="5"/>
      <w:r w:rsidR="004E7A71">
        <w:rPr>
          <w:rStyle w:val="Kommentaariviide"/>
        </w:rPr>
        <w:commentReference w:id="5"/>
      </w:r>
    </w:p>
    <w:p w14:paraId="790CB4F4" w14:textId="77777777" w:rsidR="00DA7D78" w:rsidRPr="00CA1DEC" w:rsidRDefault="00DA7D78" w:rsidP="003A50C9">
      <w:pPr>
        <w:spacing w:after="0" w:line="240" w:lineRule="auto"/>
        <w:jc w:val="both"/>
        <w:rPr>
          <w:rFonts w:ascii="Times New Roman" w:eastAsia="Times New Roman" w:hAnsi="Times New Roman" w:cs="Times New Roman"/>
          <w:sz w:val="24"/>
          <w:szCs w:val="24"/>
        </w:rPr>
      </w:pPr>
    </w:p>
    <w:p w14:paraId="460F6D40" w14:textId="31C89DE0" w:rsidR="00B936E6" w:rsidRPr="00CA1DEC" w:rsidRDefault="00B936E6" w:rsidP="003A50C9">
      <w:pPr>
        <w:spacing w:after="0" w:line="240" w:lineRule="auto"/>
        <w:jc w:val="both"/>
        <w:rPr>
          <w:rFonts w:ascii="Times New Roman" w:eastAsia="Times New Roman" w:hAnsi="Times New Roman" w:cs="Times New Roman"/>
          <w:sz w:val="24"/>
          <w:szCs w:val="24"/>
        </w:rPr>
      </w:pPr>
      <w:commentRangeStart w:id="6"/>
      <w:r w:rsidRPr="00CA1DEC">
        <w:rPr>
          <w:rFonts w:ascii="Times New Roman" w:eastAsia="Times New Roman" w:hAnsi="Times New Roman" w:cs="Times New Roman"/>
          <w:sz w:val="24"/>
          <w:szCs w:val="24"/>
        </w:rPr>
        <w:t xml:space="preserve">Arvestades Vabariigi Valitsuse 22. novembri 2011. aasta määruse nr 180 „Hea õigusloome ja normitehnika eeskiri“ (edaspidi </w:t>
      </w:r>
      <w:r w:rsidRPr="00CA1DEC">
        <w:rPr>
          <w:rFonts w:ascii="Times New Roman" w:eastAsia="Times New Roman" w:hAnsi="Times New Roman" w:cs="Times New Roman"/>
          <w:i/>
          <w:iCs/>
          <w:sz w:val="24"/>
          <w:szCs w:val="24"/>
        </w:rPr>
        <w:t>HÕNTE</w:t>
      </w:r>
      <w:r w:rsidRPr="00CA1DEC">
        <w:rPr>
          <w:rFonts w:ascii="Times New Roman" w:eastAsia="Times New Roman" w:hAnsi="Times New Roman" w:cs="Times New Roman"/>
          <w:sz w:val="24"/>
          <w:szCs w:val="24"/>
        </w:rPr>
        <w:t xml:space="preserve">) § 1 lõike 2 punkte 1 ja </w:t>
      </w:r>
      <w:r w:rsidR="006B2C65" w:rsidRPr="00CA1DEC">
        <w:rPr>
          <w:rFonts w:ascii="Times New Roman" w:eastAsia="Times New Roman" w:hAnsi="Times New Roman" w:cs="Times New Roman"/>
          <w:sz w:val="24"/>
          <w:szCs w:val="24"/>
        </w:rPr>
        <w:t>5</w:t>
      </w:r>
      <w:r w:rsidR="00DA7D78" w:rsidRPr="00CA1DEC">
        <w:rPr>
          <w:rFonts w:ascii="Times New Roman" w:eastAsia="Times New Roman" w:hAnsi="Times New Roman" w:cs="Times New Roman"/>
          <w:sz w:val="24"/>
          <w:szCs w:val="24"/>
        </w:rPr>
        <w:t>,</w:t>
      </w:r>
      <w:r w:rsidR="00C32D99" w:rsidRPr="00CA1DEC">
        <w:rPr>
          <w:rFonts w:ascii="Times New Roman" w:eastAsia="Times New Roman" w:hAnsi="Times New Roman" w:cs="Times New Roman"/>
          <w:sz w:val="24"/>
          <w:szCs w:val="24"/>
        </w:rPr>
        <w:t xml:space="preserve"> </w:t>
      </w:r>
      <w:r w:rsidRPr="00CA1DEC">
        <w:rPr>
          <w:rFonts w:ascii="Times New Roman" w:eastAsia="Times New Roman" w:hAnsi="Times New Roman" w:cs="Times New Roman"/>
          <w:sz w:val="24"/>
          <w:szCs w:val="24"/>
        </w:rPr>
        <w:t xml:space="preserve">ei koostatud enne seaduseelnõu ja seletuskirja </w:t>
      </w:r>
      <w:r w:rsidR="00DA7D78" w:rsidRPr="00CA1DEC">
        <w:rPr>
          <w:rFonts w:ascii="Times New Roman" w:eastAsia="Times New Roman" w:hAnsi="Times New Roman" w:cs="Times New Roman"/>
          <w:sz w:val="24"/>
          <w:szCs w:val="24"/>
        </w:rPr>
        <w:t>väljatöötamist</w:t>
      </w:r>
      <w:r w:rsidRPr="00CA1DEC">
        <w:rPr>
          <w:rFonts w:ascii="Times New Roman" w:eastAsia="Times New Roman" w:hAnsi="Times New Roman" w:cs="Times New Roman"/>
          <w:sz w:val="24"/>
          <w:szCs w:val="24"/>
        </w:rPr>
        <w:t xml:space="preserve"> eelnõu vajaduse kooskõlastamiseks ja õiguslike valikute selgitamiseks väljatöötamiskavatsust.</w:t>
      </w:r>
      <w:commentRangeEnd w:id="6"/>
      <w:r w:rsidR="004E7A71">
        <w:rPr>
          <w:rStyle w:val="Kommentaariviide"/>
        </w:rPr>
        <w:commentReference w:id="6"/>
      </w:r>
    </w:p>
    <w:p w14:paraId="44F0B2A7" w14:textId="77777777" w:rsidR="00C32D99" w:rsidRPr="00CA1DEC" w:rsidRDefault="00C32D99" w:rsidP="003A50C9">
      <w:pPr>
        <w:spacing w:after="0" w:line="240" w:lineRule="auto"/>
        <w:jc w:val="both"/>
        <w:rPr>
          <w:rFonts w:ascii="Times New Roman" w:eastAsia="Times New Roman" w:hAnsi="Times New Roman" w:cs="Times New Roman"/>
          <w:sz w:val="24"/>
          <w:szCs w:val="24"/>
        </w:rPr>
      </w:pPr>
    </w:p>
    <w:p w14:paraId="58DF09CA" w14:textId="77777777" w:rsidR="00B936E6" w:rsidRPr="00CA1DEC" w:rsidRDefault="00B936E6" w:rsidP="003A50C9">
      <w:pPr>
        <w:pStyle w:val="pealkiri"/>
      </w:pPr>
      <w:r w:rsidRPr="00CA1DEC">
        <w:t>3. Eelnõu sisu ja võrdlev analüüs</w:t>
      </w:r>
    </w:p>
    <w:p w14:paraId="08102750" w14:textId="77777777" w:rsidR="00C32D99" w:rsidRPr="00CA1DEC" w:rsidRDefault="00C32D99" w:rsidP="003A50C9">
      <w:pPr>
        <w:pStyle w:val="muutmiskskalljoonega"/>
        <w:spacing w:before="0"/>
        <w:rPr>
          <w:u w:val="none"/>
        </w:rPr>
      </w:pPr>
    </w:p>
    <w:p w14:paraId="7F87668B" w14:textId="250D0981" w:rsidR="00B936E6" w:rsidRPr="00CA1DEC" w:rsidRDefault="00B936E6" w:rsidP="003A50C9">
      <w:pPr>
        <w:pStyle w:val="muutmiskskalljoonega"/>
        <w:spacing w:before="0"/>
        <w:rPr>
          <w:u w:val="none"/>
        </w:rPr>
      </w:pPr>
      <w:r w:rsidRPr="00CA1DEC">
        <w:rPr>
          <w:u w:val="none"/>
        </w:rPr>
        <w:t xml:space="preserve">Eelnõukohane seadus koosneb </w:t>
      </w:r>
      <w:r w:rsidR="00C32D99" w:rsidRPr="00CA1DEC">
        <w:rPr>
          <w:u w:val="none"/>
        </w:rPr>
        <w:t>k</w:t>
      </w:r>
      <w:r w:rsidR="009D24B4" w:rsidRPr="00CA1DEC">
        <w:rPr>
          <w:u w:val="none"/>
        </w:rPr>
        <w:t>ahest</w:t>
      </w:r>
      <w:r w:rsidRPr="00CA1DEC">
        <w:rPr>
          <w:u w:val="none"/>
        </w:rPr>
        <w:t xml:space="preserve"> paragrahvist.</w:t>
      </w:r>
      <w:r w:rsidR="00DA7D78" w:rsidRPr="00CA1DEC">
        <w:rPr>
          <w:u w:val="none"/>
        </w:rPr>
        <w:t xml:space="preserve"> Esimeses paragrahvis käsitletakse metsaseaduse muudatusi.</w:t>
      </w:r>
    </w:p>
    <w:p w14:paraId="4CE267A5" w14:textId="77777777" w:rsidR="003A011E" w:rsidRPr="00CA1DEC" w:rsidRDefault="003A011E" w:rsidP="003A50C9">
      <w:pPr>
        <w:pStyle w:val="muutmiskskalljoonega"/>
        <w:spacing w:before="0"/>
        <w:rPr>
          <w:u w:val="none"/>
        </w:rPr>
      </w:pPr>
    </w:p>
    <w:p w14:paraId="58FAB304" w14:textId="0BBF7F05" w:rsidR="003A011E" w:rsidRPr="00CA1DEC" w:rsidRDefault="003A011E" w:rsidP="003A50C9">
      <w:pPr>
        <w:pStyle w:val="muutmiskskalljoonega"/>
        <w:spacing w:before="0"/>
        <w:rPr>
          <w:u w:val="none"/>
        </w:rPr>
      </w:pPr>
      <w:r w:rsidRPr="00CA1DEC">
        <w:rPr>
          <w:b/>
          <w:bCs/>
          <w:u w:val="none"/>
        </w:rPr>
        <w:t>Punktiga </w:t>
      </w:r>
      <w:r w:rsidR="001A2C66" w:rsidRPr="00CA1DEC">
        <w:rPr>
          <w:b/>
          <w:bCs/>
          <w:u w:val="none"/>
        </w:rPr>
        <w:t>1</w:t>
      </w:r>
      <w:r w:rsidRPr="00CA1DEC">
        <w:rPr>
          <w:u w:val="none"/>
        </w:rPr>
        <w:t xml:space="preserve"> täiendatakse metsaseaduse eesmärki § 2 lõikes 2 tingituna vajadusest muutunud ja kiirelt muutuvate kliimaolude</w:t>
      </w:r>
      <w:r w:rsidR="00B42DBF" w:rsidRPr="00CA1DEC">
        <w:rPr>
          <w:u w:val="none"/>
        </w:rPr>
        <w:t>ga arvestamiseks</w:t>
      </w:r>
      <w:r w:rsidR="00741CBE" w:rsidRPr="00CA1DEC">
        <w:rPr>
          <w:u w:val="none"/>
        </w:rPr>
        <w:t xml:space="preserve">, kliimamuutuste </w:t>
      </w:r>
      <w:r w:rsidR="001E1D30" w:rsidRPr="00CA1DEC">
        <w:rPr>
          <w:u w:val="none"/>
        </w:rPr>
        <w:t xml:space="preserve">ja nende mõjude </w:t>
      </w:r>
      <w:r w:rsidR="00741CBE" w:rsidRPr="00CA1DEC">
        <w:rPr>
          <w:u w:val="none"/>
        </w:rPr>
        <w:t>leevendamiseks ja metsade kliimamuutustega kohanemiseks</w:t>
      </w:r>
      <w:r w:rsidRPr="00CA1DEC">
        <w:rPr>
          <w:u w:val="none"/>
        </w:rPr>
        <w:t xml:space="preserve">, mida varasemalt ei ole osatud </w:t>
      </w:r>
      <w:r w:rsidR="00700CB9" w:rsidRPr="00CA1DEC">
        <w:rPr>
          <w:u w:val="none"/>
        </w:rPr>
        <w:t xml:space="preserve">seadusloomes </w:t>
      </w:r>
      <w:r w:rsidRPr="00CA1DEC">
        <w:rPr>
          <w:u w:val="none"/>
        </w:rPr>
        <w:t>ette näha ega arvesse võtta.</w:t>
      </w:r>
    </w:p>
    <w:p w14:paraId="294D5473" w14:textId="77777777" w:rsidR="003A011E" w:rsidRPr="00CA1DEC" w:rsidRDefault="003A011E" w:rsidP="003A50C9">
      <w:pPr>
        <w:pStyle w:val="muutmiskskalljoonega"/>
        <w:spacing w:before="0"/>
        <w:rPr>
          <w:u w:val="none"/>
        </w:rPr>
      </w:pPr>
    </w:p>
    <w:p w14:paraId="546B3FFB" w14:textId="702EF8FA" w:rsidR="003A011E" w:rsidRPr="00CA1DEC" w:rsidRDefault="003A011E" w:rsidP="003238BA">
      <w:pPr>
        <w:pStyle w:val="muutmiskskalljoonega"/>
        <w:spacing w:before="0"/>
        <w:rPr>
          <w:u w:val="none"/>
        </w:rPr>
      </w:pPr>
      <w:r w:rsidRPr="00CA1DEC">
        <w:rPr>
          <w:b/>
          <w:bCs/>
          <w:u w:val="none"/>
        </w:rPr>
        <w:t>Punktiga </w:t>
      </w:r>
      <w:r w:rsidR="001A2C66" w:rsidRPr="00CA1DEC">
        <w:rPr>
          <w:b/>
          <w:bCs/>
          <w:u w:val="none"/>
        </w:rPr>
        <w:t>2</w:t>
      </w:r>
      <w:r w:rsidRPr="00CA1DEC">
        <w:rPr>
          <w:u w:val="none"/>
        </w:rPr>
        <w:t xml:space="preserve"> täpsustatakse metsa definitsiooni § 3 lõikes 1. Mets on terviklik ökosüsteem, mille lahutamatuks osaks on ka teised liigirühmad (bakterid</w:t>
      </w:r>
      <w:r w:rsidR="000674AE" w:rsidRPr="00CA1DEC">
        <w:rPr>
          <w:u w:val="none"/>
        </w:rPr>
        <w:t>,</w:t>
      </w:r>
      <w:r w:rsidRPr="00CA1DEC">
        <w:rPr>
          <w:u w:val="none"/>
        </w:rPr>
        <w:t xml:space="preserve"> seened</w:t>
      </w:r>
      <w:r w:rsidR="000674AE" w:rsidRPr="00CA1DEC">
        <w:rPr>
          <w:u w:val="none"/>
        </w:rPr>
        <w:t xml:space="preserve"> jm</w:t>
      </w:r>
      <w:r w:rsidRPr="00CA1DEC">
        <w:rPr>
          <w:u w:val="none"/>
        </w:rPr>
        <w:t>), mitte ainult loomastik ja taimestik</w:t>
      </w:r>
      <w:r w:rsidR="00323523" w:rsidRPr="00CA1DEC">
        <w:rPr>
          <w:u w:val="none"/>
        </w:rPr>
        <w:t xml:space="preserve">. Seetõttu on asjakohane kasutada </w:t>
      </w:r>
      <w:r w:rsidR="00C2579E" w:rsidRPr="00CA1DEC">
        <w:rPr>
          <w:u w:val="none"/>
        </w:rPr>
        <w:t xml:space="preserve">nende asemel </w:t>
      </w:r>
      <w:r w:rsidR="00323523" w:rsidRPr="00CA1DEC">
        <w:rPr>
          <w:u w:val="none"/>
        </w:rPr>
        <w:t>mõistet „elustik“</w:t>
      </w:r>
      <w:r w:rsidR="000674AE" w:rsidRPr="00CA1DEC">
        <w:rPr>
          <w:u w:val="none"/>
        </w:rPr>
        <w:t>, mis hõlmab laiemalt metsadega seotud ja neile iseloomulikke elustikurühmasid ja liike.</w:t>
      </w:r>
    </w:p>
    <w:p w14:paraId="6990C391" w14:textId="77777777" w:rsidR="00C32D99" w:rsidRPr="00CA1DEC" w:rsidRDefault="00C32D99" w:rsidP="003238BA">
      <w:pPr>
        <w:spacing w:after="0" w:line="240" w:lineRule="auto"/>
        <w:jc w:val="both"/>
        <w:textAlignment w:val="baseline"/>
        <w:rPr>
          <w:rFonts w:ascii="Times New Roman" w:hAnsi="Times New Roman" w:cs="Times New Roman"/>
          <w:sz w:val="24"/>
          <w:szCs w:val="24"/>
        </w:rPr>
      </w:pPr>
    </w:p>
    <w:p w14:paraId="1F310F73" w14:textId="79686BF8" w:rsidR="00AB3BA9" w:rsidRPr="00CA1DEC" w:rsidRDefault="00B936E6" w:rsidP="003238BA">
      <w:pPr>
        <w:pStyle w:val="muutmiskskalljoonega"/>
        <w:spacing w:before="0"/>
        <w:rPr>
          <w:color w:val="000000"/>
          <w:u w:val="none"/>
        </w:rPr>
      </w:pPr>
      <w:bookmarkStart w:id="7" w:name="_Hlk164616405"/>
      <w:r w:rsidRPr="00CA1DEC">
        <w:rPr>
          <w:b/>
          <w:bCs/>
          <w:u w:val="none"/>
        </w:rPr>
        <w:t>Punktiga </w:t>
      </w:r>
      <w:r w:rsidR="001A2C66" w:rsidRPr="00CA1DEC">
        <w:rPr>
          <w:b/>
          <w:bCs/>
          <w:u w:val="none"/>
        </w:rPr>
        <w:t>3</w:t>
      </w:r>
      <w:r w:rsidRPr="00CA1DEC">
        <w:rPr>
          <w:u w:val="none"/>
        </w:rPr>
        <w:t xml:space="preserve"> </w:t>
      </w:r>
      <w:r w:rsidR="002A5CD3" w:rsidRPr="00CA1DEC">
        <w:rPr>
          <w:u w:val="none"/>
        </w:rPr>
        <w:t xml:space="preserve">jäetakse metsamaaks mitteloetavate alade nimekirjast välja istandikud. Seda sel põhjusel, et kehtiva regulatsiooni järgi </w:t>
      </w:r>
      <w:r w:rsidR="00983CD2" w:rsidRPr="00CA1DEC">
        <w:rPr>
          <w:u w:val="none"/>
        </w:rPr>
        <w:t xml:space="preserve">on võimalik </w:t>
      </w:r>
      <w:r w:rsidR="002A5CD3" w:rsidRPr="00CA1DEC">
        <w:rPr>
          <w:u w:val="none"/>
        </w:rPr>
        <w:t>arvesta</w:t>
      </w:r>
      <w:r w:rsidR="00983CD2" w:rsidRPr="00CA1DEC">
        <w:rPr>
          <w:u w:val="none"/>
        </w:rPr>
        <w:t>d</w:t>
      </w:r>
      <w:r w:rsidR="002A5CD3" w:rsidRPr="00CA1DEC">
        <w:rPr>
          <w:u w:val="none"/>
        </w:rPr>
        <w:t>a istandikud metsamaaks, kui sellel kasvab puittaimestik, mis vastab metsaseaduse § 3 lõike 2 punktile 2. Samuti on t</w:t>
      </w:r>
      <w:r w:rsidR="002A5CD3" w:rsidRPr="00CA1DEC">
        <w:rPr>
          <w:color w:val="000000"/>
          <w:u w:val="none"/>
        </w:rPr>
        <w:t xml:space="preserve">eatud aja möödudes need alad </w:t>
      </w:r>
      <w:r w:rsidR="00983CD2" w:rsidRPr="00CA1DEC">
        <w:rPr>
          <w:u w:val="none"/>
        </w:rPr>
        <w:t xml:space="preserve">keskkonnaministri 20.12.2013 a määruse nr 76 „Topograafiliste andmete hõive kord ja üldist tähtsust omavad topograafilised nähtused“ </w:t>
      </w:r>
      <w:r w:rsidR="00BD4EA1" w:rsidRPr="00CA1DEC">
        <w:rPr>
          <w:u w:val="none"/>
        </w:rPr>
        <w:t xml:space="preserve">§ 27 lg 4 ja § 29 lg 2 p 1 </w:t>
      </w:r>
      <w:r w:rsidR="00983CD2" w:rsidRPr="00CA1DEC">
        <w:rPr>
          <w:u w:val="none"/>
        </w:rPr>
        <w:t xml:space="preserve">alusel </w:t>
      </w:r>
      <w:r w:rsidR="002A5CD3" w:rsidRPr="00CA1DEC">
        <w:rPr>
          <w:color w:val="000000"/>
          <w:u w:val="none"/>
        </w:rPr>
        <w:t>kaardistatud Eesti topograafia andmekogus (ETAK) metsana ning kantakse metsamaa kõlvikuna maakatastri kõlvikukaardile, mistõttu loetakse istandikud vastavalt metsaseaduse § 3 lõike 2 puntki 1 alusel metsamaaks.</w:t>
      </w:r>
      <w:r w:rsidR="0000797B" w:rsidRPr="00CA1DEC">
        <w:rPr>
          <w:color w:val="000000"/>
          <w:u w:val="none"/>
        </w:rPr>
        <w:t xml:space="preserve"> </w:t>
      </w:r>
      <w:r w:rsidR="00BD4EA1" w:rsidRPr="00CA1DEC">
        <w:rPr>
          <w:color w:val="000000"/>
          <w:u w:val="none"/>
        </w:rPr>
        <w:t xml:space="preserve">Seetõttu puudub kehtiva metsaseaduse (§ 3 lg-te 3 ja 4) järgi võimalus, et alasid käsitletaks kuni raieni istandikena. ETAK-i andmete </w:t>
      </w:r>
      <w:r w:rsidR="0078717C" w:rsidRPr="00CA1DEC">
        <w:rPr>
          <w:color w:val="000000"/>
          <w:u w:val="none"/>
        </w:rPr>
        <w:t>uuendamine</w:t>
      </w:r>
      <w:r w:rsidR="00BD4EA1" w:rsidRPr="00CA1DEC">
        <w:rPr>
          <w:color w:val="000000"/>
          <w:u w:val="none"/>
        </w:rPr>
        <w:t xml:space="preserve"> toimub aeropildistamise ja aerolaserskaneerimise (ALS) </w:t>
      </w:r>
      <w:r w:rsidR="0078717C" w:rsidRPr="00CA1DEC">
        <w:rPr>
          <w:color w:val="000000"/>
          <w:u w:val="none"/>
        </w:rPr>
        <w:t>alusel</w:t>
      </w:r>
      <w:r w:rsidR="00BD4EA1" w:rsidRPr="00CA1DEC">
        <w:rPr>
          <w:color w:val="000000"/>
          <w:u w:val="none"/>
        </w:rPr>
        <w:t xml:space="preserve"> (laiatarbe sõnakasutuses </w:t>
      </w:r>
      <w:r w:rsidR="00BD4EA1" w:rsidRPr="00CA1DEC">
        <w:rPr>
          <w:i/>
          <w:iCs/>
          <w:color w:val="000000"/>
          <w:u w:val="none"/>
        </w:rPr>
        <w:t>lidarandmed</w:t>
      </w:r>
      <w:r w:rsidR="00BD4EA1" w:rsidRPr="00CA1DEC">
        <w:rPr>
          <w:color w:val="000000"/>
          <w:u w:val="none"/>
        </w:rPr>
        <w:t xml:space="preserve">) automaatkandena maakatastris (minu.kataster.ee). ETAK-il puudub menetluskeskkond ning praegune andmehõive metoodika ei võimalda lidarandmete põhjal eristada istandiku alasid </w:t>
      </w:r>
      <w:r w:rsidR="00A8225B" w:rsidRPr="00CA1DEC">
        <w:rPr>
          <w:color w:val="000000"/>
          <w:u w:val="none"/>
        </w:rPr>
        <w:t>metsast.</w:t>
      </w:r>
      <w:r w:rsidR="00A8225B" w:rsidRPr="00CA1DEC">
        <w:rPr>
          <w:rStyle w:val="ui-provider"/>
          <w:u w:val="none"/>
        </w:rPr>
        <w:t xml:space="preserve"> Metsaregistris</w:t>
      </w:r>
      <w:r w:rsidR="006B07A3" w:rsidRPr="00CA1DEC">
        <w:rPr>
          <w:rStyle w:val="ui-provider"/>
          <w:u w:val="none"/>
        </w:rPr>
        <w:t xml:space="preserve"> registreeritud i</w:t>
      </w:r>
      <w:r w:rsidR="0000797B" w:rsidRPr="00CA1DEC">
        <w:rPr>
          <w:rStyle w:val="ui-provider"/>
          <w:u w:val="none"/>
        </w:rPr>
        <w:t>standike</w:t>
      </w:r>
      <w:r w:rsidR="006B07A3" w:rsidRPr="00CA1DEC">
        <w:rPr>
          <w:rStyle w:val="ui-provider"/>
          <w:u w:val="none"/>
        </w:rPr>
        <w:t xml:space="preserve"> (vt p 4 ja 5)</w:t>
      </w:r>
      <w:r w:rsidR="008373ED" w:rsidRPr="00CA1DEC">
        <w:rPr>
          <w:rStyle w:val="ui-provider"/>
          <w:u w:val="none"/>
        </w:rPr>
        <w:t xml:space="preserve"> </w:t>
      </w:r>
      <w:r w:rsidR="0000797B" w:rsidRPr="00CA1DEC">
        <w:rPr>
          <w:rStyle w:val="ui-provider"/>
          <w:u w:val="none"/>
        </w:rPr>
        <w:t>käsitlemine metsamaana võimaldab vältida ülemäärast bürokraatiat</w:t>
      </w:r>
      <w:r w:rsidR="006B07A3" w:rsidRPr="00CA1DEC">
        <w:rPr>
          <w:rStyle w:val="ui-provider"/>
          <w:u w:val="none"/>
        </w:rPr>
        <w:t xml:space="preserve"> ning loob õigusselguse</w:t>
      </w:r>
      <w:r w:rsidR="0000797B" w:rsidRPr="00CA1DEC">
        <w:rPr>
          <w:rStyle w:val="ui-provider"/>
          <w:u w:val="none"/>
        </w:rPr>
        <w:t>.</w:t>
      </w:r>
      <w:r w:rsidR="00410414" w:rsidRPr="00CA1DEC">
        <w:rPr>
          <w:color w:val="000000"/>
          <w:u w:val="none"/>
        </w:rPr>
        <w:t xml:space="preserve"> Istandik on oma olemuselt mets ja seetõttu on mõistlik</w:t>
      </w:r>
      <w:r w:rsidR="00AB3BA9" w:rsidRPr="00CA1DEC">
        <w:rPr>
          <w:color w:val="000000"/>
          <w:u w:val="none"/>
        </w:rPr>
        <w:t xml:space="preserve"> arvata need alad metsamaa hulka.</w:t>
      </w:r>
      <w:r w:rsidR="00781088" w:rsidRPr="00CA1DEC">
        <w:rPr>
          <w:color w:val="000000"/>
          <w:u w:val="none"/>
        </w:rPr>
        <w:t xml:space="preserve"> </w:t>
      </w:r>
      <w:r w:rsidR="002A5CD3" w:rsidRPr="00CA1DEC">
        <w:rPr>
          <w:color w:val="000000"/>
          <w:u w:val="none"/>
        </w:rPr>
        <w:t>Samuti arvestatakse istandikud rahvusvahelise määratluse järgi metsamaaks</w:t>
      </w:r>
      <w:r w:rsidR="00136230" w:rsidRPr="00CA1DEC">
        <w:rPr>
          <w:rStyle w:val="Allmrkuseviide"/>
          <w:color w:val="000000"/>
          <w:u w:val="none"/>
        </w:rPr>
        <w:footnoteReference w:id="3"/>
      </w:r>
      <w:r w:rsidR="002A5CD3" w:rsidRPr="00CA1DEC">
        <w:rPr>
          <w:color w:val="000000"/>
          <w:u w:val="none"/>
        </w:rPr>
        <w:t>.</w:t>
      </w:r>
    </w:p>
    <w:p w14:paraId="53F10318" w14:textId="4C5223DB" w:rsidR="00B87634" w:rsidRPr="00CA1DEC" w:rsidRDefault="00B87634" w:rsidP="003A50C9">
      <w:pPr>
        <w:spacing w:after="0" w:line="240" w:lineRule="auto"/>
        <w:jc w:val="both"/>
        <w:textAlignment w:val="baseline"/>
        <w:rPr>
          <w:rFonts w:ascii="Times New Roman" w:hAnsi="Times New Roman" w:cs="Times New Roman"/>
          <w:sz w:val="24"/>
          <w:szCs w:val="24"/>
        </w:rPr>
      </w:pPr>
    </w:p>
    <w:p w14:paraId="0A180995" w14:textId="0513CD8B" w:rsidR="009E494B" w:rsidRPr="00CA1DEC" w:rsidRDefault="00B936E6" w:rsidP="002A5CD3">
      <w:pPr>
        <w:spacing w:after="0" w:line="240" w:lineRule="auto"/>
        <w:jc w:val="both"/>
        <w:textAlignment w:val="baseline"/>
        <w:rPr>
          <w:rStyle w:val="normaltextrun"/>
          <w:rFonts w:ascii="Times New Roman" w:hAnsi="Times New Roman" w:cs="Times New Roman"/>
          <w:color w:val="000000" w:themeColor="text1"/>
          <w:sz w:val="24"/>
          <w:szCs w:val="24"/>
        </w:rPr>
      </w:pPr>
      <w:r w:rsidRPr="00CA1DEC">
        <w:rPr>
          <w:rFonts w:ascii="Times New Roman" w:hAnsi="Times New Roman" w:cs="Times New Roman"/>
          <w:b/>
          <w:bCs/>
          <w:sz w:val="24"/>
          <w:szCs w:val="24"/>
        </w:rPr>
        <w:t>Punktiga </w:t>
      </w:r>
      <w:r w:rsidR="00987FB0" w:rsidRPr="00CA1DEC">
        <w:rPr>
          <w:rFonts w:ascii="Times New Roman" w:hAnsi="Times New Roman" w:cs="Times New Roman"/>
          <w:b/>
          <w:bCs/>
          <w:sz w:val="24"/>
          <w:szCs w:val="24"/>
        </w:rPr>
        <w:t>4</w:t>
      </w:r>
      <w:r w:rsidRPr="00CA1DEC">
        <w:rPr>
          <w:rFonts w:ascii="Times New Roman" w:hAnsi="Times New Roman" w:cs="Times New Roman"/>
          <w:b/>
          <w:bCs/>
          <w:sz w:val="24"/>
          <w:szCs w:val="24"/>
        </w:rPr>
        <w:t xml:space="preserve"> </w:t>
      </w:r>
      <w:r w:rsidR="002A5CD3" w:rsidRPr="00CA1DEC">
        <w:rPr>
          <w:rStyle w:val="normaltextrun"/>
          <w:rFonts w:ascii="Times New Roman" w:hAnsi="Times New Roman" w:cs="Times New Roman"/>
          <w:color w:val="000000" w:themeColor="text1"/>
          <w:sz w:val="24"/>
          <w:szCs w:val="24"/>
        </w:rPr>
        <w:t xml:space="preserve">täpsustatakse </w:t>
      </w:r>
      <w:r w:rsidR="002A5CD3" w:rsidRPr="00CA1DEC">
        <w:rPr>
          <w:rFonts w:ascii="Times New Roman" w:hAnsi="Times New Roman" w:cs="Times New Roman"/>
          <w:kern w:val="0"/>
          <w:sz w:val="24"/>
          <w:szCs w:val="24"/>
          <w14:ligatures w14:val="none"/>
        </w:rPr>
        <w:t xml:space="preserve">§ </w:t>
      </w:r>
      <w:r w:rsidR="002A5CD3" w:rsidRPr="00CA1DEC">
        <w:rPr>
          <w:rStyle w:val="normaltextrun"/>
          <w:rFonts w:ascii="Times New Roman" w:hAnsi="Times New Roman" w:cs="Times New Roman"/>
          <w:sz w:val="24"/>
          <w:szCs w:val="24"/>
        </w:rPr>
        <w:t>3 lõikes 4</w:t>
      </w:r>
      <w:r w:rsidR="002A5CD3" w:rsidRPr="00CA1DEC">
        <w:rPr>
          <w:rStyle w:val="normaltextrun"/>
          <w:rFonts w:ascii="Times New Roman" w:hAnsi="Times New Roman" w:cs="Times New Roman"/>
          <w:rPrChange w:id="8" w:author="Markus Ühtigi" w:date="2024-09-04T11:12:00Z">
            <w:rPr>
              <w:rStyle w:val="normaltextrun"/>
            </w:rPr>
          </w:rPrChange>
        </w:rPr>
        <w:t xml:space="preserve"> </w:t>
      </w:r>
      <w:r w:rsidR="002A5CD3" w:rsidRPr="00CA1DEC">
        <w:rPr>
          <w:rStyle w:val="normaltextrun"/>
          <w:rFonts w:ascii="Times New Roman" w:hAnsi="Times New Roman" w:cs="Times New Roman"/>
          <w:color w:val="000000" w:themeColor="text1"/>
          <w:sz w:val="24"/>
          <w:szCs w:val="24"/>
        </w:rPr>
        <w:t>istandike määratlust. Muudetakse tingimusi, mis puudutavad puude ja põõsaste paiknemisel regulaarset seadu</w:t>
      </w:r>
      <w:ins w:id="9" w:author="Markus Ühtigi" w:date="2024-09-04T12:59:00Z">
        <w:r w:rsidR="00A56A24">
          <w:rPr>
            <w:rStyle w:val="normaltextrun"/>
            <w:rFonts w:ascii="Times New Roman" w:hAnsi="Times New Roman" w:cs="Times New Roman"/>
            <w:color w:val="000000" w:themeColor="text1"/>
            <w:sz w:val="24"/>
            <w:szCs w:val="24"/>
          </w:rPr>
          <w:t>s</w:t>
        </w:r>
      </w:ins>
      <w:r w:rsidR="002A5CD3" w:rsidRPr="00CA1DEC">
        <w:rPr>
          <w:rStyle w:val="normaltextrun"/>
          <w:rFonts w:ascii="Times New Roman" w:hAnsi="Times New Roman" w:cs="Times New Roman"/>
          <w:color w:val="000000" w:themeColor="text1"/>
          <w:sz w:val="24"/>
          <w:szCs w:val="24"/>
        </w:rPr>
        <w:t>t ja ühevanuselisena majandamist, kuna senine määratlus ei õigusta ennast, sest erinevad puuliigid uuenevad tihti looduslikult ja sel juhul ei saa istandike puhul rääkida regulaarsest seadust või ühevanuselisena majandamisest. Näiteks hübriidhaavikud paljunevad hästi juurevõsudest, kased seemnetest jne.</w:t>
      </w:r>
    </w:p>
    <w:p w14:paraId="4C9B0D5D" w14:textId="009E20F8" w:rsidR="002A5CD3" w:rsidRPr="00CA1DEC" w:rsidRDefault="002A5CD3" w:rsidP="002A5CD3">
      <w:pPr>
        <w:spacing w:after="0" w:line="240" w:lineRule="auto"/>
        <w:jc w:val="both"/>
        <w:textAlignment w:val="baseline"/>
        <w:rPr>
          <w:rStyle w:val="normaltextrun"/>
          <w:rFonts w:ascii="Times New Roman" w:hAnsi="Times New Roman" w:cs="Times New Roman"/>
          <w:color w:val="000000" w:themeColor="text1"/>
          <w:sz w:val="24"/>
          <w:szCs w:val="24"/>
        </w:rPr>
      </w:pPr>
    </w:p>
    <w:p w14:paraId="735C7EF3" w14:textId="68D1ADD6" w:rsidR="002A5CD3" w:rsidRPr="00CA1DEC" w:rsidRDefault="002A5CD3" w:rsidP="002A5CD3">
      <w:pPr>
        <w:spacing w:after="0" w:line="240" w:lineRule="auto"/>
        <w:jc w:val="both"/>
        <w:textAlignment w:val="baseline"/>
        <w:rPr>
          <w:rStyle w:val="normaltextrun"/>
          <w:rFonts w:ascii="Times New Roman" w:hAnsi="Times New Roman" w:cs="Times New Roman"/>
          <w:color w:val="000000"/>
          <w:shd w:val="clear" w:color="auto" w:fill="FFFFFF"/>
          <w:rPrChange w:id="10" w:author="Markus Ühtigi" w:date="2024-09-04T11:12:00Z">
            <w:rPr>
              <w:rStyle w:val="normaltextrun"/>
              <w:color w:val="000000"/>
              <w:shd w:val="clear" w:color="auto" w:fill="FFFFFF"/>
            </w:rPr>
          </w:rPrChange>
        </w:rPr>
      </w:pPr>
      <w:r w:rsidRPr="00CA1DEC">
        <w:rPr>
          <w:rStyle w:val="normaltextrun"/>
          <w:rFonts w:ascii="Times New Roman" w:hAnsi="Times New Roman" w:cs="Times New Roman"/>
          <w:color w:val="000000"/>
          <w:sz w:val="24"/>
          <w:szCs w:val="24"/>
          <w:shd w:val="clear" w:color="auto" w:fill="FFFFFF"/>
        </w:rPr>
        <w:t xml:space="preserve">Muudatused on tingitud vajadusest reguleerida istandike kasvatamist täpsemalt ja paindlikumalt, et </w:t>
      </w:r>
      <w:r w:rsidR="001E1D30" w:rsidRPr="00CA1DEC">
        <w:rPr>
          <w:rStyle w:val="normaltextrun"/>
          <w:rFonts w:ascii="Times New Roman" w:hAnsi="Times New Roman" w:cs="Times New Roman"/>
          <w:color w:val="000000"/>
          <w:sz w:val="24"/>
          <w:szCs w:val="24"/>
          <w:shd w:val="clear" w:color="auto" w:fill="FFFFFF"/>
        </w:rPr>
        <w:t xml:space="preserve">nt sihitud kvaliteedi või omadustega puidu tootmise eesmärgil </w:t>
      </w:r>
      <w:r w:rsidRPr="00CA1DEC">
        <w:rPr>
          <w:rStyle w:val="normaltextrun"/>
          <w:rFonts w:ascii="Times New Roman" w:hAnsi="Times New Roman" w:cs="Times New Roman"/>
          <w:color w:val="000000"/>
          <w:sz w:val="24"/>
          <w:szCs w:val="24"/>
          <w:shd w:val="clear" w:color="auto" w:fill="FFFFFF"/>
        </w:rPr>
        <w:t>oleks võimalik rajada istandikke nii, et tulevikus ei kohalduks metsaseadus</w:t>
      </w:r>
      <w:r w:rsidR="00C47079" w:rsidRPr="00CA1DEC">
        <w:rPr>
          <w:rStyle w:val="normaltextrun"/>
          <w:rFonts w:ascii="Times New Roman" w:hAnsi="Times New Roman" w:cs="Times New Roman"/>
          <w:color w:val="000000"/>
          <w:sz w:val="24"/>
          <w:szCs w:val="24"/>
          <w:shd w:val="clear" w:color="auto" w:fill="FFFFFF"/>
        </w:rPr>
        <w:t>e piirangud</w:t>
      </w:r>
      <w:r w:rsidRPr="00CA1DEC">
        <w:rPr>
          <w:rStyle w:val="normaltextrun"/>
          <w:rFonts w:ascii="Times New Roman" w:hAnsi="Times New Roman" w:cs="Times New Roman"/>
          <w:color w:val="000000"/>
          <w:sz w:val="24"/>
          <w:szCs w:val="24"/>
          <w:shd w:val="clear" w:color="auto" w:fill="FFFFFF"/>
        </w:rPr>
        <w:t xml:space="preserve"> nende majandamisele.</w:t>
      </w:r>
    </w:p>
    <w:p w14:paraId="3E7F2C22" w14:textId="77777777" w:rsidR="002A5CD3" w:rsidRPr="00CA1DEC" w:rsidRDefault="002A5CD3" w:rsidP="002A5CD3">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p>
    <w:p w14:paraId="2FCCF7EF" w14:textId="527E5542" w:rsidR="002A5CD3" w:rsidRPr="00CA1DEC" w:rsidRDefault="002A5CD3" w:rsidP="002A5CD3">
      <w:pPr>
        <w:spacing w:after="0" w:line="240" w:lineRule="auto"/>
        <w:jc w:val="both"/>
        <w:textAlignment w:val="baseline"/>
        <w:rPr>
          <w:rStyle w:val="normaltextrun"/>
          <w:rFonts w:ascii="Times New Roman" w:hAnsi="Times New Roman" w:cs="Times New Roman"/>
          <w:color w:val="000000" w:themeColor="text1"/>
          <w:sz w:val="24"/>
          <w:szCs w:val="24"/>
        </w:rPr>
      </w:pPr>
      <w:r w:rsidRPr="00CA1DEC">
        <w:rPr>
          <w:rStyle w:val="normaltextrun"/>
          <w:rFonts w:ascii="Times New Roman" w:hAnsi="Times New Roman" w:cs="Times New Roman"/>
          <w:color w:val="000000"/>
          <w:sz w:val="24"/>
          <w:szCs w:val="24"/>
          <w:shd w:val="clear" w:color="auto" w:fill="FFFFFF"/>
        </w:rPr>
        <w:t xml:space="preserve">Mõiste „intensiivne kasvatamine“ tähendab, et </w:t>
      </w:r>
      <w:r w:rsidRPr="00CA1DEC">
        <w:rPr>
          <w:rStyle w:val="normaltextrun"/>
          <w:rFonts w:ascii="Times New Roman" w:hAnsi="Times New Roman" w:cs="Times New Roman"/>
          <w:color w:val="000000" w:themeColor="text1"/>
          <w:sz w:val="24"/>
          <w:szCs w:val="24"/>
        </w:rPr>
        <w:t xml:space="preserve">puid kasvatatakse vaid puidutoodangule suunatult, metsa uuendatakse peamiselt kultiveerides või istutades ja metsa hooldatakse nende eesmärkide saavutamiseks õigeaegsete ning puidu kvaliteeti parandavate harvendusraietega, kasutades ka metsamaaparanduse </w:t>
      </w:r>
      <w:r w:rsidR="00700CB9" w:rsidRPr="00CA1DEC">
        <w:rPr>
          <w:rStyle w:val="normaltextrun"/>
          <w:rFonts w:ascii="Times New Roman" w:hAnsi="Times New Roman" w:cs="Times New Roman"/>
          <w:color w:val="000000" w:themeColor="text1"/>
          <w:sz w:val="24"/>
          <w:szCs w:val="24"/>
        </w:rPr>
        <w:t xml:space="preserve">jm </w:t>
      </w:r>
      <w:r w:rsidRPr="00CA1DEC">
        <w:rPr>
          <w:rStyle w:val="normaltextrun"/>
          <w:rFonts w:ascii="Times New Roman" w:hAnsi="Times New Roman" w:cs="Times New Roman"/>
          <w:color w:val="000000" w:themeColor="text1"/>
          <w:sz w:val="24"/>
          <w:szCs w:val="24"/>
        </w:rPr>
        <w:t>võtteid (puutuhk ning orgaanilised väetised, püstilaasimine jm).</w:t>
      </w:r>
    </w:p>
    <w:p w14:paraId="65504EA9" w14:textId="77777777" w:rsidR="002A5CD3" w:rsidRPr="00CA1DEC" w:rsidRDefault="002A5CD3" w:rsidP="002A5CD3">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p>
    <w:p w14:paraId="54E68422" w14:textId="37E235BF" w:rsidR="002A5CD3" w:rsidRPr="00CA1DEC" w:rsidRDefault="002A5CD3" w:rsidP="002A5CD3">
      <w:pPr>
        <w:spacing w:after="0" w:line="240" w:lineRule="auto"/>
        <w:jc w:val="both"/>
        <w:textAlignment w:val="baseline"/>
        <w:rPr>
          <w:rStyle w:val="normaltextrun"/>
          <w:rFonts w:ascii="Times New Roman" w:hAnsi="Times New Roman" w:cs="Times New Roman"/>
          <w:color w:val="000000"/>
          <w:shd w:val="clear" w:color="auto" w:fill="FFFFFF"/>
          <w:rPrChange w:id="11" w:author="Markus Ühtigi" w:date="2024-09-04T11:12:00Z">
            <w:rPr>
              <w:rStyle w:val="normaltextrun"/>
              <w:color w:val="000000"/>
              <w:shd w:val="clear" w:color="auto" w:fill="FFFFFF"/>
            </w:rPr>
          </w:rPrChange>
        </w:rPr>
      </w:pPr>
      <w:r w:rsidRPr="00CA1DEC">
        <w:rPr>
          <w:rStyle w:val="normaltextrun"/>
          <w:rFonts w:ascii="Times New Roman" w:hAnsi="Times New Roman" w:cs="Times New Roman"/>
          <w:color w:val="000000"/>
          <w:sz w:val="24"/>
          <w:szCs w:val="24"/>
          <w:shd w:val="clear" w:color="auto" w:fill="FFFFFF"/>
        </w:rPr>
        <w:t>Puude ja põõsaste kasvatamisel rakendatakse spetsiaalseid meetodeid ja tehnoloogiaid kogu puistu eluea vältel, et saavutada nende kiirem kasv. Maksimaalse toodangu saavutamiseks valitakse puuliigi põhjal optimaalne istutustihedus. Vajaduse korral kasutatakse puuliigi ja kasvukoha mullastiku järgi puutuhka või orgaanilisi väetisi arvestusega, et keskkonnaohutuse tagamiseks kasutatav kogus kindlal kasvukohal ei ületa väetamist käsitlevates õigusaktides esitatud väärtuseid</w:t>
      </w:r>
      <w:r w:rsidR="0045304B" w:rsidRPr="00CA1DEC">
        <w:rPr>
          <w:rStyle w:val="normaltextrun"/>
          <w:rFonts w:ascii="Times New Roman" w:hAnsi="Times New Roman" w:cs="Times New Roman"/>
          <w:color w:val="000000"/>
          <w:sz w:val="24"/>
          <w:szCs w:val="24"/>
          <w:shd w:val="clear" w:color="auto" w:fill="FFFFFF"/>
        </w:rPr>
        <w:t xml:space="preserve"> ning regulatsioone</w:t>
      </w:r>
      <w:r w:rsidRPr="00CA1DEC">
        <w:rPr>
          <w:rStyle w:val="normaltextrun"/>
          <w:rFonts w:ascii="Times New Roman" w:hAnsi="Times New Roman" w:cs="Times New Roman"/>
          <w:color w:val="000000"/>
          <w:sz w:val="24"/>
          <w:szCs w:val="24"/>
          <w:shd w:val="clear" w:color="auto" w:fill="FFFFFF"/>
        </w:rPr>
        <w:t xml:space="preserve">. </w:t>
      </w:r>
    </w:p>
    <w:p w14:paraId="2A67E4EB" w14:textId="77777777" w:rsidR="002A5CD3" w:rsidRPr="00CA1DEC" w:rsidRDefault="002A5CD3" w:rsidP="002A5CD3">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p>
    <w:p w14:paraId="6EC5D9AB" w14:textId="2076656B" w:rsidR="002A5CD3" w:rsidRPr="00CA1DEC" w:rsidRDefault="002A5CD3" w:rsidP="002A5CD3">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r w:rsidRPr="00CA1DEC">
        <w:rPr>
          <w:rStyle w:val="normaltextrun"/>
          <w:rFonts w:ascii="Times New Roman" w:hAnsi="Times New Roman" w:cs="Times New Roman"/>
          <w:color w:val="000000"/>
          <w:sz w:val="24"/>
          <w:szCs w:val="24"/>
          <w:shd w:val="clear" w:color="auto" w:fill="FFFFFF"/>
        </w:rPr>
        <w:t xml:space="preserve">Istandikuna registreerimiseks tuleb maa-ala registreerida metsaressursi arvestuse riiklikus registris (edaspidi </w:t>
      </w:r>
      <w:r w:rsidRPr="00CA1DEC">
        <w:rPr>
          <w:rStyle w:val="normaltextrun"/>
          <w:rFonts w:ascii="Times New Roman" w:hAnsi="Times New Roman" w:cs="Times New Roman"/>
          <w:i/>
          <w:iCs/>
          <w:color w:val="000000"/>
          <w:sz w:val="24"/>
          <w:szCs w:val="24"/>
          <w:shd w:val="clear" w:color="auto" w:fill="FFFFFF"/>
        </w:rPr>
        <w:t>metsaregister</w:t>
      </w:r>
      <w:r w:rsidRPr="00CA1DEC">
        <w:rPr>
          <w:rStyle w:val="normaltextrun"/>
          <w:rFonts w:ascii="Times New Roman" w:hAnsi="Times New Roman" w:cs="Times New Roman"/>
          <w:color w:val="000000"/>
          <w:sz w:val="24"/>
          <w:szCs w:val="24"/>
          <w:shd w:val="clear" w:color="auto" w:fill="FFFFFF"/>
        </w:rPr>
        <w:t xml:space="preserve">). Muudatuse põhjal on vaja täiendada keskkonnaministri 28.08.2017 määruse nr 32 „Metsaressursi arvestuse riikliku registri põhimäärus“ (edaspidi </w:t>
      </w:r>
      <w:r w:rsidRPr="00CA1DEC">
        <w:rPr>
          <w:rStyle w:val="normaltextrun"/>
          <w:rFonts w:ascii="Times New Roman" w:hAnsi="Times New Roman" w:cs="Times New Roman"/>
          <w:i/>
          <w:iCs/>
          <w:color w:val="000000"/>
          <w:sz w:val="24"/>
          <w:szCs w:val="24"/>
          <w:shd w:val="clear" w:color="auto" w:fill="FFFFFF"/>
        </w:rPr>
        <w:t>määrus nr 32</w:t>
      </w:r>
      <w:r w:rsidRPr="00CA1DEC">
        <w:rPr>
          <w:rStyle w:val="normaltextrun"/>
          <w:rFonts w:ascii="Times New Roman" w:hAnsi="Times New Roman" w:cs="Times New Roman"/>
          <w:color w:val="000000"/>
          <w:sz w:val="24"/>
          <w:szCs w:val="24"/>
          <w:shd w:val="clear" w:color="auto" w:fill="FFFFFF"/>
        </w:rPr>
        <w:t xml:space="preserve">) 2., 3. ja 6. peatükki. Istandike kasvualade algandmed saab esitada metsakorraldaja tunnistusega isik (edaspidi </w:t>
      </w:r>
      <w:r w:rsidRPr="00CA1DEC">
        <w:rPr>
          <w:rStyle w:val="normaltextrun"/>
          <w:rFonts w:ascii="Times New Roman" w:hAnsi="Times New Roman" w:cs="Times New Roman"/>
          <w:i/>
          <w:iCs/>
          <w:color w:val="000000"/>
          <w:sz w:val="24"/>
          <w:szCs w:val="24"/>
          <w:shd w:val="clear" w:color="auto" w:fill="FFFFFF"/>
        </w:rPr>
        <w:t>metsakorraldaja</w:t>
      </w:r>
      <w:r w:rsidRPr="00CA1DEC">
        <w:rPr>
          <w:rStyle w:val="normaltextrun"/>
          <w:rFonts w:ascii="Times New Roman" w:hAnsi="Times New Roman" w:cs="Times New Roman"/>
          <w:color w:val="000000"/>
          <w:sz w:val="24"/>
          <w:szCs w:val="24"/>
          <w:shd w:val="clear" w:color="auto" w:fill="FFFFFF"/>
        </w:rPr>
        <w:t>).</w:t>
      </w:r>
    </w:p>
    <w:p w14:paraId="373C6E35" w14:textId="77777777" w:rsidR="002A5CD3" w:rsidRPr="00CA1DEC" w:rsidRDefault="002A5CD3" w:rsidP="002A5CD3">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p>
    <w:p w14:paraId="041B9AF6" w14:textId="77777777" w:rsidR="002A5CD3" w:rsidRPr="00CA1DEC" w:rsidRDefault="002A5CD3" w:rsidP="002A5CD3">
      <w:pPr>
        <w:spacing w:after="0" w:line="240" w:lineRule="auto"/>
        <w:jc w:val="both"/>
        <w:textAlignment w:val="baseline"/>
        <w:rPr>
          <w:rStyle w:val="normaltextrun"/>
          <w:rFonts w:ascii="Times New Roman" w:hAnsi="Times New Roman" w:cs="Times New Roman"/>
          <w:color w:val="000000"/>
          <w:shd w:val="clear" w:color="auto" w:fill="FFFFFF"/>
          <w:rPrChange w:id="12" w:author="Markus Ühtigi" w:date="2024-09-04T11:12:00Z">
            <w:rPr>
              <w:rStyle w:val="normaltextrun"/>
              <w:color w:val="000000"/>
              <w:shd w:val="clear" w:color="auto" w:fill="FFFFFF"/>
            </w:rPr>
          </w:rPrChange>
        </w:rPr>
      </w:pPr>
      <w:r w:rsidRPr="00CA1DEC">
        <w:rPr>
          <w:rStyle w:val="normaltextrun"/>
          <w:rFonts w:ascii="Times New Roman" w:hAnsi="Times New Roman" w:cs="Times New Roman"/>
          <w:color w:val="000000"/>
          <w:sz w:val="24"/>
          <w:szCs w:val="24"/>
          <w:shd w:val="clear" w:color="auto" w:fill="FFFFFF"/>
        </w:rPr>
        <w:t>Istandike reguleerimise on ministeerium ette näinud juba eraldiseisvana „Metsanduse arengukavas aastani 2030“ ja selle eesmärk on luua õigusraamistik istandike ja lühikese raieringiga puistute kasvatamise reguleerimiseks.</w:t>
      </w:r>
    </w:p>
    <w:p w14:paraId="32149068" w14:textId="77777777" w:rsidR="002A5CD3" w:rsidRPr="00CA1DEC" w:rsidRDefault="002A5CD3" w:rsidP="002A5CD3">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p>
    <w:p w14:paraId="59F4B2BB" w14:textId="1774A728" w:rsidR="002A5CD3" w:rsidRPr="00CA1DEC" w:rsidRDefault="002A5CD3" w:rsidP="002A5CD3">
      <w:pPr>
        <w:spacing w:after="0" w:line="240" w:lineRule="auto"/>
        <w:jc w:val="both"/>
        <w:textAlignment w:val="baseline"/>
        <w:rPr>
          <w:rStyle w:val="normaltextrun"/>
          <w:rFonts w:ascii="Times New Roman" w:hAnsi="Times New Roman" w:cs="Times New Roman"/>
          <w:color w:val="000000"/>
          <w:shd w:val="clear" w:color="auto" w:fill="FFFFFF"/>
          <w:rPrChange w:id="13" w:author="Markus Ühtigi" w:date="2024-09-04T11:12:00Z">
            <w:rPr>
              <w:rStyle w:val="normaltextrun"/>
              <w:color w:val="000000"/>
              <w:shd w:val="clear" w:color="auto" w:fill="FFFFFF"/>
            </w:rPr>
          </w:rPrChange>
        </w:rPr>
      </w:pPr>
      <w:r w:rsidRPr="00CA1DEC">
        <w:rPr>
          <w:rStyle w:val="normaltextrun"/>
          <w:rFonts w:ascii="Times New Roman" w:hAnsi="Times New Roman" w:cs="Times New Roman"/>
          <w:color w:val="000000"/>
          <w:sz w:val="24"/>
          <w:szCs w:val="24"/>
          <w:shd w:val="clear" w:color="auto" w:fill="FFFFFF"/>
        </w:rPr>
        <w:t>Tehtavate muudatuste eesmärk on edendada metsanduse jätkusuutlikkust ja keskkonnahoidlikku maakasutust.</w:t>
      </w:r>
    </w:p>
    <w:p w14:paraId="1B799EAE" w14:textId="77777777" w:rsidR="002A5CD3" w:rsidRPr="00CA1DEC" w:rsidRDefault="002A5CD3" w:rsidP="002A5CD3">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p>
    <w:p w14:paraId="23C93E86" w14:textId="77777777" w:rsidR="002A5CD3" w:rsidRPr="00CA1DEC" w:rsidRDefault="002A5CD3" w:rsidP="002A5CD3">
      <w:pPr>
        <w:spacing w:after="0" w:line="240" w:lineRule="auto"/>
        <w:jc w:val="both"/>
        <w:textAlignment w:val="baseline"/>
        <w:rPr>
          <w:rFonts w:ascii="Times New Roman" w:eastAsia="Times New Roman" w:hAnsi="Times New Roman" w:cs="Times New Roman"/>
          <w:color w:val="000000" w:themeColor="text1"/>
          <w:sz w:val="24"/>
          <w:szCs w:val="24"/>
        </w:rPr>
      </w:pPr>
      <w:r w:rsidRPr="00CA1DEC">
        <w:rPr>
          <w:rStyle w:val="normaltextrun"/>
          <w:rFonts w:ascii="Times New Roman" w:hAnsi="Times New Roman" w:cs="Times New Roman"/>
          <w:color w:val="000000"/>
          <w:sz w:val="24"/>
          <w:szCs w:val="24"/>
          <w:shd w:val="clear" w:color="auto" w:fill="FFFFFF"/>
        </w:rPr>
        <w:t>IT-süsteemide arenduskuludeks on hinnatud ligikaudu 200 000 eurot.</w:t>
      </w:r>
    </w:p>
    <w:p w14:paraId="3C460FD4" w14:textId="77777777" w:rsidR="00AC0DDE" w:rsidRPr="00CA1DEC" w:rsidRDefault="00AC0DDE" w:rsidP="003A50C9">
      <w:pPr>
        <w:spacing w:after="0" w:line="240" w:lineRule="auto"/>
        <w:jc w:val="both"/>
        <w:textAlignment w:val="baseline"/>
        <w:rPr>
          <w:rFonts w:ascii="Times New Roman" w:eastAsia="Times New Roman" w:hAnsi="Times New Roman" w:cs="Times New Roman"/>
          <w:b/>
          <w:bCs/>
          <w:kern w:val="0"/>
          <w:sz w:val="24"/>
          <w:szCs w:val="24"/>
          <w:lang w:eastAsia="et-EE"/>
          <w14:ligatures w14:val="none"/>
        </w:rPr>
      </w:pPr>
    </w:p>
    <w:p w14:paraId="6876E90F" w14:textId="324E9575" w:rsidR="00A76951" w:rsidRPr="00CA1DEC" w:rsidRDefault="00B936E6" w:rsidP="00A76951">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r w:rsidRPr="00CA1DEC">
        <w:rPr>
          <w:rFonts w:ascii="Times New Roman" w:eastAsia="Times New Roman" w:hAnsi="Times New Roman" w:cs="Times New Roman"/>
          <w:b/>
          <w:bCs/>
          <w:kern w:val="0"/>
          <w:sz w:val="24"/>
          <w:szCs w:val="24"/>
          <w:lang w:eastAsia="et-EE"/>
          <w14:ligatures w14:val="none"/>
        </w:rPr>
        <w:t>Punktiga </w:t>
      </w:r>
      <w:r w:rsidR="00CC22B3" w:rsidRPr="00CA1DEC">
        <w:rPr>
          <w:rFonts w:ascii="Times New Roman" w:eastAsia="Times New Roman" w:hAnsi="Times New Roman" w:cs="Times New Roman"/>
          <w:b/>
          <w:bCs/>
          <w:kern w:val="0"/>
          <w:sz w:val="24"/>
          <w:szCs w:val="24"/>
          <w:lang w:eastAsia="et-EE"/>
          <w14:ligatures w14:val="none"/>
        </w:rPr>
        <w:t>5</w:t>
      </w:r>
      <w:r w:rsidRPr="00CA1DEC">
        <w:rPr>
          <w:rStyle w:val="normaltextrun"/>
          <w:rFonts w:ascii="Times New Roman" w:hAnsi="Times New Roman" w:cs="Times New Roman"/>
          <w:color w:val="000000"/>
          <w:sz w:val="24"/>
          <w:szCs w:val="24"/>
          <w:shd w:val="clear" w:color="auto" w:fill="FFFFFF"/>
        </w:rPr>
        <w:t xml:space="preserve"> </w:t>
      </w:r>
      <w:r w:rsidR="00A76951" w:rsidRPr="00CA1DEC">
        <w:rPr>
          <w:rStyle w:val="normaltextrun"/>
          <w:rFonts w:ascii="Times New Roman" w:hAnsi="Times New Roman" w:cs="Times New Roman"/>
          <w:sz w:val="24"/>
          <w:szCs w:val="24"/>
        </w:rPr>
        <w:t xml:space="preserve">täiendatakse </w:t>
      </w:r>
      <w:r w:rsidR="00A76951" w:rsidRPr="00CA1DEC">
        <w:rPr>
          <w:rFonts w:ascii="Times New Roman" w:eastAsia="Times New Roman" w:hAnsi="Times New Roman" w:cs="Times New Roman"/>
          <w:color w:val="000000"/>
          <w:kern w:val="0"/>
          <w:sz w:val="24"/>
          <w:szCs w:val="24"/>
          <w:lang w:eastAsia="et-EE"/>
          <w14:ligatures w14:val="none"/>
        </w:rPr>
        <w:t xml:space="preserve">§ 3 </w:t>
      </w:r>
      <w:r w:rsidR="00A76951" w:rsidRPr="00CA1DEC">
        <w:rPr>
          <w:rStyle w:val="normaltextrun"/>
          <w:rFonts w:ascii="Times New Roman" w:hAnsi="Times New Roman" w:cs="Times New Roman"/>
          <w:sz w:val="24"/>
          <w:szCs w:val="24"/>
        </w:rPr>
        <w:t>lõigetega 5</w:t>
      </w:r>
      <w:r w:rsidR="006B6388" w:rsidRPr="00CA1DEC">
        <w:rPr>
          <w:rStyle w:val="normaltextrun"/>
          <w:rFonts w:ascii="Times New Roman" w:hAnsi="Times New Roman" w:cs="Times New Roman"/>
          <w:sz w:val="24"/>
          <w:szCs w:val="24"/>
        </w:rPr>
        <w:t>-9</w:t>
      </w:r>
      <w:ins w:id="14" w:author="Markus Ühtigi" w:date="2024-09-04T13:03:00Z">
        <w:r w:rsidR="00A56A24">
          <w:rPr>
            <w:rStyle w:val="normaltextrun"/>
            <w:rFonts w:ascii="Times New Roman" w:hAnsi="Times New Roman" w:cs="Times New Roman"/>
            <w:sz w:val="24"/>
            <w:szCs w:val="24"/>
          </w:rPr>
          <w:t>,</w:t>
        </w:r>
      </w:ins>
      <w:r w:rsidR="00A76951" w:rsidRPr="00CA1DEC">
        <w:rPr>
          <w:rStyle w:val="normaltextrun"/>
          <w:rFonts w:ascii="Times New Roman" w:hAnsi="Times New Roman" w:cs="Times New Roman"/>
          <w:sz w:val="24"/>
          <w:szCs w:val="24"/>
        </w:rPr>
        <w:t xml:space="preserve"> milles määratakse, milliseid</w:t>
      </w:r>
      <w:r w:rsidR="00A76951" w:rsidRPr="00CA1DEC">
        <w:rPr>
          <w:rStyle w:val="normaltextrun"/>
          <w:rFonts w:ascii="Times New Roman" w:hAnsi="Times New Roman" w:cs="Times New Roman"/>
          <w:color w:val="000000"/>
          <w:sz w:val="24"/>
          <w:szCs w:val="24"/>
          <w:shd w:val="clear" w:color="auto" w:fill="FFFFFF"/>
        </w:rPr>
        <w:t xml:space="preserve"> liike lubatakse istandikes kasvatada, milliseid alasid saab kanda metsaregistrisse istandikuna ning s</w:t>
      </w:r>
      <w:r w:rsidR="00993D3F" w:rsidRPr="00CA1DEC">
        <w:rPr>
          <w:rStyle w:val="normaltextrun"/>
          <w:rFonts w:ascii="Times New Roman" w:hAnsi="Times New Roman" w:cs="Times New Roman"/>
          <w:color w:val="000000"/>
          <w:sz w:val="24"/>
          <w:szCs w:val="24"/>
          <w:shd w:val="clear" w:color="auto" w:fill="FFFFFF"/>
        </w:rPr>
        <w:t>ätestataks</w:t>
      </w:r>
      <w:r w:rsidR="00A76951" w:rsidRPr="00CA1DEC">
        <w:rPr>
          <w:rStyle w:val="normaltextrun"/>
          <w:rFonts w:ascii="Times New Roman" w:hAnsi="Times New Roman" w:cs="Times New Roman"/>
          <w:color w:val="000000"/>
          <w:sz w:val="24"/>
          <w:szCs w:val="24"/>
          <w:shd w:val="clear" w:color="auto" w:fill="FFFFFF"/>
        </w:rPr>
        <w:t xml:space="preserve">e volitusnorm istandike </w:t>
      </w:r>
      <w:r w:rsidR="00CC22B3" w:rsidRPr="00CA1DEC">
        <w:rPr>
          <w:rStyle w:val="normaltextrun"/>
          <w:rFonts w:ascii="Times New Roman" w:hAnsi="Times New Roman" w:cs="Times New Roman"/>
          <w:color w:val="000000"/>
          <w:sz w:val="24"/>
          <w:szCs w:val="24"/>
          <w:shd w:val="clear" w:color="auto" w:fill="FFFFFF"/>
        </w:rPr>
        <w:t xml:space="preserve">registreerimise, rajamise ja majandamise </w:t>
      </w:r>
      <w:r w:rsidR="00A76951" w:rsidRPr="00CA1DEC">
        <w:rPr>
          <w:rStyle w:val="normaltextrun"/>
          <w:rFonts w:ascii="Times New Roman" w:hAnsi="Times New Roman" w:cs="Times New Roman"/>
          <w:color w:val="000000"/>
          <w:sz w:val="24"/>
          <w:szCs w:val="24"/>
          <w:shd w:val="clear" w:color="auto" w:fill="FFFFFF"/>
        </w:rPr>
        <w:t>korra kehtestamiseks.</w:t>
      </w:r>
    </w:p>
    <w:p w14:paraId="68772A8E" w14:textId="77777777" w:rsidR="00A76951" w:rsidRPr="00CA1DEC" w:rsidRDefault="00A76951" w:rsidP="00A76951">
      <w:pPr>
        <w:spacing w:after="0" w:line="240" w:lineRule="auto"/>
        <w:jc w:val="both"/>
        <w:textAlignment w:val="baseline"/>
        <w:rPr>
          <w:rStyle w:val="normaltextrun"/>
          <w:rFonts w:ascii="Times New Roman" w:hAnsi="Times New Roman" w:cs="Times New Roman"/>
          <w:color w:val="000000" w:themeColor="text1"/>
          <w:sz w:val="24"/>
          <w:szCs w:val="24"/>
        </w:rPr>
      </w:pPr>
    </w:p>
    <w:p w14:paraId="3EA87D0D" w14:textId="6D0A722A" w:rsidR="00A76951" w:rsidRPr="00CA1DEC" w:rsidRDefault="00A76951" w:rsidP="00A76951">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r w:rsidRPr="00CA1DEC">
        <w:rPr>
          <w:rStyle w:val="normaltextrun"/>
          <w:rFonts w:ascii="Times New Roman" w:hAnsi="Times New Roman" w:cs="Times New Roman"/>
          <w:color w:val="000000" w:themeColor="text1"/>
          <w:sz w:val="24"/>
          <w:szCs w:val="24"/>
        </w:rPr>
        <w:t xml:space="preserve">Samuti täiendatakse seadust võimalusega rajada istandikud metsamaale. </w:t>
      </w:r>
      <w:r w:rsidR="00700CB9" w:rsidRPr="00CA1DEC">
        <w:rPr>
          <w:rStyle w:val="normaltextrun"/>
          <w:rFonts w:ascii="Times New Roman" w:hAnsi="Times New Roman" w:cs="Times New Roman"/>
          <w:color w:val="000000" w:themeColor="text1"/>
          <w:sz w:val="24"/>
          <w:szCs w:val="24"/>
        </w:rPr>
        <w:t>Väljaspool turvasmuldasid, lammimuldasid ja rannikumuldasid paiknevate h</w:t>
      </w:r>
      <w:r w:rsidRPr="00CA1DEC">
        <w:rPr>
          <w:rStyle w:val="normaltextrun"/>
          <w:rFonts w:ascii="Times New Roman" w:hAnsi="Times New Roman" w:cs="Times New Roman"/>
          <w:color w:val="000000"/>
          <w:sz w:val="24"/>
          <w:szCs w:val="24"/>
          <w:shd w:val="clear" w:color="auto" w:fill="FFFFFF"/>
        </w:rPr>
        <w:t xml:space="preserve">all-lepikute asemel istandike rajamisel on aluseks metsaregistri kehtivad inventeerimisandmed. </w:t>
      </w:r>
      <w:r w:rsidR="0010657C" w:rsidRPr="00CA1DEC">
        <w:rPr>
          <w:rStyle w:val="normaltextrun"/>
          <w:rFonts w:ascii="Times New Roman" w:hAnsi="Times New Roman" w:cs="Times New Roman"/>
          <w:color w:val="000000"/>
          <w:sz w:val="24"/>
          <w:szCs w:val="24"/>
          <w:shd w:val="clear" w:color="auto" w:fill="FFFFFF"/>
        </w:rPr>
        <w:t>SMI andmetel on</w:t>
      </w:r>
      <w:r w:rsidRPr="00CA1DEC">
        <w:rPr>
          <w:rStyle w:val="normaltextrun"/>
          <w:rFonts w:ascii="Times New Roman" w:hAnsi="Times New Roman" w:cs="Times New Roman"/>
          <w:color w:val="000000"/>
          <w:sz w:val="24"/>
          <w:szCs w:val="24"/>
          <w:shd w:val="clear" w:color="auto" w:fill="FFFFFF"/>
        </w:rPr>
        <w:t xml:space="preserve"> selliseid alasid kokku </w:t>
      </w:r>
      <w:r w:rsidR="0010657C" w:rsidRPr="00CA1DEC">
        <w:rPr>
          <w:rStyle w:val="normaltextrun"/>
          <w:rFonts w:ascii="Times New Roman" w:hAnsi="Times New Roman" w:cs="Times New Roman"/>
          <w:color w:val="000000"/>
          <w:sz w:val="24"/>
          <w:szCs w:val="24"/>
          <w:shd w:val="clear" w:color="auto" w:fill="FFFFFF"/>
        </w:rPr>
        <w:t xml:space="preserve">ca </w:t>
      </w:r>
      <w:r w:rsidR="00F81847" w:rsidRPr="00CA1DEC">
        <w:rPr>
          <w:rStyle w:val="normaltextrun"/>
          <w:rFonts w:ascii="Times New Roman" w:hAnsi="Times New Roman" w:cs="Times New Roman"/>
          <w:color w:val="000000"/>
          <w:sz w:val="24"/>
          <w:szCs w:val="24"/>
          <w:shd w:val="clear" w:color="auto" w:fill="FFFFFF"/>
        </w:rPr>
        <w:t>21</w:t>
      </w:r>
      <w:r w:rsidR="009F79A5" w:rsidRPr="00CA1DEC">
        <w:rPr>
          <w:rStyle w:val="normaltextrun"/>
          <w:rFonts w:ascii="Times New Roman" w:hAnsi="Times New Roman" w:cs="Times New Roman"/>
          <w:color w:val="000000"/>
          <w:sz w:val="24"/>
          <w:szCs w:val="24"/>
          <w:shd w:val="clear" w:color="auto" w:fill="FFFFFF"/>
        </w:rPr>
        <w:t>8</w:t>
      </w:r>
      <w:r w:rsidRPr="00CA1DEC">
        <w:rPr>
          <w:rStyle w:val="normaltextrun"/>
          <w:rFonts w:ascii="Times New Roman" w:hAnsi="Times New Roman" w:cs="Times New Roman"/>
          <w:color w:val="000000"/>
          <w:sz w:val="24"/>
          <w:szCs w:val="24"/>
          <w:shd w:val="clear" w:color="auto" w:fill="FFFFFF"/>
        </w:rPr>
        <w:t> 000 ha, ent arvestust täpsustatakse seaduse jõustumisel.</w:t>
      </w:r>
    </w:p>
    <w:p w14:paraId="7AD68D0F" w14:textId="4544A44D" w:rsidR="00A76951" w:rsidRPr="00CA1DEC" w:rsidRDefault="00A76951" w:rsidP="00A76951">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r w:rsidRPr="00CA1DEC">
        <w:rPr>
          <w:rStyle w:val="normaltextrun"/>
          <w:rFonts w:ascii="Times New Roman" w:hAnsi="Times New Roman" w:cs="Times New Roman"/>
          <w:color w:val="000000"/>
          <w:sz w:val="24"/>
          <w:szCs w:val="24"/>
          <w:shd w:val="clear" w:color="auto" w:fill="FFFFFF"/>
        </w:rPr>
        <w:t>Metsamaale istandike rajamisega soodustatakse hall-lepikute asemel kvaliteetsema puidu kasvatamist ning</w:t>
      </w:r>
      <w:r w:rsidR="000B2829" w:rsidRPr="00CA1DEC">
        <w:rPr>
          <w:rStyle w:val="normaltextrun"/>
          <w:rFonts w:ascii="Times New Roman" w:hAnsi="Times New Roman" w:cs="Times New Roman"/>
          <w:color w:val="000000"/>
          <w:sz w:val="24"/>
          <w:szCs w:val="24"/>
          <w:shd w:val="clear" w:color="auto" w:fill="FFFFFF"/>
        </w:rPr>
        <w:t xml:space="preserve"> </w:t>
      </w:r>
      <w:r w:rsidRPr="00CA1DEC">
        <w:rPr>
          <w:rStyle w:val="normaltextrun"/>
          <w:rFonts w:ascii="Times New Roman" w:hAnsi="Times New Roman" w:cs="Times New Roman"/>
          <w:color w:val="000000"/>
          <w:sz w:val="24"/>
          <w:szCs w:val="24"/>
          <w:shd w:val="clear" w:color="auto" w:fill="FFFFFF"/>
        </w:rPr>
        <w:t>ühtlasi suurendatakse süsiniku sidumist nendel aladel. Hall-lepal puuduvad puitenergiale alternatiivsed kasutusalad Eestis, sest ei ole tehnoloogiat, et toota kestvustooteid, mis talletaksid süsinikku pikema aja kestel.</w:t>
      </w:r>
    </w:p>
    <w:p w14:paraId="3ECE0E08" w14:textId="6546DBE5" w:rsidR="00A76951" w:rsidRPr="00CA1DEC" w:rsidRDefault="00A76951" w:rsidP="00A76951">
      <w:pPr>
        <w:spacing w:after="0" w:line="240" w:lineRule="auto"/>
        <w:jc w:val="both"/>
        <w:textAlignment w:val="baseline"/>
        <w:rPr>
          <w:rFonts w:ascii="Times New Roman" w:eastAsia="Times New Roman" w:hAnsi="Times New Roman" w:cs="Times New Roman"/>
          <w:color w:val="000000" w:themeColor="text1"/>
          <w:sz w:val="24"/>
          <w:szCs w:val="24"/>
          <w:lang w:eastAsia="et-EE"/>
        </w:rPr>
      </w:pPr>
      <w:r w:rsidRPr="00CA1DEC">
        <w:rPr>
          <w:rFonts w:ascii="Times New Roman" w:eastAsia="Times New Roman" w:hAnsi="Times New Roman" w:cs="Times New Roman"/>
          <w:color w:val="000000" w:themeColor="text1"/>
          <w:sz w:val="24"/>
          <w:szCs w:val="24"/>
          <w:lang w:eastAsia="et-EE"/>
        </w:rPr>
        <w:t>Eesmärk on luua istandikes optimaalsed kasvutingimused, mis võimaldavad puudel kiiremini kasvada ja suurendada metsamajanduslikku toodangut.</w:t>
      </w:r>
      <w:r w:rsidR="00D12468" w:rsidRPr="00CA1DEC">
        <w:rPr>
          <w:rFonts w:ascii="Times New Roman" w:eastAsia="Times New Roman" w:hAnsi="Times New Roman" w:cs="Times New Roman"/>
          <w:color w:val="000000" w:themeColor="text1"/>
          <w:sz w:val="24"/>
          <w:szCs w:val="24"/>
          <w:lang w:eastAsia="et-EE"/>
        </w:rPr>
        <w:t xml:space="preserve"> </w:t>
      </w:r>
      <w:r w:rsidRPr="00CA1DEC">
        <w:rPr>
          <w:rFonts w:ascii="Times New Roman" w:eastAsia="Times New Roman" w:hAnsi="Times New Roman" w:cs="Times New Roman"/>
          <w:color w:val="000000" w:themeColor="text1"/>
          <w:sz w:val="24"/>
          <w:szCs w:val="24"/>
          <w:lang w:eastAsia="et-EE"/>
        </w:rPr>
        <w:t xml:space="preserve">Kui hall-lepikud ei ole </w:t>
      </w:r>
      <w:r w:rsidR="00CB37C6" w:rsidRPr="00CA1DEC">
        <w:rPr>
          <w:rFonts w:ascii="Times New Roman" w:eastAsia="Times New Roman" w:hAnsi="Times New Roman" w:cs="Times New Roman"/>
          <w:color w:val="000000" w:themeColor="text1"/>
          <w:sz w:val="24"/>
          <w:szCs w:val="24"/>
          <w:lang w:eastAsia="et-EE"/>
        </w:rPr>
        <w:t xml:space="preserve">maaomanikule </w:t>
      </w:r>
      <w:r w:rsidRPr="00CA1DEC">
        <w:rPr>
          <w:rFonts w:ascii="Times New Roman" w:eastAsia="Times New Roman" w:hAnsi="Times New Roman" w:cs="Times New Roman"/>
          <w:color w:val="000000" w:themeColor="text1"/>
          <w:sz w:val="24"/>
          <w:szCs w:val="24"/>
          <w:lang w:eastAsia="et-EE"/>
        </w:rPr>
        <w:t>majanduslikult tulusad, on võimalik neid istandikega asendades suurendada tulu ja soodustada maaressursi paremat kasutust. Kasvukohale sobivate liikide valimine ning sobiv istutustihedus</w:t>
      </w:r>
      <w:r w:rsidR="00CB37C6" w:rsidRPr="00CA1DEC">
        <w:rPr>
          <w:rFonts w:ascii="Times New Roman" w:eastAsia="Times New Roman" w:hAnsi="Times New Roman" w:cs="Times New Roman"/>
          <w:color w:val="000000" w:themeColor="text1"/>
          <w:sz w:val="24"/>
          <w:szCs w:val="24"/>
          <w:lang w:eastAsia="et-EE"/>
        </w:rPr>
        <w:t xml:space="preserve"> soodustab </w:t>
      </w:r>
      <w:r w:rsidRPr="00CA1DEC">
        <w:rPr>
          <w:rFonts w:ascii="Times New Roman" w:eastAsia="Times New Roman" w:hAnsi="Times New Roman" w:cs="Times New Roman"/>
          <w:color w:val="000000" w:themeColor="text1"/>
          <w:sz w:val="24"/>
          <w:szCs w:val="24"/>
          <w:lang w:eastAsia="et-EE"/>
        </w:rPr>
        <w:t xml:space="preserve">metsa </w:t>
      </w:r>
      <w:r w:rsidR="00CB37C6" w:rsidRPr="00CA1DEC">
        <w:rPr>
          <w:rFonts w:ascii="Times New Roman" w:eastAsia="Times New Roman" w:hAnsi="Times New Roman" w:cs="Times New Roman"/>
          <w:color w:val="000000" w:themeColor="text1"/>
          <w:sz w:val="24"/>
          <w:szCs w:val="24"/>
          <w:lang w:eastAsia="et-EE"/>
        </w:rPr>
        <w:t xml:space="preserve">tootlikkust </w:t>
      </w:r>
      <w:r w:rsidRPr="00CA1DEC">
        <w:rPr>
          <w:rFonts w:ascii="Times New Roman" w:eastAsia="Times New Roman" w:hAnsi="Times New Roman" w:cs="Times New Roman"/>
          <w:color w:val="000000" w:themeColor="text1"/>
          <w:sz w:val="24"/>
          <w:szCs w:val="24"/>
          <w:lang w:eastAsia="et-EE"/>
        </w:rPr>
        <w:t>ning soodusta</w:t>
      </w:r>
      <w:r w:rsidR="002E79CE" w:rsidRPr="00CA1DEC">
        <w:rPr>
          <w:rFonts w:ascii="Times New Roman" w:eastAsia="Times New Roman" w:hAnsi="Times New Roman" w:cs="Times New Roman"/>
          <w:color w:val="000000" w:themeColor="text1"/>
          <w:sz w:val="24"/>
          <w:szCs w:val="24"/>
          <w:lang w:eastAsia="et-EE"/>
        </w:rPr>
        <w:t>b</w:t>
      </w:r>
      <w:r w:rsidR="00C95487" w:rsidRPr="00CA1DEC">
        <w:rPr>
          <w:rFonts w:ascii="Times New Roman" w:eastAsia="Times New Roman" w:hAnsi="Times New Roman" w:cs="Times New Roman"/>
          <w:color w:val="000000" w:themeColor="text1"/>
          <w:sz w:val="24"/>
          <w:szCs w:val="24"/>
          <w:lang w:eastAsia="et-EE"/>
        </w:rPr>
        <w:t xml:space="preserve"> maastike mitmekes</w:t>
      </w:r>
      <w:r w:rsidR="00EC6E1F" w:rsidRPr="00CA1DEC">
        <w:rPr>
          <w:rFonts w:ascii="Times New Roman" w:eastAsia="Times New Roman" w:hAnsi="Times New Roman" w:cs="Times New Roman"/>
          <w:color w:val="000000" w:themeColor="text1"/>
          <w:sz w:val="24"/>
          <w:szCs w:val="24"/>
          <w:lang w:eastAsia="et-EE"/>
        </w:rPr>
        <w:t>is</w:t>
      </w:r>
      <w:r w:rsidR="002E79CE" w:rsidRPr="00CA1DEC">
        <w:rPr>
          <w:rFonts w:ascii="Times New Roman" w:eastAsia="Times New Roman" w:hAnsi="Times New Roman" w:cs="Times New Roman"/>
          <w:color w:val="000000" w:themeColor="text1"/>
          <w:sz w:val="24"/>
          <w:szCs w:val="24"/>
          <w:lang w:eastAsia="et-EE"/>
        </w:rPr>
        <w:t>u</w:t>
      </w:r>
      <w:r w:rsidR="00C95487" w:rsidRPr="00CA1DEC">
        <w:rPr>
          <w:rFonts w:ascii="Times New Roman" w:eastAsia="Times New Roman" w:hAnsi="Times New Roman" w:cs="Times New Roman"/>
          <w:color w:val="000000" w:themeColor="text1"/>
          <w:sz w:val="24"/>
          <w:szCs w:val="24"/>
          <w:lang w:eastAsia="et-EE"/>
        </w:rPr>
        <w:t xml:space="preserve">st ja </w:t>
      </w:r>
      <w:r w:rsidR="002E79CE" w:rsidRPr="00CA1DEC">
        <w:rPr>
          <w:rFonts w:ascii="Times New Roman" w:eastAsia="Times New Roman" w:hAnsi="Times New Roman" w:cs="Times New Roman"/>
          <w:color w:val="000000" w:themeColor="text1"/>
          <w:sz w:val="24"/>
          <w:szCs w:val="24"/>
          <w:lang w:eastAsia="et-EE"/>
        </w:rPr>
        <w:t xml:space="preserve">metsade </w:t>
      </w:r>
      <w:r w:rsidR="00C95487" w:rsidRPr="00CA1DEC">
        <w:rPr>
          <w:rFonts w:ascii="Times New Roman" w:eastAsia="Times New Roman" w:hAnsi="Times New Roman" w:cs="Times New Roman"/>
          <w:color w:val="000000" w:themeColor="text1"/>
          <w:sz w:val="24"/>
          <w:szCs w:val="24"/>
          <w:lang w:eastAsia="et-EE"/>
        </w:rPr>
        <w:t>jätkusuutlikku kasutust</w:t>
      </w:r>
      <w:r w:rsidRPr="00CA1DEC">
        <w:rPr>
          <w:rFonts w:ascii="Times New Roman" w:eastAsia="Times New Roman" w:hAnsi="Times New Roman" w:cs="Times New Roman"/>
          <w:color w:val="000000" w:themeColor="text1"/>
          <w:sz w:val="24"/>
          <w:szCs w:val="24"/>
          <w:lang w:eastAsia="et-EE"/>
        </w:rPr>
        <w:t>.</w:t>
      </w:r>
    </w:p>
    <w:p w14:paraId="5925AC2A" w14:textId="77777777" w:rsidR="00CB37C6" w:rsidRPr="00CA1DEC" w:rsidRDefault="00CB37C6" w:rsidP="00A76951">
      <w:pPr>
        <w:spacing w:after="0" w:line="240" w:lineRule="auto"/>
        <w:jc w:val="both"/>
        <w:textAlignment w:val="baseline"/>
        <w:rPr>
          <w:rFonts w:ascii="Times New Roman" w:eastAsia="Times New Roman" w:hAnsi="Times New Roman" w:cs="Times New Roman"/>
          <w:color w:val="000000" w:themeColor="text1"/>
          <w:sz w:val="24"/>
          <w:szCs w:val="24"/>
          <w:lang w:eastAsia="et-EE"/>
        </w:rPr>
      </w:pPr>
    </w:p>
    <w:p w14:paraId="086C20C8" w14:textId="6999AD15" w:rsidR="00241461" w:rsidRPr="00CA1DEC" w:rsidRDefault="00932AE2" w:rsidP="00700CB9">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r w:rsidRPr="00CA1DEC">
        <w:rPr>
          <w:rStyle w:val="normaltextrun"/>
          <w:rFonts w:ascii="Times New Roman" w:hAnsi="Times New Roman" w:cs="Times New Roman"/>
          <w:color w:val="000000"/>
          <w:sz w:val="24"/>
          <w:szCs w:val="24"/>
          <w:shd w:val="clear" w:color="auto" w:fill="FFFFFF"/>
        </w:rPr>
        <w:t>Lõikega 6 määratakse täiendavad tingimused</w:t>
      </w:r>
      <w:r w:rsidR="00482E2F" w:rsidRPr="00CA1DEC">
        <w:rPr>
          <w:rStyle w:val="normaltextrun"/>
          <w:rFonts w:ascii="Times New Roman" w:hAnsi="Times New Roman" w:cs="Times New Roman"/>
          <w:color w:val="000000"/>
          <w:sz w:val="24"/>
          <w:szCs w:val="24"/>
          <w:shd w:val="clear" w:color="auto" w:fill="FFFFFF"/>
        </w:rPr>
        <w:t>,</w:t>
      </w:r>
      <w:r w:rsidRPr="00CA1DEC">
        <w:rPr>
          <w:rStyle w:val="normaltextrun"/>
          <w:rFonts w:ascii="Times New Roman" w:hAnsi="Times New Roman" w:cs="Times New Roman"/>
          <w:color w:val="000000"/>
          <w:sz w:val="24"/>
          <w:szCs w:val="24"/>
          <w:shd w:val="clear" w:color="auto" w:fill="FFFFFF"/>
        </w:rPr>
        <w:t xml:space="preserve"> </w:t>
      </w:r>
      <w:r w:rsidR="00482E2F" w:rsidRPr="00CA1DEC">
        <w:rPr>
          <w:rStyle w:val="normaltextrun"/>
          <w:rFonts w:ascii="Times New Roman" w:hAnsi="Times New Roman" w:cs="Times New Roman"/>
          <w:color w:val="000000"/>
          <w:sz w:val="24"/>
          <w:szCs w:val="24"/>
          <w:shd w:val="clear" w:color="auto" w:fill="FFFFFF"/>
        </w:rPr>
        <w:t xml:space="preserve">milliseid maa-alasid saab kanda metsaregistrisse istandikuna </w:t>
      </w:r>
      <w:r w:rsidRPr="00CA1DEC">
        <w:rPr>
          <w:rStyle w:val="normaltextrun"/>
          <w:rFonts w:ascii="Times New Roman" w:hAnsi="Times New Roman" w:cs="Times New Roman"/>
          <w:color w:val="000000"/>
          <w:sz w:val="24"/>
          <w:szCs w:val="24"/>
          <w:shd w:val="clear" w:color="auto" w:fill="FFFFFF"/>
        </w:rPr>
        <w:t>lisaks hall-lepikutele</w:t>
      </w:r>
      <w:r w:rsidR="00241461" w:rsidRPr="00CA1DEC">
        <w:rPr>
          <w:rStyle w:val="normaltextrun"/>
          <w:rFonts w:ascii="Times New Roman" w:hAnsi="Times New Roman" w:cs="Times New Roman"/>
          <w:color w:val="000000"/>
          <w:sz w:val="24"/>
          <w:szCs w:val="24"/>
          <w:shd w:val="clear" w:color="auto" w:fill="FFFFFF"/>
        </w:rPr>
        <w:t>.</w:t>
      </w:r>
      <w:r w:rsidR="00700CB9" w:rsidRPr="00CA1DEC">
        <w:rPr>
          <w:rStyle w:val="normaltextrun"/>
          <w:rFonts w:ascii="Times New Roman" w:hAnsi="Times New Roman" w:cs="Times New Roman"/>
          <w:color w:val="000000"/>
          <w:sz w:val="24"/>
          <w:szCs w:val="24"/>
          <w:shd w:val="clear" w:color="auto" w:fill="FFFFFF"/>
        </w:rPr>
        <w:t xml:space="preserve"> Istandike rajamine ja hooldus on võrreldes muu metsamaa kasutusega või väljaspool intensiivset põllumajandusmaad asuvate alade kasutusega intensiivsem ja rohkem ümbritsevat keskkonda muutev tegevus, mille pikemaajaliste mõjude </w:t>
      </w:r>
      <w:r w:rsidR="00700CB9" w:rsidRPr="00CA1DEC">
        <w:rPr>
          <w:rStyle w:val="normaltextrun"/>
          <w:rFonts w:ascii="Times New Roman" w:hAnsi="Times New Roman" w:cs="Times New Roman"/>
          <w:color w:val="000000"/>
          <w:sz w:val="24"/>
          <w:szCs w:val="24"/>
          <w:shd w:val="clear" w:color="auto" w:fill="FFFFFF"/>
        </w:rPr>
        <w:lastRenderedPageBreak/>
        <w:t xml:space="preserve">kohta Eestis ei ole piisavalt teadmisi. </w:t>
      </w:r>
      <w:r w:rsidR="00482E2F" w:rsidRPr="00CA1DEC">
        <w:rPr>
          <w:rStyle w:val="normaltextrun"/>
          <w:rFonts w:ascii="Times New Roman" w:hAnsi="Times New Roman" w:cs="Times New Roman"/>
          <w:color w:val="000000"/>
          <w:sz w:val="24"/>
          <w:szCs w:val="24"/>
          <w:shd w:val="clear" w:color="auto" w:fill="FFFFFF"/>
        </w:rPr>
        <w:t>Toidujulgeoleku tagamiseks ei ole lubatud istandikke rajada aktiivses kasutuses olevale põllumaale, mistõttu on määratud</w:t>
      </w:r>
      <w:r w:rsidR="00241461" w:rsidRPr="00CA1DEC">
        <w:rPr>
          <w:rStyle w:val="normaltextrun"/>
          <w:rFonts w:ascii="Times New Roman" w:hAnsi="Times New Roman" w:cs="Times New Roman"/>
          <w:color w:val="000000"/>
          <w:sz w:val="24"/>
          <w:szCs w:val="24"/>
          <w:shd w:val="clear" w:color="auto" w:fill="FFFFFF"/>
        </w:rPr>
        <w:t xml:space="preserve"> tingimus</w:t>
      </w:r>
      <w:r w:rsidR="00482E2F" w:rsidRPr="00CA1DEC">
        <w:rPr>
          <w:rStyle w:val="normaltextrun"/>
          <w:rFonts w:ascii="Times New Roman" w:hAnsi="Times New Roman" w:cs="Times New Roman"/>
          <w:color w:val="000000"/>
          <w:sz w:val="24"/>
          <w:szCs w:val="24"/>
          <w:shd w:val="clear" w:color="auto" w:fill="FFFFFF"/>
        </w:rPr>
        <w:t xml:space="preserve">, et </w:t>
      </w:r>
      <w:r w:rsidR="00241461" w:rsidRPr="00CA1DEC">
        <w:rPr>
          <w:rStyle w:val="normaltextrun"/>
          <w:rFonts w:ascii="Times New Roman" w:hAnsi="Times New Roman" w:cs="Times New Roman"/>
          <w:color w:val="000000"/>
          <w:sz w:val="24"/>
          <w:szCs w:val="24"/>
          <w:shd w:val="clear" w:color="auto" w:fill="FFFFFF"/>
        </w:rPr>
        <w:t>maa</w:t>
      </w:r>
      <w:r w:rsidR="00241461" w:rsidRPr="00CA1DEC">
        <w:rPr>
          <w:rStyle w:val="normaltextrun"/>
          <w:rFonts w:ascii="Times New Roman" w:hAnsi="Times New Roman" w:cs="Times New Roman"/>
          <w:color w:val="000000"/>
          <w:sz w:val="24"/>
          <w:szCs w:val="24"/>
          <w:shd w:val="clear" w:color="auto" w:fill="FFFFFF"/>
        </w:rPr>
        <w:noBreakHyphen/>
        <w:t xml:space="preserve">ala kohta ei ole viimase </w:t>
      </w:r>
      <w:r w:rsidR="00B42DBF" w:rsidRPr="00CA1DEC">
        <w:rPr>
          <w:rStyle w:val="normaltextrun"/>
          <w:rFonts w:ascii="Times New Roman" w:hAnsi="Times New Roman" w:cs="Times New Roman"/>
          <w:color w:val="000000"/>
          <w:sz w:val="24"/>
          <w:szCs w:val="24"/>
          <w:shd w:val="clear" w:color="auto" w:fill="FFFFFF"/>
        </w:rPr>
        <w:t>viie</w:t>
      </w:r>
      <w:r w:rsidR="00241461" w:rsidRPr="00CA1DEC">
        <w:rPr>
          <w:rStyle w:val="normaltextrun"/>
          <w:rFonts w:ascii="Times New Roman" w:hAnsi="Times New Roman" w:cs="Times New Roman"/>
          <w:color w:val="000000"/>
          <w:sz w:val="24"/>
          <w:szCs w:val="24"/>
          <w:shd w:val="clear" w:color="auto" w:fill="FFFFFF"/>
        </w:rPr>
        <w:t xml:space="preserve"> aasta jooksul makstud Euroopa Liidu ühise põllumajanduspoliitika rakendamise seaduse alusel toetust</w:t>
      </w:r>
      <w:r w:rsidR="00700CB9" w:rsidRPr="00CA1DEC">
        <w:rPr>
          <w:rStyle w:val="normaltextrun"/>
          <w:rFonts w:ascii="Times New Roman" w:hAnsi="Times New Roman" w:cs="Times New Roman"/>
          <w:color w:val="000000"/>
          <w:sz w:val="24"/>
          <w:szCs w:val="24"/>
          <w:shd w:val="clear" w:color="auto" w:fill="FFFFFF"/>
        </w:rPr>
        <w:t xml:space="preserve"> (lg 6 p 1)</w:t>
      </w:r>
      <w:r w:rsidR="006B6388" w:rsidRPr="00CA1DEC">
        <w:rPr>
          <w:rStyle w:val="normaltextrun"/>
          <w:rFonts w:ascii="Times New Roman" w:hAnsi="Times New Roman" w:cs="Times New Roman"/>
          <w:color w:val="000000"/>
          <w:sz w:val="24"/>
          <w:szCs w:val="24"/>
          <w:shd w:val="clear" w:color="auto" w:fill="FFFFFF"/>
        </w:rPr>
        <w:t xml:space="preserve">. </w:t>
      </w:r>
      <w:bookmarkStart w:id="15" w:name="_Hlk168999253"/>
      <w:r w:rsidR="0018456B" w:rsidRPr="00CA1DEC">
        <w:rPr>
          <w:rStyle w:val="normaltextrun"/>
          <w:rFonts w:ascii="Times New Roman" w:hAnsi="Times New Roman" w:cs="Times New Roman"/>
          <w:color w:val="000000"/>
          <w:sz w:val="24"/>
          <w:szCs w:val="24"/>
          <w:shd w:val="clear" w:color="auto" w:fill="FFFFFF"/>
        </w:rPr>
        <w:t>M</w:t>
      </w:r>
      <w:r w:rsidR="006B6388" w:rsidRPr="00CA1DEC">
        <w:rPr>
          <w:rStyle w:val="normaltextrun"/>
          <w:rFonts w:ascii="Times New Roman" w:hAnsi="Times New Roman" w:cs="Times New Roman"/>
          <w:color w:val="000000"/>
          <w:sz w:val="24"/>
          <w:szCs w:val="24"/>
          <w:shd w:val="clear" w:color="auto" w:fill="FFFFFF"/>
        </w:rPr>
        <w:t>etsastamise investeeringutoetusega</w:t>
      </w:r>
      <w:r w:rsidR="00EB6C9A" w:rsidRPr="00CA1DEC">
        <w:rPr>
          <w:rStyle w:val="normaltextrun"/>
          <w:rFonts w:ascii="Times New Roman" w:hAnsi="Times New Roman" w:cs="Times New Roman"/>
          <w:color w:val="000000"/>
          <w:sz w:val="24"/>
          <w:szCs w:val="24"/>
          <w:shd w:val="clear" w:color="auto" w:fill="FFFFFF"/>
        </w:rPr>
        <w:t xml:space="preserve"> (põllumaade metsastamine)</w:t>
      </w:r>
      <w:r w:rsidR="006B6388" w:rsidRPr="00CA1DEC">
        <w:rPr>
          <w:rStyle w:val="normaltextrun"/>
          <w:rFonts w:ascii="Times New Roman" w:hAnsi="Times New Roman" w:cs="Times New Roman"/>
          <w:color w:val="000000"/>
          <w:sz w:val="24"/>
          <w:szCs w:val="24"/>
          <w:shd w:val="clear" w:color="auto" w:fill="FFFFFF"/>
        </w:rPr>
        <w:t xml:space="preserve"> rajatud metsa ei saa käsitleda istandikuna, kuna toetuse andmise eesmärk oli </w:t>
      </w:r>
      <w:r w:rsidR="006B6388" w:rsidRPr="00CA1DEC">
        <w:rPr>
          <w:rStyle w:val="normaltextrun"/>
          <w:rFonts w:ascii="Times New Roman" w:hAnsi="Times New Roman" w:cs="Times New Roman"/>
          <w:sz w:val="24"/>
          <w:szCs w:val="24"/>
        </w:rPr>
        <w:t xml:space="preserve">soodustada metsade säästlikku majandamist ja aidata kaasa maastiku mitmekesisuse kujundamisele ning kvaliteetse puidutoodangu </w:t>
      </w:r>
      <w:r w:rsidR="006B6388" w:rsidRPr="00CA1DEC">
        <w:rPr>
          <w:rStyle w:val="normaltextrun"/>
          <w:rFonts w:ascii="Times New Roman" w:hAnsi="Times New Roman" w:cs="Times New Roman"/>
          <w:color w:val="000000"/>
          <w:sz w:val="24"/>
          <w:szCs w:val="24"/>
          <w:shd w:val="clear" w:color="auto" w:fill="FFFFFF"/>
        </w:rPr>
        <w:t>saamisele</w:t>
      </w:r>
      <w:r w:rsidRPr="00CA1DEC">
        <w:rPr>
          <w:rStyle w:val="normaltextrun"/>
          <w:rFonts w:ascii="Times New Roman" w:hAnsi="Times New Roman" w:cs="Times New Roman"/>
          <w:color w:val="000000"/>
          <w:sz w:val="24"/>
          <w:szCs w:val="24"/>
          <w:shd w:val="clear" w:color="auto" w:fill="FFFFFF"/>
        </w:rPr>
        <w:t xml:space="preserve"> (lg 6 p </w:t>
      </w:r>
      <w:r w:rsidR="00700CB9" w:rsidRPr="00CA1DEC">
        <w:rPr>
          <w:rStyle w:val="normaltextrun"/>
          <w:rFonts w:ascii="Times New Roman" w:hAnsi="Times New Roman" w:cs="Times New Roman"/>
          <w:color w:val="000000"/>
          <w:sz w:val="24"/>
          <w:szCs w:val="24"/>
          <w:shd w:val="clear" w:color="auto" w:fill="FFFFFF"/>
        </w:rPr>
        <w:t>2</w:t>
      </w:r>
      <w:r w:rsidRPr="00CA1DEC">
        <w:rPr>
          <w:rStyle w:val="normaltextrun"/>
          <w:rFonts w:ascii="Times New Roman" w:hAnsi="Times New Roman" w:cs="Times New Roman"/>
          <w:color w:val="000000"/>
          <w:sz w:val="24"/>
          <w:szCs w:val="24"/>
          <w:shd w:val="clear" w:color="auto" w:fill="FFFFFF"/>
        </w:rPr>
        <w:t>)</w:t>
      </w:r>
      <w:r w:rsidR="006B6388" w:rsidRPr="00CA1DEC">
        <w:rPr>
          <w:rStyle w:val="normaltextrun"/>
          <w:rFonts w:ascii="Times New Roman" w:hAnsi="Times New Roman" w:cs="Times New Roman"/>
          <w:color w:val="000000"/>
          <w:sz w:val="24"/>
          <w:szCs w:val="24"/>
          <w:shd w:val="clear" w:color="auto" w:fill="FFFFFF"/>
        </w:rPr>
        <w:t>.</w:t>
      </w:r>
      <w:r w:rsidR="00241461" w:rsidRPr="00CA1DEC">
        <w:rPr>
          <w:rStyle w:val="normaltextrun"/>
          <w:rFonts w:ascii="Times New Roman" w:hAnsi="Times New Roman" w:cs="Times New Roman"/>
          <w:color w:val="000000"/>
          <w:sz w:val="24"/>
          <w:szCs w:val="24"/>
          <w:shd w:val="clear" w:color="auto" w:fill="FFFFFF"/>
        </w:rPr>
        <w:t xml:space="preserve"> Metsastamist toetat</w:t>
      </w:r>
      <w:r w:rsidR="001A1675" w:rsidRPr="00CA1DEC">
        <w:rPr>
          <w:rStyle w:val="normaltextrun"/>
          <w:rFonts w:ascii="Times New Roman" w:hAnsi="Times New Roman" w:cs="Times New Roman"/>
          <w:color w:val="000000"/>
          <w:sz w:val="24"/>
          <w:szCs w:val="24"/>
          <w:shd w:val="clear" w:color="auto" w:fill="FFFFFF"/>
        </w:rPr>
        <w:t>i</w:t>
      </w:r>
      <w:r w:rsidR="00241461" w:rsidRPr="00CA1DEC">
        <w:rPr>
          <w:rStyle w:val="normaltextrun"/>
          <w:rFonts w:ascii="Times New Roman" w:hAnsi="Times New Roman" w:cs="Times New Roman"/>
          <w:color w:val="000000"/>
          <w:sz w:val="24"/>
          <w:szCs w:val="24"/>
          <w:shd w:val="clear" w:color="auto" w:fill="FFFFFF"/>
        </w:rPr>
        <w:t xml:space="preserve"> läbi Euroopa Liidu toetusmeetmete </w:t>
      </w:r>
      <w:r w:rsidR="0080034B" w:rsidRPr="00CA1DEC">
        <w:rPr>
          <w:rFonts w:ascii="Times New Roman" w:hAnsi="Times New Roman" w:cs="Times New Roman"/>
          <w:rPrChange w:id="16" w:author="Markus Ühtigi" w:date="2024-09-04T11:12:00Z">
            <w:rPr/>
          </w:rPrChange>
        </w:rPr>
        <w:fldChar w:fldCharType="begin"/>
      </w:r>
      <w:r w:rsidR="0080034B" w:rsidRPr="00CA1DEC">
        <w:rPr>
          <w:rFonts w:ascii="Times New Roman" w:hAnsi="Times New Roman" w:cs="Times New Roman"/>
          <w:rPrChange w:id="17" w:author="Markus Ühtigi" w:date="2024-09-04T11:12:00Z">
            <w:rPr/>
          </w:rPrChange>
        </w:rPr>
        <w:instrText>HYPERLINK "https://www.digar.ee/viewer/et/nlib-digar:801/21765/page/140"</w:instrText>
      </w:r>
      <w:r w:rsidR="0080034B" w:rsidRPr="00127C9C">
        <w:rPr>
          <w:rFonts w:ascii="Times New Roman" w:hAnsi="Times New Roman" w:cs="Times New Roman"/>
        </w:rPr>
      </w:r>
      <w:r w:rsidR="0080034B" w:rsidRPr="00CA1DEC">
        <w:rPr>
          <w:rPrChange w:id="18" w:author="Markus Ühtigi" w:date="2024-09-04T11:12:00Z">
            <w:rPr>
              <w:rStyle w:val="normaltextrun"/>
              <w:rFonts w:ascii="Times New Roman" w:hAnsi="Times New Roman" w:cs="Times New Roman"/>
              <w:color w:val="000000"/>
              <w:sz w:val="24"/>
              <w:szCs w:val="24"/>
              <w:shd w:val="clear" w:color="auto" w:fill="FFFFFF"/>
            </w:rPr>
          </w:rPrChange>
        </w:rPr>
        <w:fldChar w:fldCharType="separate"/>
      </w:r>
      <w:r w:rsidR="00241461" w:rsidRPr="00CA1DEC">
        <w:rPr>
          <w:rStyle w:val="normaltextrun"/>
          <w:rFonts w:ascii="Times New Roman" w:hAnsi="Times New Roman" w:cs="Times New Roman"/>
          <w:color w:val="000000"/>
          <w:sz w:val="24"/>
          <w:szCs w:val="24"/>
          <w:shd w:val="clear" w:color="auto" w:fill="FFFFFF"/>
        </w:rPr>
        <w:t>Eesti maaelu arengukava 2004-2006</w:t>
      </w:r>
      <w:r w:rsidR="0080034B" w:rsidRPr="00CA1DEC">
        <w:rPr>
          <w:rStyle w:val="normaltextrun"/>
          <w:rFonts w:ascii="Times New Roman" w:hAnsi="Times New Roman" w:cs="Times New Roman"/>
          <w:color w:val="000000"/>
          <w:sz w:val="24"/>
          <w:szCs w:val="24"/>
          <w:shd w:val="clear" w:color="auto" w:fill="FFFFFF"/>
        </w:rPr>
        <w:fldChar w:fldCharType="end"/>
      </w:r>
      <w:r w:rsidR="00241461" w:rsidRPr="00CA1DEC">
        <w:rPr>
          <w:rStyle w:val="normaltextrun"/>
          <w:rFonts w:ascii="Times New Roman" w:hAnsi="Times New Roman" w:cs="Times New Roman"/>
          <w:color w:val="000000"/>
          <w:sz w:val="24"/>
          <w:szCs w:val="24"/>
          <w:shd w:val="clear" w:color="auto" w:fill="FFFFFF"/>
        </w:rPr>
        <w:t xml:space="preserve"> raames ning kaitsemetsa rajamise toetus põllumajandusmaale Eesti maaelu arengukava 2007–2013 raames. Riigisisese toetusena maksti toetust metsastamisele SA Erametsakeskuse poolt rahastatava meetmena.</w:t>
      </w:r>
    </w:p>
    <w:bookmarkEnd w:id="15"/>
    <w:p w14:paraId="1E069DF9" w14:textId="77777777" w:rsidR="00CB37C6" w:rsidRPr="00CA1DEC" w:rsidRDefault="00CB37C6" w:rsidP="001A1675">
      <w:pPr>
        <w:spacing w:after="0"/>
        <w:rPr>
          <w:rStyle w:val="normaltextrun"/>
          <w:rFonts w:ascii="Times New Roman" w:hAnsi="Times New Roman" w:cs="Times New Roman"/>
          <w:color w:val="000000"/>
          <w:sz w:val="24"/>
          <w:szCs w:val="24"/>
          <w:shd w:val="clear" w:color="auto" w:fill="FFFFFF"/>
        </w:rPr>
      </w:pPr>
    </w:p>
    <w:p w14:paraId="4ABE61B7" w14:textId="77777777" w:rsidR="002F4F03" w:rsidRPr="00CA1DEC" w:rsidRDefault="00932AE2" w:rsidP="002F4F03">
      <w:pPr>
        <w:spacing w:after="0" w:line="240" w:lineRule="auto"/>
        <w:jc w:val="both"/>
        <w:textAlignment w:val="baseline"/>
        <w:rPr>
          <w:rStyle w:val="normaltextrun"/>
          <w:rFonts w:ascii="Times New Roman" w:hAnsi="Times New Roman" w:cs="Times New Roman"/>
          <w:sz w:val="24"/>
          <w:szCs w:val="24"/>
        </w:rPr>
      </w:pPr>
      <w:r w:rsidRPr="00CA1DEC">
        <w:rPr>
          <w:rStyle w:val="normaltextrun"/>
          <w:rFonts w:ascii="Times New Roman" w:hAnsi="Times New Roman" w:cs="Times New Roman"/>
          <w:color w:val="000000"/>
          <w:sz w:val="24"/>
          <w:szCs w:val="24"/>
          <w:shd w:val="clear" w:color="auto" w:fill="FFFFFF"/>
        </w:rPr>
        <w:t xml:space="preserve">Poollooduslikele kooslustele ei ole lubatud rajada istandikke, sest nende koosluste soodsa seisundi saavutamiseks on vaja tänaseks säilinud alasid hoida avatuna ning soosida elurikkust </w:t>
      </w:r>
      <w:r w:rsidRPr="00CA1DEC">
        <w:rPr>
          <w:rStyle w:val="normaltextrun"/>
          <w:rFonts w:ascii="Times New Roman" w:hAnsi="Times New Roman" w:cs="Times New Roman"/>
          <w:sz w:val="24"/>
          <w:szCs w:val="24"/>
        </w:rPr>
        <w:t>edendavat majandamist</w:t>
      </w:r>
      <w:r w:rsidR="00482E2F" w:rsidRPr="00CA1DEC">
        <w:rPr>
          <w:rStyle w:val="normaltextrun"/>
          <w:rFonts w:ascii="Times New Roman" w:hAnsi="Times New Roman" w:cs="Times New Roman"/>
          <w:sz w:val="24"/>
          <w:szCs w:val="24"/>
        </w:rPr>
        <w:t xml:space="preserve"> (lg 6 p 3)</w:t>
      </w:r>
      <w:r w:rsidRPr="00CA1DEC">
        <w:rPr>
          <w:rStyle w:val="normaltextrun"/>
          <w:rFonts w:ascii="Times New Roman" w:hAnsi="Times New Roman" w:cs="Times New Roman"/>
          <w:sz w:val="24"/>
          <w:szCs w:val="24"/>
        </w:rPr>
        <w:t>.</w:t>
      </w:r>
      <w:r w:rsidR="0018456B" w:rsidRPr="00CA1DEC">
        <w:rPr>
          <w:rStyle w:val="normaltextrun"/>
          <w:rFonts w:ascii="Times New Roman" w:hAnsi="Times New Roman" w:cs="Times New Roman"/>
          <w:sz w:val="24"/>
          <w:szCs w:val="24"/>
        </w:rPr>
        <w:t xml:space="preserve"> Samuti ei või istandikke rajada Eesti looduse infosüsteemi kantud </w:t>
      </w:r>
      <w:r w:rsidR="00E1572B" w:rsidRPr="00CA1DEC">
        <w:rPr>
          <w:rStyle w:val="normaltextrun"/>
          <w:rFonts w:ascii="Times New Roman" w:hAnsi="Times New Roman" w:cs="Times New Roman"/>
          <w:sz w:val="24"/>
          <w:szCs w:val="24"/>
        </w:rPr>
        <w:t xml:space="preserve">I ja II kategooria </w:t>
      </w:r>
      <w:r w:rsidR="0018456B" w:rsidRPr="00CA1DEC">
        <w:rPr>
          <w:rStyle w:val="normaltextrun"/>
          <w:rFonts w:ascii="Times New Roman" w:hAnsi="Times New Roman" w:cs="Times New Roman"/>
          <w:sz w:val="24"/>
          <w:szCs w:val="24"/>
        </w:rPr>
        <w:t>kaitsealuste liikide leiukohtadesse</w:t>
      </w:r>
      <w:r w:rsidR="002F4F03" w:rsidRPr="00CA1DEC">
        <w:rPr>
          <w:rStyle w:val="normaltextrun"/>
          <w:rFonts w:ascii="Times New Roman" w:hAnsi="Times New Roman" w:cs="Times New Roman"/>
          <w:sz w:val="24"/>
          <w:szCs w:val="24"/>
        </w:rPr>
        <w:t xml:space="preserve"> (lg 6 p 4). </w:t>
      </w:r>
    </w:p>
    <w:p w14:paraId="0FCE0B9C" w14:textId="77777777" w:rsidR="002F4F03" w:rsidRPr="00CA1DEC" w:rsidRDefault="002F4F03" w:rsidP="002F4F03">
      <w:pPr>
        <w:spacing w:after="0" w:line="240" w:lineRule="auto"/>
        <w:jc w:val="both"/>
        <w:textAlignment w:val="baseline"/>
        <w:rPr>
          <w:rStyle w:val="normaltextrun"/>
          <w:rFonts w:ascii="Times New Roman" w:hAnsi="Times New Roman" w:cs="Times New Roman"/>
          <w:sz w:val="24"/>
          <w:szCs w:val="24"/>
        </w:rPr>
      </w:pPr>
    </w:p>
    <w:p w14:paraId="1FF3AE5C" w14:textId="0FBD76F4" w:rsidR="002F4F03" w:rsidRPr="00CA1DEC" w:rsidRDefault="002F4F03" w:rsidP="002F4F03">
      <w:pPr>
        <w:spacing w:after="0" w:line="240" w:lineRule="auto"/>
        <w:jc w:val="both"/>
        <w:textAlignment w:val="baseline"/>
        <w:rPr>
          <w:rStyle w:val="normaltextrun"/>
          <w:rFonts w:ascii="Times New Roman" w:hAnsi="Times New Roman" w:cs="Times New Roman"/>
          <w:sz w:val="24"/>
          <w:szCs w:val="24"/>
        </w:rPr>
      </w:pPr>
      <w:r w:rsidRPr="00CA1DEC">
        <w:rPr>
          <w:rStyle w:val="normaltextrun"/>
          <w:rFonts w:ascii="Times New Roman" w:hAnsi="Times New Roman" w:cs="Times New Roman"/>
          <w:sz w:val="24"/>
          <w:szCs w:val="24"/>
        </w:rPr>
        <w:t>Lõige 6 punktiga 5 välistatakse maa-alad, mis on LKS § 4 kaitstavad loodusobjektid, välja arvatud kohaliku omavalitsuse tasandil kaitstavad loodusobjektid, sest kaitstavate loodusobjektide eesmärk on säilitada sealseid ökosüsteeme ja maastikke.</w:t>
      </w:r>
    </w:p>
    <w:p w14:paraId="5984200C" w14:textId="77777777" w:rsidR="00CB37C6" w:rsidRPr="00CA1DEC" w:rsidRDefault="00CB37C6" w:rsidP="00932AE2">
      <w:pPr>
        <w:spacing w:after="0" w:line="240" w:lineRule="auto"/>
        <w:jc w:val="both"/>
        <w:textAlignment w:val="baseline"/>
        <w:rPr>
          <w:rStyle w:val="normaltextrun"/>
          <w:rFonts w:ascii="Times New Roman" w:hAnsi="Times New Roman" w:cs="Times New Roman"/>
          <w:sz w:val="24"/>
          <w:szCs w:val="24"/>
        </w:rPr>
      </w:pPr>
    </w:p>
    <w:p w14:paraId="13954761" w14:textId="5B56082D" w:rsidR="00700CB9" w:rsidRPr="00CA1DEC" w:rsidRDefault="00700CB9" w:rsidP="00700CB9">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r w:rsidRPr="00CA1DEC">
        <w:rPr>
          <w:rStyle w:val="normaltextrun"/>
          <w:rFonts w:ascii="Times New Roman" w:hAnsi="Times New Roman" w:cs="Times New Roman"/>
          <w:color w:val="000000"/>
          <w:sz w:val="24"/>
          <w:szCs w:val="24"/>
          <w:shd w:val="clear" w:color="auto" w:fill="FFFFFF"/>
        </w:rPr>
        <w:t xml:space="preserve">Kiirekasvulised istandikud ja nende rajamiseks ja hoolduseks vajalikud tegevused võivad mõjutada veerežiimi ja muldade seisundit, eriti just soomuldade puhul. Väetamine võib suurendada lämmastikukoormust ja mõjutada veekvaliteeti ning veekogude seisundit. Seetõttu on eelnõukohaselt piiratud istandike rajamine </w:t>
      </w:r>
      <w:r w:rsidR="002F4F03" w:rsidRPr="00CA1DEC">
        <w:rPr>
          <w:rStyle w:val="normaltextrun"/>
          <w:rFonts w:ascii="Times New Roman" w:hAnsi="Times New Roman" w:cs="Times New Roman"/>
          <w:color w:val="000000"/>
          <w:sz w:val="24"/>
          <w:szCs w:val="24"/>
          <w:shd w:val="clear" w:color="auto" w:fill="FFFFFF"/>
        </w:rPr>
        <w:t xml:space="preserve">nii </w:t>
      </w:r>
      <w:r w:rsidRPr="00CA1DEC">
        <w:rPr>
          <w:rStyle w:val="normaltextrun"/>
          <w:rFonts w:ascii="Times New Roman" w:hAnsi="Times New Roman" w:cs="Times New Roman"/>
          <w:color w:val="000000"/>
          <w:sz w:val="24"/>
          <w:szCs w:val="24"/>
          <w:shd w:val="clear" w:color="auto" w:fill="FFFFFF"/>
        </w:rPr>
        <w:t xml:space="preserve">metsamaal </w:t>
      </w:r>
      <w:r w:rsidR="002F4F03" w:rsidRPr="00CA1DEC">
        <w:rPr>
          <w:rStyle w:val="normaltextrun"/>
          <w:rFonts w:ascii="Times New Roman" w:hAnsi="Times New Roman" w:cs="Times New Roman"/>
          <w:color w:val="000000"/>
          <w:sz w:val="24"/>
          <w:szCs w:val="24"/>
          <w:shd w:val="clear" w:color="auto" w:fill="FFFFFF"/>
        </w:rPr>
        <w:t xml:space="preserve">kui ka mittemetsamaal </w:t>
      </w:r>
      <w:r w:rsidRPr="00CA1DEC">
        <w:rPr>
          <w:rStyle w:val="normaltextrun"/>
          <w:rFonts w:ascii="Times New Roman" w:hAnsi="Times New Roman" w:cs="Times New Roman"/>
          <w:color w:val="000000"/>
          <w:sz w:val="24"/>
          <w:szCs w:val="24"/>
          <w:shd w:val="clear" w:color="auto" w:fill="FFFFFF"/>
        </w:rPr>
        <w:t xml:space="preserve">väljaspool soomuldasid (turvasmullad, lammimullad) ja rannikumuldasid paiknevate </w:t>
      </w:r>
      <w:r w:rsidR="002F4F03" w:rsidRPr="00CA1DEC">
        <w:rPr>
          <w:rStyle w:val="normaltextrun"/>
          <w:rFonts w:ascii="Times New Roman" w:hAnsi="Times New Roman" w:cs="Times New Roman"/>
          <w:color w:val="000000"/>
          <w:sz w:val="24"/>
          <w:szCs w:val="24"/>
          <w:shd w:val="clear" w:color="auto" w:fill="FFFFFF"/>
        </w:rPr>
        <w:t>aladega (paragrahv 3 lg 5; lg 6 p 6)</w:t>
      </w:r>
      <w:r w:rsidRPr="00CA1DEC">
        <w:rPr>
          <w:rStyle w:val="normaltextrun"/>
          <w:rFonts w:ascii="Times New Roman" w:hAnsi="Times New Roman" w:cs="Times New Roman"/>
          <w:color w:val="000000"/>
          <w:sz w:val="24"/>
          <w:szCs w:val="24"/>
          <w:shd w:val="clear" w:color="auto" w:fill="FFFFFF"/>
        </w:rPr>
        <w:t xml:space="preserve">. Väheste teadmiste tõttu istandike pikemaajalisest keskkonnamõjust nii istandiku alale kui ka ümbritsevale maastikule ei ole võimalik ka nende rajamine ammendatud turbakarjääridesse. </w:t>
      </w:r>
    </w:p>
    <w:p w14:paraId="2C4E6815" w14:textId="77777777" w:rsidR="006B6388" w:rsidRPr="00CA1DEC" w:rsidRDefault="006B6388" w:rsidP="003A50C9">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p>
    <w:p w14:paraId="09DDF5AA" w14:textId="20487DFD" w:rsidR="006B6388" w:rsidRPr="00CA1DEC" w:rsidRDefault="002F4F03" w:rsidP="006B6388">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r w:rsidRPr="00CA1DEC">
        <w:rPr>
          <w:rStyle w:val="normaltextrun"/>
          <w:rFonts w:ascii="Times New Roman" w:hAnsi="Times New Roman" w:cs="Times New Roman"/>
          <w:color w:val="000000"/>
          <w:sz w:val="24"/>
          <w:szCs w:val="24"/>
          <w:shd w:val="clear" w:color="auto" w:fill="FFFFFF"/>
        </w:rPr>
        <w:t xml:space="preserve">Paragrahv 3 lõige 7 seab istandikes kasvatatavate puuliikide nimekirja. </w:t>
      </w:r>
      <w:r w:rsidR="006B6388" w:rsidRPr="00CA1DEC">
        <w:rPr>
          <w:rStyle w:val="normaltextrun"/>
          <w:rFonts w:ascii="Times New Roman" w:hAnsi="Times New Roman" w:cs="Times New Roman"/>
          <w:color w:val="000000"/>
          <w:sz w:val="24"/>
          <w:szCs w:val="24"/>
          <w:shd w:val="clear" w:color="auto" w:fill="FFFFFF"/>
        </w:rPr>
        <w:t xml:space="preserve">Kasvatada lubatud liikide nimekiri on vajalik, lähtudes ettevaatusprintsiibist ja võimalikust ohust loodusele, et ei kultiveeritaks invasiivseid ega vähemtuntud liike. Kasvatada on lubatud kõiki Eestis looduslikult kasvavaid puuliike. Võõrpuuliikide kasvatamisel tuleb lähtuda keskkonnaministri 4. detsembri 2006. a määruse nr 69 „Metsa uuendamisel kasutada lubatud võõrpuuliikide loetelu“ </w:t>
      </w:r>
      <w:r w:rsidR="006B6388" w:rsidRPr="00CA1DEC">
        <w:rPr>
          <w:rFonts w:ascii="Times New Roman" w:eastAsia="Times New Roman" w:hAnsi="Times New Roman" w:cs="Times New Roman"/>
          <w:color w:val="000000"/>
          <w:kern w:val="0"/>
          <w:sz w:val="24"/>
          <w:szCs w:val="24"/>
          <w:lang w:eastAsia="et-EE"/>
          <w14:ligatures w14:val="none"/>
        </w:rPr>
        <w:t>§-</w:t>
      </w:r>
      <w:r w:rsidR="006B6388" w:rsidRPr="00CA1DEC">
        <w:rPr>
          <w:rStyle w:val="normaltextrun"/>
          <w:rFonts w:ascii="Times New Roman" w:hAnsi="Times New Roman" w:cs="Times New Roman"/>
          <w:color w:val="000000"/>
          <w:sz w:val="24"/>
          <w:szCs w:val="24"/>
          <w:shd w:val="clear" w:color="auto" w:fill="FFFFFF"/>
        </w:rPr>
        <w:t>s 1 esitatud loetelust. Tingimus „lubatud kasvatada muudes õigusaktides sätestatud piiranguid arvestades“ tähendab, et maa omanik, valides istandike rajamiseks kasvukohta ning hiljem intensiivsemaid kasvatamismeetodeid, tutvub kõigepealt õigusaktides tema tegevusalale sätestatud piirangutega. Istandike väetamine mineraalväetistega on keelatud, sest puuduvad piisavad uuringud Eesti oludes, mis kinnitaksid selle ohutust elurikkusele ja veekeskkonnale.</w:t>
      </w:r>
    </w:p>
    <w:p w14:paraId="1FABF7DC" w14:textId="77777777" w:rsidR="00CB37C6" w:rsidRPr="00CA1DEC" w:rsidRDefault="00CB37C6" w:rsidP="00CB37C6">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p>
    <w:p w14:paraId="338C8751" w14:textId="711F7FC3" w:rsidR="00972BD8" w:rsidRPr="00CA1DEC" w:rsidRDefault="00811150" w:rsidP="003A50C9">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r w:rsidRPr="00CA1DEC">
        <w:rPr>
          <w:rStyle w:val="normaltextrun"/>
          <w:rFonts w:ascii="Times New Roman" w:hAnsi="Times New Roman" w:cs="Times New Roman"/>
          <w:color w:val="000000"/>
          <w:sz w:val="24"/>
          <w:szCs w:val="24"/>
          <w:shd w:val="clear" w:color="auto" w:fill="FFFFFF"/>
        </w:rPr>
        <w:t xml:space="preserve">Istandike </w:t>
      </w:r>
      <w:r w:rsidR="00CC22B3" w:rsidRPr="00CA1DEC">
        <w:rPr>
          <w:rStyle w:val="normaltextrun"/>
          <w:rFonts w:ascii="Times New Roman" w:hAnsi="Times New Roman" w:cs="Times New Roman"/>
          <w:color w:val="000000"/>
          <w:sz w:val="24"/>
          <w:szCs w:val="24"/>
          <w:shd w:val="clear" w:color="auto" w:fill="FFFFFF"/>
        </w:rPr>
        <w:t>registreerimise metsaregistris, rajamise ja majandamise</w:t>
      </w:r>
      <w:r w:rsidR="00CC22B3" w:rsidRPr="00CA1DEC">
        <w:rPr>
          <w:rStyle w:val="normaltextrun"/>
          <w:rFonts w:ascii="Times New Roman" w:hAnsi="Times New Roman" w:cs="Times New Roman"/>
          <w:color w:val="000000"/>
          <w:rPrChange w:id="19" w:author="Markus Ühtigi" w:date="2024-09-04T11:12:00Z">
            <w:rPr>
              <w:rStyle w:val="normaltextrun"/>
              <w:color w:val="000000"/>
            </w:rPr>
          </w:rPrChange>
        </w:rPr>
        <w:t xml:space="preserve"> </w:t>
      </w:r>
      <w:r w:rsidR="00972BD8" w:rsidRPr="00CA1DEC">
        <w:rPr>
          <w:rStyle w:val="normaltextrun"/>
          <w:rFonts w:ascii="Times New Roman" w:hAnsi="Times New Roman" w:cs="Times New Roman"/>
          <w:color w:val="000000"/>
          <w:sz w:val="24"/>
          <w:szCs w:val="24"/>
          <w:shd w:val="clear" w:color="auto" w:fill="FFFFFF"/>
        </w:rPr>
        <w:t>korra kehtestab minister määrusega</w:t>
      </w:r>
      <w:r w:rsidR="00972BD8" w:rsidRPr="00CA1DEC">
        <w:rPr>
          <w:rFonts w:ascii="Times New Roman" w:eastAsia="Times New Roman" w:hAnsi="Times New Roman" w:cs="Times New Roman"/>
          <w:color w:val="000000" w:themeColor="text1"/>
          <w:sz w:val="24"/>
          <w:szCs w:val="24"/>
          <w:lang w:eastAsia="et-EE"/>
        </w:rPr>
        <w:t>.</w:t>
      </w:r>
      <w:r w:rsidR="00CC22B3" w:rsidRPr="00CA1DEC">
        <w:rPr>
          <w:rFonts w:ascii="Times New Roman" w:eastAsia="Times New Roman" w:hAnsi="Times New Roman" w:cs="Times New Roman"/>
          <w:color w:val="000000" w:themeColor="text1"/>
          <w:sz w:val="24"/>
          <w:szCs w:val="24"/>
          <w:lang w:eastAsia="et-EE"/>
        </w:rPr>
        <w:t xml:space="preserve"> Määruses kirjeldatakse alused, millised toimingud tuleb teha, et alasid metsaregistrisse </w:t>
      </w:r>
      <w:r w:rsidR="00790496" w:rsidRPr="00CA1DEC">
        <w:rPr>
          <w:rFonts w:ascii="Times New Roman" w:eastAsia="Times New Roman" w:hAnsi="Times New Roman" w:cs="Times New Roman"/>
          <w:color w:val="000000" w:themeColor="text1"/>
          <w:sz w:val="24"/>
          <w:szCs w:val="24"/>
          <w:lang w:eastAsia="et-EE"/>
        </w:rPr>
        <w:t xml:space="preserve">istandikuna </w:t>
      </w:r>
      <w:r w:rsidR="00CC22B3" w:rsidRPr="00CA1DEC">
        <w:rPr>
          <w:rFonts w:ascii="Times New Roman" w:eastAsia="Times New Roman" w:hAnsi="Times New Roman" w:cs="Times New Roman"/>
          <w:color w:val="000000" w:themeColor="text1"/>
          <w:sz w:val="24"/>
          <w:szCs w:val="24"/>
          <w:lang w:eastAsia="et-EE"/>
        </w:rPr>
        <w:t>kanda, mi</w:t>
      </w:r>
      <w:r w:rsidR="00790496" w:rsidRPr="00CA1DEC">
        <w:rPr>
          <w:rFonts w:ascii="Times New Roman" w:eastAsia="Times New Roman" w:hAnsi="Times New Roman" w:cs="Times New Roman"/>
          <w:color w:val="000000" w:themeColor="text1"/>
          <w:sz w:val="24"/>
          <w:szCs w:val="24"/>
          <w:lang w:eastAsia="et-EE"/>
        </w:rPr>
        <w:t>llised on</w:t>
      </w:r>
      <w:r w:rsidR="00CC22B3" w:rsidRPr="00CA1DEC">
        <w:rPr>
          <w:rFonts w:ascii="Times New Roman" w:eastAsia="Times New Roman" w:hAnsi="Times New Roman" w:cs="Times New Roman"/>
          <w:color w:val="000000" w:themeColor="text1"/>
          <w:sz w:val="24"/>
          <w:szCs w:val="24"/>
          <w:lang w:eastAsia="et-EE"/>
        </w:rPr>
        <w:t xml:space="preserve"> tingimused rajamisele ning majandamisele</w:t>
      </w:r>
      <w:r w:rsidR="00790496" w:rsidRPr="00CA1DEC">
        <w:rPr>
          <w:rFonts w:ascii="Times New Roman" w:eastAsia="Times New Roman" w:hAnsi="Times New Roman" w:cs="Times New Roman"/>
          <w:color w:val="000000" w:themeColor="text1"/>
          <w:sz w:val="24"/>
          <w:szCs w:val="24"/>
          <w:lang w:eastAsia="et-EE"/>
        </w:rPr>
        <w:t>. M</w:t>
      </w:r>
      <w:r w:rsidR="00CC22B3" w:rsidRPr="00CA1DEC">
        <w:rPr>
          <w:rStyle w:val="normaltextrun"/>
          <w:rFonts w:ascii="Times New Roman" w:hAnsi="Times New Roman" w:cs="Times New Roman"/>
          <w:color w:val="000000"/>
          <w:sz w:val="24"/>
          <w:szCs w:val="24"/>
          <w:shd w:val="clear" w:color="auto" w:fill="FFFFFF"/>
        </w:rPr>
        <w:t xml:space="preserve">etsaseaduse ja metsa majandamise eeskirja nõudeid </w:t>
      </w:r>
      <w:r w:rsidR="00ED3D29" w:rsidRPr="00CA1DEC">
        <w:rPr>
          <w:rStyle w:val="normaltextrun"/>
          <w:rFonts w:ascii="Times New Roman" w:hAnsi="Times New Roman" w:cs="Times New Roman"/>
          <w:color w:val="000000"/>
          <w:sz w:val="24"/>
          <w:szCs w:val="24"/>
          <w:shd w:val="clear" w:color="auto" w:fill="FFFFFF"/>
        </w:rPr>
        <w:t>istandike</w:t>
      </w:r>
      <w:r w:rsidR="00CC22B3" w:rsidRPr="00CA1DEC">
        <w:rPr>
          <w:rStyle w:val="normaltextrun"/>
          <w:rFonts w:ascii="Times New Roman" w:hAnsi="Times New Roman" w:cs="Times New Roman"/>
          <w:color w:val="000000"/>
          <w:sz w:val="24"/>
          <w:szCs w:val="24"/>
          <w:shd w:val="clear" w:color="auto" w:fill="FFFFFF"/>
        </w:rPr>
        <w:t xml:space="preserve"> </w:t>
      </w:r>
      <w:r w:rsidR="00ED3D29" w:rsidRPr="00CA1DEC">
        <w:rPr>
          <w:rStyle w:val="normaltextrun"/>
          <w:rFonts w:ascii="Times New Roman" w:hAnsi="Times New Roman" w:cs="Times New Roman"/>
          <w:color w:val="000000"/>
          <w:sz w:val="24"/>
          <w:szCs w:val="24"/>
          <w:shd w:val="clear" w:color="auto" w:fill="FFFFFF"/>
        </w:rPr>
        <w:t>puhul</w:t>
      </w:r>
      <w:r w:rsidR="00CC22B3" w:rsidRPr="00CA1DEC">
        <w:rPr>
          <w:rStyle w:val="normaltextrun"/>
          <w:rFonts w:ascii="Times New Roman" w:hAnsi="Times New Roman" w:cs="Times New Roman"/>
          <w:color w:val="000000"/>
          <w:sz w:val="24"/>
          <w:szCs w:val="24"/>
          <w:shd w:val="clear" w:color="auto" w:fill="FFFFFF"/>
        </w:rPr>
        <w:t xml:space="preserve"> ei </w:t>
      </w:r>
      <w:r w:rsidR="00ED3D29" w:rsidRPr="00CA1DEC">
        <w:rPr>
          <w:rStyle w:val="normaltextrun"/>
          <w:rFonts w:ascii="Times New Roman" w:hAnsi="Times New Roman" w:cs="Times New Roman"/>
          <w:color w:val="000000"/>
          <w:sz w:val="24"/>
          <w:szCs w:val="24"/>
          <w:shd w:val="clear" w:color="auto" w:fill="FFFFFF"/>
        </w:rPr>
        <w:t>rakendata.</w:t>
      </w:r>
      <w:r w:rsidR="00603736" w:rsidRPr="00CA1DEC">
        <w:rPr>
          <w:rStyle w:val="normaltextrun"/>
          <w:rFonts w:ascii="Times New Roman" w:hAnsi="Times New Roman" w:cs="Times New Roman"/>
          <w:color w:val="000000"/>
          <w:sz w:val="24"/>
          <w:szCs w:val="24"/>
          <w:shd w:val="clear" w:color="auto" w:fill="FFFFFF"/>
        </w:rPr>
        <w:t xml:space="preserve"> Kaardikiht istandike registreerimiseks luuakse metsaregistri juurde ning andmete kandmiseks kihile esitab metsakorraldaja </w:t>
      </w:r>
      <w:r w:rsidR="00790496" w:rsidRPr="00CA1DEC">
        <w:rPr>
          <w:rStyle w:val="normaltextrun"/>
          <w:rFonts w:ascii="Times New Roman" w:hAnsi="Times New Roman" w:cs="Times New Roman"/>
          <w:color w:val="000000"/>
          <w:sz w:val="24"/>
          <w:szCs w:val="24"/>
          <w:shd w:val="clear" w:color="auto" w:fill="FFFFFF"/>
        </w:rPr>
        <w:t xml:space="preserve">Keskkonnaagentuurile </w:t>
      </w:r>
      <w:r w:rsidR="00603736" w:rsidRPr="00CA1DEC">
        <w:rPr>
          <w:rStyle w:val="normaltextrun"/>
          <w:rFonts w:ascii="Times New Roman" w:hAnsi="Times New Roman" w:cs="Times New Roman"/>
          <w:color w:val="000000"/>
          <w:sz w:val="24"/>
          <w:szCs w:val="24"/>
          <w:shd w:val="clear" w:color="auto" w:fill="FFFFFF"/>
        </w:rPr>
        <w:t>istandiku registreerimiseks vajalikud algandmed (</w:t>
      </w:r>
      <w:r w:rsidR="00E339A3" w:rsidRPr="00CA1DEC">
        <w:rPr>
          <w:rStyle w:val="normaltextrun"/>
          <w:rFonts w:ascii="Times New Roman" w:hAnsi="Times New Roman" w:cs="Times New Roman"/>
          <w:color w:val="000000"/>
          <w:sz w:val="24"/>
          <w:szCs w:val="24"/>
          <w:shd w:val="clear" w:color="auto" w:fill="FFFFFF"/>
        </w:rPr>
        <w:t>ala piirid</w:t>
      </w:r>
      <w:r w:rsidR="00603736" w:rsidRPr="00CA1DEC">
        <w:rPr>
          <w:rStyle w:val="normaltextrun"/>
          <w:rFonts w:ascii="Times New Roman" w:hAnsi="Times New Roman" w:cs="Times New Roman"/>
          <w:color w:val="000000"/>
          <w:sz w:val="24"/>
          <w:szCs w:val="24"/>
          <w:shd w:val="clear" w:color="auto" w:fill="FFFFFF"/>
        </w:rPr>
        <w:t xml:space="preserve"> ja vajadusel lisadokumendid, et istandik vastab punktis 5 kirjeldatule)</w:t>
      </w:r>
      <w:r w:rsidR="00790496" w:rsidRPr="00CA1DEC">
        <w:rPr>
          <w:rStyle w:val="normaltextrun"/>
          <w:rFonts w:ascii="Times New Roman" w:hAnsi="Times New Roman" w:cs="Times New Roman"/>
          <w:color w:val="000000"/>
          <w:sz w:val="24"/>
          <w:szCs w:val="24"/>
          <w:shd w:val="clear" w:color="auto" w:fill="FFFFFF"/>
        </w:rPr>
        <w:t>.</w:t>
      </w:r>
    </w:p>
    <w:p w14:paraId="15BAEE58" w14:textId="77777777" w:rsidR="00AC0DDE" w:rsidRPr="00CA1DEC" w:rsidRDefault="00AC0DDE" w:rsidP="003A50C9">
      <w:pPr>
        <w:spacing w:after="0" w:line="240" w:lineRule="auto"/>
        <w:jc w:val="both"/>
        <w:textAlignment w:val="baseline"/>
        <w:rPr>
          <w:rStyle w:val="normaltextrun"/>
          <w:rFonts w:ascii="Times New Roman" w:hAnsi="Times New Roman" w:cs="Times New Roman"/>
          <w:b/>
          <w:bCs/>
          <w:color w:val="000000" w:themeColor="text1"/>
          <w:sz w:val="24"/>
          <w:szCs w:val="24"/>
        </w:rPr>
      </w:pPr>
    </w:p>
    <w:p w14:paraId="2FDDAECB" w14:textId="2BAFAE13" w:rsidR="003A0C2C" w:rsidRPr="00CA1DEC" w:rsidRDefault="003A0C2C" w:rsidP="003A50C9">
      <w:pPr>
        <w:spacing w:after="0" w:line="240" w:lineRule="auto"/>
        <w:jc w:val="both"/>
        <w:textAlignment w:val="baseline"/>
        <w:rPr>
          <w:rStyle w:val="normaltextrun"/>
          <w:rFonts w:ascii="Times New Roman" w:hAnsi="Times New Roman" w:cs="Times New Roman"/>
          <w:b/>
          <w:bCs/>
          <w:color w:val="000000" w:themeColor="text1"/>
          <w:sz w:val="24"/>
          <w:szCs w:val="24"/>
        </w:rPr>
      </w:pPr>
      <w:r w:rsidRPr="00CA1DEC">
        <w:rPr>
          <w:rStyle w:val="normaltextrun"/>
          <w:rFonts w:ascii="Times New Roman" w:hAnsi="Times New Roman" w:cs="Times New Roman"/>
          <w:b/>
          <w:bCs/>
          <w:color w:val="000000" w:themeColor="text1"/>
          <w:sz w:val="24"/>
          <w:szCs w:val="24"/>
        </w:rPr>
        <w:t>Punkti</w:t>
      </w:r>
      <w:r w:rsidR="00110961" w:rsidRPr="00CA1DEC">
        <w:rPr>
          <w:rStyle w:val="normaltextrun"/>
          <w:rFonts w:ascii="Times New Roman" w:hAnsi="Times New Roman" w:cs="Times New Roman"/>
          <w:b/>
          <w:bCs/>
          <w:color w:val="000000" w:themeColor="text1"/>
          <w:sz w:val="24"/>
          <w:szCs w:val="24"/>
        </w:rPr>
        <w:t>de</w:t>
      </w:r>
      <w:r w:rsidRPr="00CA1DEC">
        <w:rPr>
          <w:rStyle w:val="normaltextrun"/>
          <w:rFonts w:ascii="Times New Roman" w:hAnsi="Times New Roman" w:cs="Times New Roman"/>
          <w:b/>
          <w:bCs/>
          <w:color w:val="000000" w:themeColor="text1"/>
          <w:sz w:val="24"/>
          <w:szCs w:val="24"/>
        </w:rPr>
        <w:t>ga </w:t>
      </w:r>
      <w:r w:rsidR="00972BD8" w:rsidRPr="00CA1DEC">
        <w:rPr>
          <w:rStyle w:val="normaltextrun"/>
          <w:rFonts w:ascii="Times New Roman" w:hAnsi="Times New Roman" w:cs="Times New Roman"/>
          <w:b/>
          <w:bCs/>
          <w:color w:val="000000" w:themeColor="text1"/>
          <w:sz w:val="24"/>
          <w:szCs w:val="24"/>
        </w:rPr>
        <w:t>6</w:t>
      </w:r>
      <w:r w:rsidR="0036706C" w:rsidRPr="00CA1DEC">
        <w:rPr>
          <w:rStyle w:val="normaltextrun"/>
          <w:rFonts w:ascii="Times New Roman" w:hAnsi="Times New Roman" w:cs="Times New Roman"/>
          <w:b/>
          <w:bCs/>
          <w:color w:val="000000" w:themeColor="text1"/>
          <w:sz w:val="24"/>
          <w:szCs w:val="24"/>
        </w:rPr>
        <w:t xml:space="preserve"> ja 7</w:t>
      </w:r>
      <w:r w:rsidRPr="00CA1DEC">
        <w:rPr>
          <w:rStyle w:val="normaltextrun"/>
          <w:rFonts w:ascii="Times New Roman" w:hAnsi="Times New Roman" w:cs="Times New Roman"/>
          <w:color w:val="000000" w:themeColor="text1"/>
          <w:sz w:val="24"/>
          <w:szCs w:val="24"/>
        </w:rPr>
        <w:t xml:space="preserve"> </w:t>
      </w:r>
      <w:r w:rsidR="006E0499" w:rsidRPr="00CA1DEC">
        <w:rPr>
          <w:rStyle w:val="normaltextrun"/>
          <w:rFonts w:ascii="Times New Roman" w:hAnsi="Times New Roman" w:cs="Times New Roman"/>
          <w:color w:val="000000" w:themeColor="text1"/>
          <w:sz w:val="24"/>
          <w:szCs w:val="24"/>
        </w:rPr>
        <w:t>muude</w:t>
      </w:r>
      <w:r w:rsidRPr="00CA1DEC">
        <w:rPr>
          <w:rStyle w:val="normaltextrun"/>
          <w:rFonts w:ascii="Times New Roman" w:hAnsi="Times New Roman" w:cs="Times New Roman"/>
          <w:color w:val="000000" w:themeColor="text1"/>
          <w:sz w:val="24"/>
          <w:szCs w:val="24"/>
        </w:rPr>
        <w:t>takse § 4 lõike</w:t>
      </w:r>
      <w:r w:rsidR="00C35E9D" w:rsidRPr="00CA1DEC">
        <w:rPr>
          <w:rStyle w:val="normaltextrun"/>
          <w:rFonts w:ascii="Times New Roman" w:hAnsi="Times New Roman" w:cs="Times New Roman"/>
          <w:color w:val="000000" w:themeColor="text1"/>
          <w:sz w:val="24"/>
          <w:szCs w:val="24"/>
        </w:rPr>
        <w:t>ga</w:t>
      </w:r>
      <w:r w:rsidRPr="00CA1DEC">
        <w:rPr>
          <w:rStyle w:val="normaltextrun"/>
          <w:rFonts w:ascii="Times New Roman" w:hAnsi="Times New Roman" w:cs="Times New Roman"/>
          <w:color w:val="000000" w:themeColor="text1"/>
          <w:sz w:val="24"/>
          <w:szCs w:val="24"/>
        </w:rPr>
        <w:t xml:space="preserve"> 1</w:t>
      </w:r>
      <w:r w:rsidR="00C35E9D" w:rsidRPr="00CA1DEC">
        <w:rPr>
          <w:rStyle w:val="normaltextrun"/>
          <w:rFonts w:ascii="Times New Roman" w:hAnsi="Times New Roman" w:cs="Times New Roman"/>
          <w:color w:val="000000" w:themeColor="text1"/>
          <w:sz w:val="24"/>
          <w:szCs w:val="24"/>
        </w:rPr>
        <w:t xml:space="preserve"> seaduse kohald</w:t>
      </w:r>
      <w:r w:rsidR="006E0499" w:rsidRPr="00CA1DEC">
        <w:rPr>
          <w:rStyle w:val="normaltextrun"/>
          <w:rFonts w:ascii="Times New Roman" w:hAnsi="Times New Roman" w:cs="Times New Roman"/>
          <w:color w:val="000000" w:themeColor="text1"/>
          <w:sz w:val="24"/>
          <w:szCs w:val="24"/>
        </w:rPr>
        <w:t>amise sätet</w:t>
      </w:r>
      <w:r w:rsidR="00C35E9D" w:rsidRPr="00CA1DEC">
        <w:rPr>
          <w:rStyle w:val="normaltextrun"/>
          <w:rFonts w:ascii="Times New Roman" w:hAnsi="Times New Roman" w:cs="Times New Roman"/>
          <w:color w:val="000000" w:themeColor="text1"/>
          <w:sz w:val="24"/>
          <w:szCs w:val="24"/>
        </w:rPr>
        <w:t xml:space="preserve"> tulenevalt punkti </w:t>
      </w:r>
      <w:r w:rsidR="00972BD8" w:rsidRPr="00CA1DEC">
        <w:rPr>
          <w:rStyle w:val="normaltextrun"/>
          <w:rFonts w:ascii="Times New Roman" w:hAnsi="Times New Roman" w:cs="Times New Roman"/>
          <w:color w:val="000000" w:themeColor="text1"/>
          <w:sz w:val="24"/>
          <w:szCs w:val="24"/>
        </w:rPr>
        <w:t>2</w:t>
      </w:r>
      <w:r w:rsidR="00C35E9D" w:rsidRPr="00CA1DEC">
        <w:rPr>
          <w:rStyle w:val="normaltextrun"/>
          <w:rFonts w:ascii="Times New Roman" w:hAnsi="Times New Roman" w:cs="Times New Roman"/>
          <w:color w:val="000000" w:themeColor="text1"/>
          <w:sz w:val="24"/>
          <w:szCs w:val="24"/>
        </w:rPr>
        <w:t xml:space="preserve"> muudatustest</w:t>
      </w:r>
      <w:r w:rsidR="00972BD8" w:rsidRPr="00CA1DEC">
        <w:rPr>
          <w:rStyle w:val="normaltextrun"/>
          <w:rFonts w:ascii="Times New Roman" w:hAnsi="Times New Roman" w:cs="Times New Roman"/>
          <w:color w:val="000000" w:themeColor="text1"/>
          <w:sz w:val="24"/>
          <w:szCs w:val="24"/>
        </w:rPr>
        <w:t xml:space="preserve">, millega </w:t>
      </w:r>
      <w:r w:rsidR="006E0499" w:rsidRPr="00CA1DEC">
        <w:rPr>
          <w:rStyle w:val="normaltextrun"/>
          <w:rFonts w:ascii="Times New Roman" w:hAnsi="Times New Roman" w:cs="Times New Roman"/>
          <w:color w:val="000000" w:themeColor="text1"/>
          <w:sz w:val="24"/>
          <w:szCs w:val="24"/>
        </w:rPr>
        <w:t>täpsustatakse</w:t>
      </w:r>
      <w:r w:rsidR="00972BD8" w:rsidRPr="00CA1DEC">
        <w:rPr>
          <w:rStyle w:val="normaltextrun"/>
          <w:rFonts w:ascii="Times New Roman" w:hAnsi="Times New Roman" w:cs="Times New Roman"/>
          <w:color w:val="000000" w:themeColor="text1"/>
          <w:sz w:val="24"/>
          <w:szCs w:val="24"/>
        </w:rPr>
        <w:t xml:space="preserve"> metsa mõistet, ja istandikega seotud sät</w:t>
      </w:r>
      <w:r w:rsidR="006E0499" w:rsidRPr="00CA1DEC">
        <w:rPr>
          <w:rStyle w:val="normaltextrun"/>
          <w:rFonts w:ascii="Times New Roman" w:hAnsi="Times New Roman" w:cs="Times New Roman"/>
          <w:color w:val="000000" w:themeColor="text1"/>
          <w:sz w:val="24"/>
          <w:szCs w:val="24"/>
        </w:rPr>
        <w:t>teid</w:t>
      </w:r>
      <w:r w:rsidR="00972BD8" w:rsidRPr="00CA1DEC">
        <w:rPr>
          <w:rStyle w:val="normaltextrun"/>
          <w:rFonts w:ascii="Times New Roman" w:hAnsi="Times New Roman" w:cs="Times New Roman"/>
          <w:color w:val="000000" w:themeColor="text1"/>
          <w:sz w:val="24"/>
          <w:szCs w:val="24"/>
        </w:rPr>
        <w:t xml:space="preserve"> (vt p-d 3-5)</w:t>
      </w:r>
      <w:r w:rsidR="00C35E9D" w:rsidRPr="00CA1DEC">
        <w:rPr>
          <w:rStyle w:val="normaltextrun"/>
          <w:rFonts w:ascii="Times New Roman" w:hAnsi="Times New Roman" w:cs="Times New Roman"/>
          <w:color w:val="000000" w:themeColor="text1"/>
          <w:sz w:val="24"/>
          <w:szCs w:val="24"/>
        </w:rPr>
        <w:t>.</w:t>
      </w:r>
    </w:p>
    <w:p w14:paraId="55AE34AF" w14:textId="77777777" w:rsidR="003A0C2C" w:rsidRPr="00CA1DEC" w:rsidRDefault="003A0C2C" w:rsidP="003A50C9">
      <w:pPr>
        <w:spacing w:after="0" w:line="240" w:lineRule="auto"/>
        <w:jc w:val="both"/>
        <w:textAlignment w:val="baseline"/>
        <w:rPr>
          <w:rStyle w:val="normaltextrun"/>
          <w:rFonts w:ascii="Times New Roman" w:hAnsi="Times New Roman" w:cs="Times New Roman"/>
          <w:b/>
          <w:bCs/>
          <w:color w:val="000000" w:themeColor="text1"/>
          <w:sz w:val="24"/>
          <w:szCs w:val="24"/>
        </w:rPr>
      </w:pPr>
    </w:p>
    <w:p w14:paraId="36331638" w14:textId="39B92DF0" w:rsidR="00AE060A" w:rsidRPr="00CA1DEC" w:rsidRDefault="00AE060A" w:rsidP="00184506">
      <w:pPr>
        <w:pStyle w:val="paragraph"/>
        <w:spacing w:before="0" w:beforeAutospacing="0" w:after="0" w:afterAutospacing="0"/>
        <w:jc w:val="both"/>
        <w:textAlignment w:val="baseline"/>
        <w:rPr>
          <w:rStyle w:val="normaltextrun"/>
          <w:b/>
          <w:bCs/>
          <w:color w:val="000000" w:themeColor="text1"/>
        </w:rPr>
      </w:pPr>
      <w:commentRangeStart w:id="20"/>
      <w:r w:rsidRPr="00CA1DEC">
        <w:rPr>
          <w:rStyle w:val="normaltextrun"/>
          <w:b/>
          <w:bCs/>
          <w:color w:val="000000" w:themeColor="text1"/>
        </w:rPr>
        <w:lastRenderedPageBreak/>
        <w:t>Punkti </w:t>
      </w:r>
      <w:r w:rsidR="004935C5" w:rsidRPr="00CA1DEC">
        <w:rPr>
          <w:rStyle w:val="normaltextrun"/>
          <w:b/>
          <w:bCs/>
          <w:color w:val="000000" w:themeColor="text1"/>
        </w:rPr>
        <w:t>8</w:t>
      </w:r>
      <w:r w:rsidRPr="00CA1DEC">
        <w:rPr>
          <w:rStyle w:val="normaltextrun"/>
        </w:rPr>
        <w:t xml:space="preserve"> </w:t>
      </w:r>
      <w:r w:rsidR="00184506" w:rsidRPr="00CA1DEC">
        <w:rPr>
          <w:rStyle w:val="normaltextrun"/>
        </w:rPr>
        <w:t xml:space="preserve">muudatus on seotud </w:t>
      </w:r>
      <w:r w:rsidR="004935C5" w:rsidRPr="00CA1DEC">
        <w:rPr>
          <w:rStyle w:val="normaltextrun"/>
        </w:rPr>
        <w:t xml:space="preserve">punktis </w:t>
      </w:r>
      <w:r w:rsidR="00866B8B" w:rsidRPr="00CA1DEC">
        <w:rPr>
          <w:rStyle w:val="normaltextrun"/>
        </w:rPr>
        <w:t>1</w:t>
      </w:r>
      <w:r w:rsidR="005A1606" w:rsidRPr="00CA1DEC">
        <w:rPr>
          <w:rStyle w:val="normaltextrun"/>
        </w:rPr>
        <w:t>1</w:t>
      </w:r>
      <w:r w:rsidR="00184506" w:rsidRPr="00CA1DEC">
        <w:rPr>
          <w:rStyle w:val="normaltextrun"/>
        </w:rPr>
        <w:t xml:space="preserve"> toodud muudatusega.</w:t>
      </w:r>
      <w:commentRangeEnd w:id="20"/>
      <w:r w:rsidR="0046271B">
        <w:rPr>
          <w:rStyle w:val="Kommentaariviide"/>
          <w:rFonts w:asciiTheme="minorHAnsi" w:eastAsiaTheme="minorHAnsi" w:hAnsiTheme="minorHAnsi" w:cstheme="minorBidi"/>
          <w:kern w:val="2"/>
          <w:lang w:eastAsia="en-US"/>
          <w14:ligatures w14:val="standardContextual"/>
        </w:rPr>
        <w:commentReference w:id="20"/>
      </w:r>
    </w:p>
    <w:p w14:paraId="45F5644B" w14:textId="77777777" w:rsidR="00AE060A" w:rsidRPr="00CA1DEC" w:rsidRDefault="00AE060A" w:rsidP="003A50C9">
      <w:pPr>
        <w:spacing w:after="0" w:line="240" w:lineRule="auto"/>
        <w:jc w:val="both"/>
        <w:textAlignment w:val="baseline"/>
        <w:rPr>
          <w:rStyle w:val="normaltextrun"/>
          <w:rFonts w:ascii="Times New Roman" w:hAnsi="Times New Roman" w:cs="Times New Roman"/>
          <w:b/>
          <w:bCs/>
          <w:color w:val="000000" w:themeColor="text1"/>
          <w:sz w:val="24"/>
          <w:szCs w:val="24"/>
        </w:rPr>
      </w:pPr>
    </w:p>
    <w:p w14:paraId="163BEB7D" w14:textId="7BAB4A30" w:rsidR="00685CBF" w:rsidRPr="00CA1DEC" w:rsidRDefault="006155CA" w:rsidP="00E83030">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CA1DEC">
        <w:rPr>
          <w:rFonts w:ascii="Times New Roman" w:eastAsia="Times New Roman" w:hAnsi="Times New Roman" w:cs="Times New Roman"/>
          <w:b/>
          <w:bCs/>
          <w:kern w:val="0"/>
          <w:sz w:val="24"/>
          <w:szCs w:val="24"/>
          <w:lang w:eastAsia="et-EE"/>
          <w14:ligatures w14:val="none"/>
        </w:rPr>
        <w:t>Punktiga </w:t>
      </w:r>
      <w:r w:rsidR="00866B8B" w:rsidRPr="00CA1DEC">
        <w:rPr>
          <w:rFonts w:ascii="Times New Roman" w:eastAsia="Times New Roman" w:hAnsi="Times New Roman" w:cs="Times New Roman"/>
          <w:b/>
          <w:bCs/>
          <w:kern w:val="0"/>
          <w:sz w:val="24"/>
          <w:szCs w:val="24"/>
          <w:lang w:eastAsia="et-EE"/>
          <w14:ligatures w14:val="none"/>
        </w:rPr>
        <w:t>9</w:t>
      </w:r>
      <w:r w:rsidRPr="00CA1DEC">
        <w:rPr>
          <w:rFonts w:ascii="Times New Roman" w:eastAsia="Times New Roman" w:hAnsi="Times New Roman" w:cs="Times New Roman"/>
          <w:kern w:val="0"/>
          <w:sz w:val="24"/>
          <w:szCs w:val="24"/>
          <w:lang w:eastAsia="et-EE"/>
          <w14:ligatures w14:val="none"/>
        </w:rPr>
        <w:t xml:space="preserve"> lisatakse § 6 lõikele 1 punkt 8, millega täiendatakse riigi ülesannete loetelu metsanduses</w:t>
      </w:r>
      <w:r w:rsidR="00E81A19" w:rsidRPr="00CA1DEC">
        <w:rPr>
          <w:rFonts w:ascii="Times New Roman" w:eastAsia="Times New Roman" w:hAnsi="Times New Roman" w:cs="Times New Roman"/>
          <w:kern w:val="0"/>
          <w:sz w:val="24"/>
          <w:szCs w:val="24"/>
          <w:lang w:eastAsia="et-EE"/>
          <w14:ligatures w14:val="none"/>
        </w:rPr>
        <w:t>,</w:t>
      </w:r>
      <w:r w:rsidR="00BC5997" w:rsidRPr="00CA1DEC">
        <w:rPr>
          <w:rFonts w:ascii="Times New Roman" w:eastAsia="Times New Roman" w:hAnsi="Times New Roman" w:cs="Times New Roman"/>
          <w:kern w:val="0"/>
          <w:sz w:val="24"/>
          <w:szCs w:val="24"/>
          <w:lang w:eastAsia="et-EE"/>
          <w14:ligatures w14:val="none"/>
        </w:rPr>
        <w:t xml:space="preserve"> kuna m</w:t>
      </w:r>
      <w:r w:rsidRPr="00CA1DEC">
        <w:rPr>
          <w:rFonts w:ascii="Times New Roman" w:eastAsia="Times New Roman" w:hAnsi="Times New Roman" w:cs="Times New Roman"/>
          <w:kern w:val="0"/>
          <w:sz w:val="24"/>
          <w:szCs w:val="24"/>
          <w:lang w:eastAsia="et-EE"/>
          <w14:ligatures w14:val="none"/>
        </w:rPr>
        <w:t>etsanduse roll kasvab aina enam kliimamuutuste leevendamise</w:t>
      </w:r>
      <w:r w:rsidR="00786C6D" w:rsidRPr="00CA1DEC">
        <w:rPr>
          <w:rFonts w:ascii="Times New Roman" w:eastAsia="Times New Roman" w:hAnsi="Times New Roman" w:cs="Times New Roman"/>
          <w:kern w:val="0"/>
          <w:sz w:val="24"/>
          <w:szCs w:val="24"/>
          <w:lang w:eastAsia="et-EE"/>
          <w14:ligatures w14:val="none"/>
        </w:rPr>
        <w:t>l</w:t>
      </w:r>
      <w:r w:rsidRPr="00CA1DEC">
        <w:rPr>
          <w:rFonts w:ascii="Times New Roman" w:eastAsia="Times New Roman" w:hAnsi="Times New Roman" w:cs="Times New Roman"/>
          <w:kern w:val="0"/>
          <w:sz w:val="24"/>
          <w:szCs w:val="24"/>
          <w:lang w:eastAsia="et-EE"/>
          <w14:ligatures w14:val="none"/>
        </w:rPr>
        <w:t xml:space="preserve"> ja kohanemise</w:t>
      </w:r>
      <w:r w:rsidR="00786C6D" w:rsidRPr="00CA1DEC">
        <w:rPr>
          <w:rFonts w:ascii="Times New Roman" w:eastAsia="Times New Roman" w:hAnsi="Times New Roman" w:cs="Times New Roman"/>
          <w:kern w:val="0"/>
          <w:sz w:val="24"/>
          <w:szCs w:val="24"/>
          <w:lang w:eastAsia="et-EE"/>
          <w14:ligatures w14:val="none"/>
        </w:rPr>
        <w:t>l</w:t>
      </w:r>
      <w:r w:rsidRPr="00CA1DEC">
        <w:rPr>
          <w:rFonts w:ascii="Times New Roman" w:eastAsia="Times New Roman" w:hAnsi="Times New Roman" w:cs="Times New Roman"/>
          <w:kern w:val="0"/>
          <w:sz w:val="24"/>
          <w:szCs w:val="24"/>
          <w:lang w:eastAsia="et-EE"/>
          <w14:ligatures w14:val="none"/>
        </w:rPr>
        <w:t>.</w:t>
      </w:r>
    </w:p>
    <w:p w14:paraId="2EBEE213" w14:textId="77777777" w:rsidR="00F55A81" w:rsidRPr="00CA1DEC" w:rsidRDefault="00F55A81" w:rsidP="00E83030">
      <w:pPr>
        <w:spacing w:after="0" w:line="240" w:lineRule="auto"/>
        <w:jc w:val="both"/>
        <w:textAlignment w:val="baseline"/>
        <w:rPr>
          <w:rFonts w:ascii="Times New Roman" w:eastAsia="Times New Roman" w:hAnsi="Times New Roman" w:cs="Times New Roman"/>
          <w:kern w:val="0"/>
          <w:sz w:val="24"/>
          <w:szCs w:val="24"/>
          <w:lang w:eastAsia="et-EE"/>
          <w14:ligatures w14:val="none"/>
        </w:rPr>
      </w:pPr>
    </w:p>
    <w:bookmarkEnd w:id="7"/>
    <w:p w14:paraId="35B84253" w14:textId="39B34A56" w:rsidR="005E3693" w:rsidRPr="00CA1DEC" w:rsidRDefault="00B936E6" w:rsidP="00F55A81">
      <w:pPr>
        <w:spacing w:after="0" w:line="240" w:lineRule="auto"/>
        <w:jc w:val="both"/>
        <w:rPr>
          <w:rStyle w:val="normaltextrun"/>
          <w:rFonts w:ascii="Times New Roman" w:hAnsi="Times New Roman" w:cs="Times New Roman"/>
          <w:color w:val="202020"/>
          <w:sz w:val="24"/>
          <w:szCs w:val="24"/>
          <w:shd w:val="clear" w:color="auto" w:fill="FFFFFF"/>
        </w:rPr>
      </w:pPr>
      <w:r w:rsidRPr="00CA1DEC">
        <w:rPr>
          <w:rStyle w:val="normaltextrun"/>
          <w:rFonts w:ascii="Times New Roman" w:hAnsi="Times New Roman" w:cs="Times New Roman"/>
          <w:b/>
          <w:bCs/>
          <w:color w:val="000000"/>
          <w:sz w:val="24"/>
          <w:szCs w:val="24"/>
          <w:shd w:val="clear" w:color="auto" w:fill="FFFFFF"/>
        </w:rPr>
        <w:t>Punktiga </w:t>
      </w:r>
      <w:r w:rsidR="00866B8B" w:rsidRPr="00CA1DEC">
        <w:rPr>
          <w:rStyle w:val="normaltextrun"/>
          <w:rFonts w:ascii="Times New Roman" w:hAnsi="Times New Roman" w:cs="Times New Roman"/>
          <w:b/>
          <w:bCs/>
          <w:color w:val="000000"/>
          <w:sz w:val="24"/>
          <w:szCs w:val="24"/>
          <w:shd w:val="clear" w:color="auto" w:fill="FFFFFF"/>
        </w:rPr>
        <w:t>10</w:t>
      </w:r>
      <w:r w:rsidR="00E83030" w:rsidRPr="00CA1DEC">
        <w:rPr>
          <w:rStyle w:val="normaltextrun"/>
          <w:rFonts w:ascii="Times New Roman" w:hAnsi="Times New Roman" w:cs="Times New Roman"/>
          <w:color w:val="000000"/>
          <w:sz w:val="24"/>
          <w:szCs w:val="24"/>
          <w:shd w:val="clear" w:color="auto" w:fill="FFFFFF"/>
        </w:rPr>
        <w:t xml:space="preserve"> </w:t>
      </w:r>
      <w:r w:rsidR="005A1606" w:rsidRPr="00CA1DEC">
        <w:rPr>
          <w:rStyle w:val="normaltextrun"/>
          <w:rFonts w:ascii="Times New Roman" w:hAnsi="Times New Roman" w:cs="Times New Roman"/>
          <w:sz w:val="24"/>
          <w:szCs w:val="24"/>
        </w:rPr>
        <w:t xml:space="preserve">antakse Vabariigi Valitusele võimalus muuta uuendusraie pindala kui ilmnevad asjaolud mida uuendusraie pindala kehtestamisel teada ei olnud </w:t>
      </w:r>
      <w:r w:rsidR="004B6B1C" w:rsidRPr="00CA1DEC">
        <w:rPr>
          <w:rStyle w:val="normaltextrun"/>
          <w:rFonts w:ascii="Times New Roman" w:hAnsi="Times New Roman" w:cs="Times New Roman"/>
          <w:sz w:val="24"/>
          <w:szCs w:val="24"/>
        </w:rPr>
        <w:t>ja</w:t>
      </w:r>
      <w:r w:rsidR="005A1606" w:rsidRPr="00CA1DEC">
        <w:rPr>
          <w:rStyle w:val="normaltextrun"/>
          <w:rFonts w:ascii="Times New Roman" w:hAnsi="Times New Roman" w:cs="Times New Roman"/>
          <w:sz w:val="24"/>
          <w:szCs w:val="24"/>
        </w:rPr>
        <w:t xml:space="preserve"> tekib vastuolu </w:t>
      </w:r>
      <w:r w:rsidR="005A1606" w:rsidRPr="00CA1DEC">
        <w:rPr>
          <w:rStyle w:val="normaltextrun"/>
          <w:rFonts w:ascii="Times New Roman" w:hAnsi="Times New Roman" w:cs="Times New Roman"/>
          <w:color w:val="202020"/>
          <w:sz w:val="24"/>
          <w:szCs w:val="24"/>
          <w:shd w:val="clear" w:color="auto" w:fill="FFFFFF"/>
        </w:rPr>
        <w:t xml:space="preserve">§ 2 lõikes 2 seatud eesmärkide või muude riigipoolsete kohustustega. </w:t>
      </w:r>
    </w:p>
    <w:p w14:paraId="635D8EC8" w14:textId="77777777" w:rsidR="00F55A81" w:rsidRPr="00CA1DEC" w:rsidRDefault="00F55A81" w:rsidP="00F55A81">
      <w:pPr>
        <w:spacing w:after="0" w:line="240" w:lineRule="auto"/>
        <w:jc w:val="both"/>
        <w:rPr>
          <w:rStyle w:val="normaltextrun"/>
          <w:rFonts w:ascii="Times New Roman" w:hAnsi="Times New Roman" w:cs="Times New Roman"/>
          <w:sz w:val="24"/>
          <w:szCs w:val="24"/>
        </w:rPr>
      </w:pPr>
    </w:p>
    <w:p w14:paraId="6E5F30FB" w14:textId="361BCB93" w:rsidR="005E3693" w:rsidRPr="00CA1DEC" w:rsidRDefault="005E3693" w:rsidP="00F55A81">
      <w:pPr>
        <w:spacing w:after="0" w:line="240" w:lineRule="auto"/>
        <w:jc w:val="both"/>
        <w:rPr>
          <w:rStyle w:val="normaltextrun"/>
          <w:rFonts w:ascii="Times New Roman" w:hAnsi="Times New Roman" w:cs="Times New Roman"/>
          <w:color w:val="202020"/>
          <w:sz w:val="24"/>
          <w:szCs w:val="24"/>
          <w:shd w:val="clear" w:color="auto" w:fill="FFFFFF"/>
        </w:rPr>
      </w:pPr>
      <w:r w:rsidRPr="00CA1DEC">
        <w:rPr>
          <w:rStyle w:val="normaltextrun"/>
          <w:rFonts w:ascii="Times New Roman" w:hAnsi="Times New Roman" w:cs="Times New Roman"/>
          <w:sz w:val="24"/>
          <w:szCs w:val="24"/>
        </w:rPr>
        <w:t>Sekkumise võimalus on ka juhul, kui selguvad asjaolud, mis takistavad säästva metsamajandamise tagamist, sh näiteks kliimamuutuste leevendamist ja muutustega kohanemist või raietega majandusmetsadega juurdekasvu piiresse jäämist. Uuendusraiete pindala muutmise vajaduse võib tekitada ka olukord, kui selgub, et erinevatel (sh ootamatutel) asjaoludel ei ole seatud ulatusega riigil võimalik täita teiste seaduste või rahvusvaheliste kohustustega võetud eesmärke.</w:t>
      </w:r>
    </w:p>
    <w:p w14:paraId="5FD0C307" w14:textId="77777777" w:rsidR="00F55A81" w:rsidRPr="00CA1DEC" w:rsidRDefault="00F55A81" w:rsidP="00F55A81">
      <w:pPr>
        <w:spacing w:after="0" w:line="240" w:lineRule="auto"/>
        <w:jc w:val="both"/>
        <w:rPr>
          <w:rStyle w:val="normaltextrun"/>
          <w:rFonts w:ascii="Times New Roman" w:hAnsi="Times New Roman" w:cs="Times New Roman"/>
          <w:color w:val="202020"/>
          <w:sz w:val="24"/>
          <w:szCs w:val="24"/>
          <w:shd w:val="clear" w:color="auto" w:fill="FFFFFF"/>
        </w:rPr>
      </w:pPr>
    </w:p>
    <w:p w14:paraId="6AD64518" w14:textId="173B7A55" w:rsidR="005E3693" w:rsidRPr="00CA1DEC" w:rsidRDefault="00743665" w:rsidP="00F55A81">
      <w:pPr>
        <w:spacing w:after="0" w:line="240" w:lineRule="auto"/>
        <w:jc w:val="both"/>
        <w:rPr>
          <w:rFonts w:ascii="Times New Roman" w:hAnsi="Times New Roman" w:cs="Times New Roman"/>
          <w:sz w:val="24"/>
          <w:szCs w:val="24"/>
        </w:rPr>
      </w:pPr>
      <w:r w:rsidRPr="00CA1DEC">
        <w:rPr>
          <w:rStyle w:val="normaltextrun"/>
          <w:rFonts w:ascii="Times New Roman" w:hAnsi="Times New Roman" w:cs="Times New Roman"/>
          <w:color w:val="202020"/>
          <w:sz w:val="24"/>
          <w:szCs w:val="24"/>
          <w:shd w:val="clear" w:color="auto" w:fill="FFFFFF"/>
        </w:rPr>
        <w:t>Vastavalt koalitsioonilepingule (p 5.2.1)</w:t>
      </w:r>
      <w:r w:rsidR="004B6B1C" w:rsidRPr="00CA1DEC">
        <w:rPr>
          <w:rStyle w:val="normaltextrun"/>
          <w:rFonts w:ascii="Times New Roman" w:hAnsi="Times New Roman" w:cs="Times New Roman"/>
          <w:color w:val="202020"/>
          <w:sz w:val="24"/>
          <w:szCs w:val="24"/>
          <w:shd w:val="clear" w:color="auto" w:fill="FFFFFF"/>
        </w:rPr>
        <w:t xml:space="preserve">, metsade jätkusuutliku majandamise põhimõtetele  on sihiks </w:t>
      </w:r>
      <w:r w:rsidRPr="00CA1DEC">
        <w:rPr>
          <w:rStyle w:val="normaltextrun"/>
          <w:rFonts w:ascii="Times New Roman" w:hAnsi="Times New Roman" w:cs="Times New Roman"/>
          <w:color w:val="202020"/>
          <w:sz w:val="24"/>
          <w:szCs w:val="24"/>
          <w:shd w:val="clear" w:color="auto" w:fill="FFFFFF"/>
        </w:rPr>
        <w:t>raiemah</w:t>
      </w:r>
      <w:r w:rsidR="004B6B1C" w:rsidRPr="00CA1DEC">
        <w:rPr>
          <w:rStyle w:val="normaltextrun"/>
          <w:rFonts w:ascii="Times New Roman" w:hAnsi="Times New Roman" w:cs="Times New Roman"/>
          <w:color w:val="202020"/>
          <w:sz w:val="24"/>
          <w:szCs w:val="24"/>
          <w:shd w:val="clear" w:color="auto" w:fill="FFFFFF"/>
        </w:rPr>
        <w:t>t</w:t>
      </w:r>
      <w:r w:rsidRPr="00CA1DEC">
        <w:rPr>
          <w:rFonts w:ascii="Times New Roman" w:hAnsi="Times New Roman" w:cs="Times New Roman"/>
          <w:sz w:val="24"/>
          <w:szCs w:val="24"/>
        </w:rPr>
        <w:t xml:space="preserve"> mille puhul raied ei ületa pikemas vaates majandusmetsade netojuurdekasvu, metsade tagavara raiete tagajärjel ei kahane ning kohalikule metsa- ja puidutööstusele on tagatud tooraine stabiilne pakkumine.</w:t>
      </w:r>
      <w:r w:rsidR="005E3693" w:rsidRPr="00CA1DEC">
        <w:rPr>
          <w:rFonts w:ascii="Times New Roman" w:hAnsi="Times New Roman" w:cs="Times New Roman"/>
          <w:sz w:val="24"/>
          <w:szCs w:val="24"/>
        </w:rPr>
        <w:t xml:space="preserve"> </w:t>
      </w:r>
      <w:r w:rsidR="004B6B1C" w:rsidRPr="00CA1DEC">
        <w:rPr>
          <w:rFonts w:ascii="Times New Roman" w:hAnsi="Times New Roman" w:cs="Times New Roman"/>
          <w:sz w:val="24"/>
          <w:szCs w:val="24"/>
        </w:rPr>
        <w:t>Metsade majandamine peab</w:t>
      </w:r>
      <w:r w:rsidR="00AA6821" w:rsidRPr="00CA1DEC">
        <w:rPr>
          <w:rFonts w:ascii="Times New Roman" w:hAnsi="Times New Roman" w:cs="Times New Roman"/>
          <w:sz w:val="24"/>
          <w:szCs w:val="24"/>
        </w:rPr>
        <w:t xml:space="preserve"> toetama</w:t>
      </w:r>
      <w:r w:rsidR="004B6B1C" w:rsidRPr="00CA1DEC">
        <w:rPr>
          <w:rFonts w:ascii="Times New Roman" w:hAnsi="Times New Roman" w:cs="Times New Roman"/>
          <w:sz w:val="24"/>
          <w:szCs w:val="24"/>
        </w:rPr>
        <w:t xml:space="preserve"> maakasutussektori</w:t>
      </w:r>
      <w:r w:rsidR="00AA6821" w:rsidRPr="00CA1DEC">
        <w:rPr>
          <w:rFonts w:ascii="Times New Roman" w:hAnsi="Times New Roman" w:cs="Times New Roman"/>
          <w:sz w:val="24"/>
          <w:szCs w:val="24"/>
        </w:rPr>
        <w:t xml:space="preserve"> </w:t>
      </w:r>
      <w:r w:rsidR="004B6B1C" w:rsidRPr="00CA1DEC">
        <w:rPr>
          <w:rFonts w:ascii="Times New Roman" w:hAnsi="Times New Roman" w:cs="Times New Roman"/>
          <w:sz w:val="24"/>
          <w:szCs w:val="24"/>
        </w:rPr>
        <w:t>kasvuhoonegaaside sidumis</w:t>
      </w:r>
      <w:r w:rsidR="00AA6821" w:rsidRPr="00CA1DEC">
        <w:rPr>
          <w:rFonts w:ascii="Times New Roman" w:hAnsi="Times New Roman" w:cs="Times New Roman"/>
          <w:sz w:val="24"/>
          <w:szCs w:val="24"/>
        </w:rPr>
        <w:t>t.</w:t>
      </w:r>
    </w:p>
    <w:p w14:paraId="1377CF43" w14:textId="77777777" w:rsidR="00787E09" w:rsidRPr="00CA1DEC" w:rsidRDefault="00787E09" w:rsidP="00F55A81">
      <w:pPr>
        <w:spacing w:after="0" w:line="240" w:lineRule="auto"/>
        <w:jc w:val="both"/>
        <w:rPr>
          <w:rFonts w:ascii="Times New Roman" w:hAnsi="Times New Roman" w:cs="Times New Roman"/>
          <w:sz w:val="24"/>
          <w:szCs w:val="24"/>
        </w:rPr>
      </w:pPr>
    </w:p>
    <w:p w14:paraId="597890CE" w14:textId="498A8CC4" w:rsidR="00B936E6" w:rsidRPr="00CA1DEC" w:rsidRDefault="005A1606" w:rsidP="00F55A81">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A1DEC">
        <w:rPr>
          <w:rStyle w:val="normaltextrun"/>
          <w:rFonts w:ascii="Times New Roman" w:hAnsi="Times New Roman" w:cs="Times New Roman"/>
          <w:b/>
          <w:bCs/>
          <w:color w:val="000000"/>
          <w:sz w:val="24"/>
          <w:szCs w:val="24"/>
          <w:shd w:val="clear" w:color="auto" w:fill="FFFFFF"/>
        </w:rPr>
        <w:t xml:space="preserve">Punktiga 11 </w:t>
      </w:r>
      <w:r w:rsidR="00B936E6" w:rsidRPr="00CA1DEC">
        <w:rPr>
          <w:rStyle w:val="normaltextrun"/>
          <w:rFonts w:ascii="Times New Roman" w:hAnsi="Times New Roman" w:cs="Times New Roman"/>
          <w:color w:val="000000"/>
          <w:sz w:val="24"/>
          <w:szCs w:val="24"/>
          <w:shd w:val="clear" w:color="auto" w:fill="FFFFFF"/>
        </w:rPr>
        <w:t xml:space="preserve">tunnistatakse </w:t>
      </w:r>
      <w:r w:rsidR="008B5BEB" w:rsidRPr="00CA1DEC">
        <w:rPr>
          <w:rStyle w:val="normaltextrun"/>
          <w:rFonts w:ascii="Times New Roman" w:hAnsi="Times New Roman" w:cs="Times New Roman"/>
          <w:color w:val="000000"/>
          <w:sz w:val="24"/>
          <w:szCs w:val="24"/>
          <w:shd w:val="clear" w:color="auto" w:fill="FFFFFF"/>
        </w:rPr>
        <w:t>kehtetuks</w:t>
      </w:r>
      <w:r w:rsidR="008B5BEB" w:rsidRPr="00CA1DEC">
        <w:rPr>
          <w:rFonts w:ascii="Times New Roman" w:eastAsia="Times New Roman" w:hAnsi="Times New Roman" w:cs="Times New Roman"/>
          <w:color w:val="000000"/>
          <w:kern w:val="0"/>
          <w:sz w:val="24"/>
          <w:szCs w:val="24"/>
          <w:lang w:eastAsia="et-EE"/>
          <w14:ligatures w14:val="none"/>
        </w:rPr>
        <w:t xml:space="preserve"> § 7, milles on sätestatud </w:t>
      </w:r>
      <w:r w:rsidR="00B936E6" w:rsidRPr="00CA1DEC">
        <w:rPr>
          <w:rStyle w:val="normaltextrun"/>
          <w:rFonts w:ascii="Times New Roman" w:hAnsi="Times New Roman" w:cs="Times New Roman"/>
          <w:color w:val="000000"/>
          <w:sz w:val="24"/>
          <w:szCs w:val="24"/>
          <w:shd w:val="clear" w:color="auto" w:fill="FFFFFF"/>
        </w:rPr>
        <w:t>kohustus koostada metsanduse arengukava kümneks aastaks. Arvestades metsanduse pikka vaadet</w:t>
      </w:r>
      <w:r w:rsidR="003202B2" w:rsidRPr="00CA1DEC">
        <w:rPr>
          <w:rStyle w:val="normaltextrun"/>
          <w:rFonts w:ascii="Times New Roman" w:hAnsi="Times New Roman" w:cs="Times New Roman"/>
          <w:color w:val="000000"/>
          <w:sz w:val="24"/>
          <w:szCs w:val="24"/>
          <w:shd w:val="clear" w:color="auto" w:fill="FFFFFF"/>
        </w:rPr>
        <w:t>,</w:t>
      </w:r>
      <w:r w:rsidR="00B936E6" w:rsidRPr="00CA1DEC">
        <w:rPr>
          <w:rStyle w:val="normaltextrun"/>
          <w:rFonts w:ascii="Times New Roman" w:hAnsi="Times New Roman" w:cs="Times New Roman"/>
          <w:color w:val="000000"/>
          <w:sz w:val="24"/>
          <w:szCs w:val="24"/>
          <w:shd w:val="clear" w:color="auto" w:fill="FFFFFF"/>
        </w:rPr>
        <w:t xml:space="preserve"> on kümneaastane arengukava valdkonnale liialt lühike perspektiiv, mistõttu on mõistlik loobuda sellisest kohustusest. </w:t>
      </w:r>
      <w:r w:rsidR="00AC0DDE" w:rsidRPr="00CA1DEC">
        <w:rPr>
          <w:rStyle w:val="normaltextrun"/>
          <w:rFonts w:ascii="Times New Roman" w:hAnsi="Times New Roman" w:cs="Times New Roman"/>
          <w:color w:val="000000"/>
          <w:sz w:val="24"/>
          <w:szCs w:val="24"/>
          <w:shd w:val="clear" w:color="auto" w:fill="FFFFFF"/>
        </w:rPr>
        <w:t>Samuti</w:t>
      </w:r>
      <w:r w:rsidR="00B936E6" w:rsidRPr="00CA1DEC">
        <w:rPr>
          <w:rStyle w:val="normaltextrun"/>
          <w:rFonts w:ascii="Times New Roman" w:hAnsi="Times New Roman" w:cs="Times New Roman"/>
          <w:color w:val="000000"/>
          <w:sz w:val="24"/>
          <w:szCs w:val="24"/>
          <w:shd w:val="clear" w:color="auto" w:fill="FFFFFF"/>
        </w:rPr>
        <w:t xml:space="preserve"> on metsanduse arengukava koostamise kohustuse puhul tegemist erandiga riiklike strateegiliste dokumentide koostamise põhimõtetes</w:t>
      </w:r>
      <w:r w:rsidR="003A50C9" w:rsidRPr="00CA1DEC">
        <w:rPr>
          <w:rStyle w:val="normaltextrun"/>
          <w:rFonts w:ascii="Times New Roman" w:hAnsi="Times New Roman" w:cs="Times New Roman"/>
          <w:color w:val="000000"/>
          <w:sz w:val="24"/>
          <w:szCs w:val="24"/>
          <w:shd w:val="clear" w:color="auto" w:fill="FFFFFF"/>
        </w:rPr>
        <w:t>t</w:t>
      </w:r>
      <w:r w:rsidR="00B936E6" w:rsidRPr="00CA1DEC">
        <w:rPr>
          <w:rStyle w:val="normaltextrun"/>
          <w:rFonts w:ascii="Times New Roman" w:hAnsi="Times New Roman" w:cs="Times New Roman"/>
          <w:color w:val="000000"/>
          <w:sz w:val="24"/>
          <w:szCs w:val="24"/>
          <w:shd w:val="clear" w:color="auto" w:fill="FFFFFF"/>
        </w:rPr>
        <w:t xml:space="preserve"> ning et ühtlustada riigi planeerimisprotsessi, on mõistlik loobuda vaid ühele valdkonnale keskenduva arengukava koostamisest.</w:t>
      </w:r>
      <w:r w:rsidR="00B936E6" w:rsidRPr="00CA1DEC">
        <w:rPr>
          <w:rStyle w:val="eop"/>
          <w:rFonts w:ascii="Times New Roman" w:hAnsi="Times New Roman" w:cs="Times New Roman"/>
          <w:color w:val="000000"/>
          <w:sz w:val="24"/>
          <w:szCs w:val="24"/>
          <w:shd w:val="clear" w:color="auto" w:fill="FFFFFF"/>
        </w:rPr>
        <w:t xml:space="preserve"> </w:t>
      </w:r>
      <w:r w:rsidR="00B936E6" w:rsidRPr="00CA1DEC">
        <w:rPr>
          <w:rFonts w:ascii="Times New Roman" w:eastAsia="Times New Roman" w:hAnsi="Times New Roman" w:cs="Times New Roman"/>
          <w:color w:val="000000"/>
          <w:kern w:val="0"/>
          <w:sz w:val="24"/>
          <w:szCs w:val="24"/>
          <w:lang w:eastAsia="et-EE"/>
          <w14:ligatures w14:val="none"/>
        </w:rPr>
        <w:t xml:space="preserve">Selleks, et riiklikul tasandil </w:t>
      </w:r>
      <w:r w:rsidR="003A50C9" w:rsidRPr="00CA1DEC">
        <w:rPr>
          <w:rFonts w:ascii="Times New Roman" w:eastAsia="Times New Roman" w:hAnsi="Times New Roman" w:cs="Times New Roman"/>
          <w:color w:val="000000"/>
          <w:kern w:val="0"/>
          <w:sz w:val="24"/>
          <w:szCs w:val="24"/>
          <w:lang w:eastAsia="et-EE"/>
          <w14:ligatures w14:val="none"/>
        </w:rPr>
        <w:t>otsustada</w:t>
      </w:r>
      <w:r w:rsidR="00B936E6" w:rsidRPr="00CA1DEC">
        <w:rPr>
          <w:rFonts w:ascii="Times New Roman" w:eastAsia="Times New Roman" w:hAnsi="Times New Roman" w:cs="Times New Roman"/>
          <w:color w:val="000000"/>
          <w:kern w:val="0"/>
          <w:sz w:val="24"/>
          <w:szCs w:val="24"/>
          <w:lang w:eastAsia="et-EE"/>
          <w14:ligatures w14:val="none"/>
        </w:rPr>
        <w:t xml:space="preserve"> jätkusuutliku metsamajanduse põhimõtted ja valdkonna pikk vaade, uuendatakse 11.06.1997 aastal Riigikogus vastu võetud Eesti metsapoliitika põhimõtte</w:t>
      </w:r>
      <w:r w:rsidR="003202B2" w:rsidRPr="00CA1DEC">
        <w:rPr>
          <w:rFonts w:ascii="Times New Roman" w:eastAsia="Times New Roman" w:hAnsi="Times New Roman" w:cs="Times New Roman"/>
          <w:color w:val="000000"/>
          <w:kern w:val="0"/>
          <w:sz w:val="24"/>
          <w:szCs w:val="24"/>
          <w:lang w:eastAsia="et-EE"/>
          <w14:ligatures w14:val="none"/>
        </w:rPr>
        <w:t>i</w:t>
      </w:r>
      <w:r w:rsidR="00B936E6" w:rsidRPr="00CA1DEC">
        <w:rPr>
          <w:rFonts w:ascii="Times New Roman" w:eastAsia="Times New Roman" w:hAnsi="Times New Roman" w:cs="Times New Roman"/>
          <w:color w:val="000000"/>
          <w:kern w:val="0"/>
          <w:sz w:val="24"/>
          <w:szCs w:val="24"/>
          <w:lang w:eastAsia="et-EE"/>
          <w14:ligatures w14:val="none"/>
        </w:rPr>
        <w:t>d</w:t>
      </w:r>
      <w:r w:rsidR="003A50C9" w:rsidRPr="00CA1DEC">
        <w:rPr>
          <w:rFonts w:ascii="Times New Roman" w:eastAsia="Times New Roman" w:hAnsi="Times New Roman" w:cs="Times New Roman"/>
          <w:color w:val="000000"/>
          <w:kern w:val="0"/>
          <w:sz w:val="24"/>
          <w:szCs w:val="24"/>
          <w:lang w:eastAsia="et-EE"/>
          <w14:ligatures w14:val="none"/>
        </w:rPr>
        <w:t>, sealhulgas saab</w:t>
      </w:r>
      <w:r w:rsidR="00B936E6" w:rsidRPr="00CA1DEC">
        <w:rPr>
          <w:rFonts w:ascii="Times New Roman" w:eastAsia="Times New Roman" w:hAnsi="Times New Roman" w:cs="Times New Roman"/>
          <w:color w:val="000000"/>
          <w:kern w:val="0"/>
          <w:sz w:val="24"/>
          <w:szCs w:val="24"/>
          <w:lang w:eastAsia="et-EE"/>
          <w14:ligatures w14:val="none"/>
        </w:rPr>
        <w:t xml:space="preserve"> kaaluda sihi seadmist majandusmetsade tagavara säilitamisele pikas perspektiivis.</w:t>
      </w:r>
    </w:p>
    <w:p w14:paraId="33899F13" w14:textId="77777777" w:rsidR="003A50C9" w:rsidRPr="00CA1DEC" w:rsidRDefault="003A50C9" w:rsidP="003A50C9">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01581245" w14:textId="51C95333" w:rsidR="00B936E6" w:rsidRPr="00CA1DEC" w:rsidRDefault="00B936E6" w:rsidP="003A50C9">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A1DEC">
        <w:rPr>
          <w:rFonts w:ascii="Times New Roman" w:eastAsia="Times New Roman" w:hAnsi="Times New Roman" w:cs="Times New Roman"/>
          <w:color w:val="000000"/>
          <w:kern w:val="0"/>
          <w:sz w:val="24"/>
          <w:szCs w:val="24"/>
          <w:lang w:eastAsia="et-EE"/>
          <w14:ligatures w14:val="none"/>
        </w:rPr>
        <w:t xml:space="preserve">Tegemist on kiireloomulise muudatusega, sest vastasel juhul on vaja hakata koostama </w:t>
      </w:r>
      <w:commentRangeStart w:id="21"/>
      <w:r w:rsidRPr="00CA1DEC">
        <w:rPr>
          <w:rFonts w:ascii="Times New Roman" w:eastAsia="Times New Roman" w:hAnsi="Times New Roman" w:cs="Times New Roman"/>
          <w:color w:val="000000"/>
          <w:kern w:val="0"/>
          <w:sz w:val="24"/>
          <w:szCs w:val="24"/>
          <w:lang w:eastAsia="et-EE"/>
          <w14:ligatures w14:val="none"/>
        </w:rPr>
        <w:t>MAK2040</w:t>
      </w:r>
      <w:commentRangeEnd w:id="21"/>
      <w:r w:rsidR="003617A9">
        <w:rPr>
          <w:rStyle w:val="Kommentaariviide"/>
        </w:rPr>
        <w:commentReference w:id="21"/>
      </w:r>
      <w:r w:rsidRPr="00CA1DEC">
        <w:rPr>
          <w:rFonts w:ascii="Times New Roman" w:eastAsia="Times New Roman" w:hAnsi="Times New Roman" w:cs="Times New Roman"/>
          <w:color w:val="000000"/>
          <w:kern w:val="0"/>
          <w:sz w:val="24"/>
          <w:szCs w:val="24"/>
          <w:lang w:eastAsia="et-EE"/>
          <w14:ligatures w14:val="none"/>
        </w:rPr>
        <w:t xml:space="preserve"> juba aastal 2025.</w:t>
      </w:r>
    </w:p>
    <w:p w14:paraId="6EA5DF9F" w14:textId="77777777" w:rsidR="003A50C9" w:rsidRPr="00CA1DEC" w:rsidRDefault="003A50C9" w:rsidP="003A50C9">
      <w:pPr>
        <w:spacing w:after="0" w:line="240" w:lineRule="auto"/>
        <w:jc w:val="both"/>
        <w:rPr>
          <w:rFonts w:ascii="Times New Roman" w:eastAsia="Times New Roman" w:hAnsi="Times New Roman" w:cs="Times New Roman"/>
          <w:b/>
          <w:bCs/>
          <w:color w:val="000000" w:themeColor="text1"/>
          <w:sz w:val="24"/>
          <w:szCs w:val="24"/>
          <w:lang w:eastAsia="et-EE"/>
        </w:rPr>
      </w:pPr>
    </w:p>
    <w:p w14:paraId="2AC195F8" w14:textId="578CBF19" w:rsidR="00B936E6" w:rsidRPr="00CA1DEC" w:rsidRDefault="00B936E6" w:rsidP="003A50C9">
      <w:pPr>
        <w:spacing w:after="0" w:line="240" w:lineRule="auto"/>
        <w:jc w:val="both"/>
        <w:rPr>
          <w:rFonts w:ascii="Times New Roman" w:eastAsia="Times New Roman" w:hAnsi="Times New Roman" w:cs="Times New Roman"/>
          <w:color w:val="000000" w:themeColor="text1"/>
          <w:sz w:val="24"/>
          <w:szCs w:val="24"/>
          <w:lang w:eastAsia="et-EE"/>
        </w:rPr>
      </w:pPr>
      <w:r w:rsidRPr="00CA1DEC">
        <w:rPr>
          <w:rFonts w:ascii="Times New Roman" w:eastAsia="Times New Roman" w:hAnsi="Times New Roman" w:cs="Times New Roman"/>
          <w:b/>
          <w:bCs/>
          <w:color w:val="000000" w:themeColor="text1"/>
          <w:sz w:val="24"/>
          <w:szCs w:val="24"/>
          <w:lang w:eastAsia="et-EE"/>
        </w:rPr>
        <w:t>Punktiga </w:t>
      </w:r>
      <w:r w:rsidR="00AB1D6A" w:rsidRPr="00CA1DEC">
        <w:rPr>
          <w:rFonts w:ascii="Times New Roman" w:eastAsia="Times New Roman" w:hAnsi="Times New Roman" w:cs="Times New Roman"/>
          <w:b/>
          <w:bCs/>
          <w:color w:val="000000" w:themeColor="text1"/>
          <w:sz w:val="24"/>
          <w:szCs w:val="24"/>
          <w:lang w:eastAsia="et-EE"/>
        </w:rPr>
        <w:t>1</w:t>
      </w:r>
      <w:r w:rsidR="005A1606" w:rsidRPr="00CA1DEC">
        <w:rPr>
          <w:rFonts w:ascii="Times New Roman" w:eastAsia="Times New Roman" w:hAnsi="Times New Roman" w:cs="Times New Roman"/>
          <w:b/>
          <w:bCs/>
          <w:color w:val="000000" w:themeColor="text1"/>
          <w:sz w:val="24"/>
          <w:szCs w:val="24"/>
          <w:lang w:eastAsia="et-EE"/>
        </w:rPr>
        <w:t>2</w:t>
      </w:r>
      <w:r w:rsidRPr="00CA1DEC">
        <w:rPr>
          <w:rFonts w:ascii="Times New Roman" w:eastAsia="Times New Roman" w:hAnsi="Times New Roman" w:cs="Times New Roman"/>
          <w:color w:val="000000" w:themeColor="text1"/>
          <w:sz w:val="24"/>
          <w:szCs w:val="24"/>
          <w:lang w:eastAsia="et-EE"/>
        </w:rPr>
        <w:t xml:space="preserve"> täiendatakse </w:t>
      </w:r>
      <w:r w:rsidR="008B5BEB" w:rsidRPr="00CA1DEC">
        <w:rPr>
          <w:rFonts w:ascii="Times New Roman" w:eastAsia="Times New Roman" w:hAnsi="Times New Roman" w:cs="Times New Roman"/>
          <w:color w:val="000000"/>
          <w:kern w:val="0"/>
          <w:sz w:val="24"/>
          <w:szCs w:val="24"/>
          <w:lang w:eastAsia="et-EE"/>
          <w14:ligatures w14:val="none"/>
        </w:rPr>
        <w:t xml:space="preserve">§ </w:t>
      </w:r>
      <w:r w:rsidR="008B5BEB" w:rsidRPr="00CA1DEC">
        <w:rPr>
          <w:rStyle w:val="normaltextrun"/>
          <w:rFonts w:ascii="Times New Roman" w:hAnsi="Times New Roman" w:cs="Times New Roman"/>
          <w:sz w:val="24"/>
          <w:szCs w:val="24"/>
        </w:rPr>
        <w:t>9 lõikes 1</w:t>
      </w:r>
      <w:r w:rsidR="008B5BEB" w:rsidRPr="00CA1DEC">
        <w:rPr>
          <w:rStyle w:val="normaltextrun"/>
          <w:rFonts w:ascii="Times New Roman" w:hAnsi="Times New Roman" w:cs="Times New Roman"/>
          <w:rPrChange w:id="22" w:author="Markus Ühtigi" w:date="2024-09-04T11:12:00Z">
            <w:rPr>
              <w:rStyle w:val="normaltextrun"/>
            </w:rPr>
          </w:rPrChange>
        </w:rPr>
        <w:t xml:space="preserve"> </w:t>
      </w:r>
      <w:r w:rsidRPr="00CA1DEC">
        <w:rPr>
          <w:rFonts w:ascii="Times New Roman" w:eastAsia="Times New Roman" w:hAnsi="Times New Roman" w:cs="Times New Roman"/>
          <w:color w:val="000000" w:themeColor="text1"/>
          <w:sz w:val="24"/>
          <w:szCs w:val="24"/>
          <w:lang w:eastAsia="et-EE"/>
        </w:rPr>
        <w:t>metsaregistris peetavate alade nimekirja</w:t>
      </w:r>
      <w:r w:rsidR="003A50C9" w:rsidRPr="00CA1DEC">
        <w:rPr>
          <w:rFonts w:ascii="Times New Roman" w:eastAsia="Times New Roman" w:hAnsi="Times New Roman" w:cs="Times New Roman"/>
          <w:color w:val="000000" w:themeColor="text1"/>
          <w:sz w:val="24"/>
          <w:szCs w:val="24"/>
          <w:lang w:eastAsia="et-EE"/>
        </w:rPr>
        <w:t xml:space="preserve">. </w:t>
      </w:r>
      <w:r w:rsidRPr="00CA1DEC">
        <w:rPr>
          <w:rFonts w:ascii="Times New Roman" w:eastAsia="Times New Roman" w:hAnsi="Times New Roman" w:cs="Times New Roman"/>
          <w:color w:val="000000" w:themeColor="text1"/>
          <w:sz w:val="24"/>
          <w:szCs w:val="24"/>
          <w:lang w:eastAsia="et-EE"/>
        </w:rPr>
        <w:t xml:space="preserve">Edaspidi registreeritakse metsaregistris </w:t>
      </w:r>
      <w:r w:rsidR="003A50C9" w:rsidRPr="00CA1DEC">
        <w:rPr>
          <w:rFonts w:ascii="Times New Roman" w:eastAsia="Times New Roman" w:hAnsi="Times New Roman" w:cs="Times New Roman"/>
          <w:color w:val="000000" w:themeColor="text1"/>
          <w:sz w:val="24"/>
          <w:szCs w:val="24"/>
          <w:lang w:eastAsia="et-EE"/>
        </w:rPr>
        <w:t xml:space="preserve">lisaks metsa kohta käivatele andmetele </w:t>
      </w:r>
      <w:r w:rsidRPr="00CA1DEC">
        <w:rPr>
          <w:rFonts w:ascii="Times New Roman" w:eastAsia="Times New Roman" w:hAnsi="Times New Roman" w:cs="Times New Roman"/>
          <w:color w:val="000000" w:themeColor="text1"/>
          <w:sz w:val="24"/>
          <w:szCs w:val="24"/>
          <w:lang w:eastAsia="et-EE"/>
        </w:rPr>
        <w:t xml:space="preserve">ka istandike asukoha ning pindala info. Samasse registrisse luuakse võimalus püsimetsana majandatavate puistute märkimiseks. Vt p </w:t>
      </w:r>
      <w:r w:rsidR="00B857E9" w:rsidRPr="00CA1DEC">
        <w:rPr>
          <w:rFonts w:ascii="Times New Roman" w:eastAsia="Times New Roman" w:hAnsi="Times New Roman" w:cs="Times New Roman"/>
          <w:color w:val="000000" w:themeColor="text1"/>
          <w:sz w:val="24"/>
          <w:szCs w:val="24"/>
          <w:lang w:eastAsia="et-EE"/>
        </w:rPr>
        <w:t>1</w:t>
      </w:r>
      <w:r w:rsidR="005A1606" w:rsidRPr="00CA1DEC">
        <w:rPr>
          <w:rFonts w:ascii="Times New Roman" w:eastAsia="Times New Roman" w:hAnsi="Times New Roman" w:cs="Times New Roman"/>
          <w:color w:val="000000" w:themeColor="text1"/>
          <w:sz w:val="24"/>
          <w:szCs w:val="24"/>
          <w:lang w:eastAsia="et-EE"/>
        </w:rPr>
        <w:t>5</w:t>
      </w:r>
      <w:r w:rsidRPr="00CA1DEC">
        <w:rPr>
          <w:rFonts w:ascii="Times New Roman" w:eastAsia="Times New Roman" w:hAnsi="Times New Roman" w:cs="Times New Roman"/>
          <w:color w:val="000000" w:themeColor="text1"/>
          <w:sz w:val="24"/>
          <w:szCs w:val="24"/>
          <w:lang w:eastAsia="et-EE"/>
        </w:rPr>
        <w:t xml:space="preserve"> (püsimetsa sätted).</w:t>
      </w:r>
    </w:p>
    <w:p w14:paraId="42505B0C" w14:textId="77777777" w:rsidR="007B1195" w:rsidRPr="00CA1DEC" w:rsidRDefault="007B1195" w:rsidP="003A50C9">
      <w:pPr>
        <w:spacing w:after="0" w:line="240" w:lineRule="auto"/>
        <w:jc w:val="both"/>
        <w:rPr>
          <w:rFonts w:ascii="Times New Roman" w:eastAsia="Times New Roman" w:hAnsi="Times New Roman" w:cs="Times New Roman"/>
          <w:color w:val="000000" w:themeColor="text1"/>
          <w:sz w:val="24"/>
          <w:szCs w:val="24"/>
          <w:lang w:eastAsia="et-EE"/>
        </w:rPr>
      </w:pPr>
    </w:p>
    <w:p w14:paraId="5B302F3F" w14:textId="27029661" w:rsidR="009E6474" w:rsidRPr="00CA1DEC" w:rsidRDefault="007B1195" w:rsidP="009E6474">
      <w:pPr>
        <w:spacing w:after="0" w:line="240" w:lineRule="auto"/>
        <w:jc w:val="both"/>
        <w:textAlignment w:val="baseline"/>
        <w:rPr>
          <w:rStyle w:val="normaltextrun"/>
          <w:rFonts w:ascii="Times New Roman" w:eastAsia="Times New Roman" w:hAnsi="Times New Roman" w:cs="Times New Roman"/>
          <w:kern w:val="0"/>
          <w:sz w:val="24"/>
          <w:szCs w:val="24"/>
          <w:lang w:eastAsia="et-EE"/>
          <w14:ligatures w14:val="none"/>
        </w:rPr>
      </w:pPr>
      <w:r w:rsidRPr="00CA1DEC">
        <w:rPr>
          <w:rStyle w:val="normaltextrun"/>
          <w:rFonts w:ascii="Times New Roman" w:eastAsia="Times New Roman" w:hAnsi="Times New Roman" w:cs="Times New Roman"/>
          <w:b/>
          <w:bCs/>
          <w:kern w:val="0"/>
          <w:sz w:val="24"/>
          <w:szCs w:val="24"/>
          <w:lang w:eastAsia="et-EE"/>
          <w14:ligatures w14:val="none"/>
        </w:rPr>
        <w:t>Punktiga </w:t>
      </w:r>
      <w:r w:rsidR="00CC22B3" w:rsidRPr="00CA1DEC">
        <w:rPr>
          <w:rStyle w:val="normaltextrun"/>
          <w:rFonts w:ascii="Times New Roman" w:eastAsia="Times New Roman" w:hAnsi="Times New Roman" w:cs="Times New Roman"/>
          <w:b/>
          <w:bCs/>
          <w:kern w:val="0"/>
          <w:sz w:val="24"/>
          <w:szCs w:val="24"/>
          <w:lang w:eastAsia="et-EE"/>
          <w14:ligatures w14:val="none"/>
        </w:rPr>
        <w:t>1</w:t>
      </w:r>
      <w:r w:rsidR="005A1606" w:rsidRPr="00CA1DEC">
        <w:rPr>
          <w:rStyle w:val="normaltextrun"/>
          <w:rFonts w:ascii="Times New Roman" w:eastAsia="Times New Roman" w:hAnsi="Times New Roman" w:cs="Times New Roman"/>
          <w:b/>
          <w:bCs/>
          <w:kern w:val="0"/>
          <w:sz w:val="24"/>
          <w:szCs w:val="24"/>
          <w:lang w:eastAsia="et-EE"/>
          <w14:ligatures w14:val="none"/>
        </w:rPr>
        <w:t>3</w:t>
      </w:r>
      <w:r w:rsidRPr="00CA1DEC">
        <w:rPr>
          <w:rStyle w:val="normaltextrun"/>
          <w:rFonts w:ascii="Times New Roman" w:eastAsia="Times New Roman" w:hAnsi="Times New Roman" w:cs="Times New Roman"/>
          <w:kern w:val="0"/>
          <w:sz w:val="24"/>
          <w:szCs w:val="24"/>
          <w:lang w:eastAsia="et-EE"/>
          <w14:ligatures w14:val="none"/>
        </w:rPr>
        <w:t xml:space="preserve"> </w:t>
      </w:r>
      <w:r w:rsidR="00AD4273" w:rsidRPr="00CA1DEC">
        <w:rPr>
          <w:rStyle w:val="normaltextrun"/>
          <w:rFonts w:ascii="Times New Roman" w:eastAsia="Times New Roman" w:hAnsi="Times New Roman" w:cs="Times New Roman"/>
          <w:kern w:val="0"/>
          <w:sz w:val="24"/>
          <w:szCs w:val="24"/>
          <w:lang w:eastAsia="et-EE"/>
          <w14:ligatures w14:val="none"/>
        </w:rPr>
        <w:t>täiendata</w:t>
      </w:r>
      <w:r w:rsidR="005B237E" w:rsidRPr="00CA1DEC">
        <w:rPr>
          <w:rStyle w:val="normaltextrun"/>
          <w:rFonts w:ascii="Times New Roman" w:eastAsia="Times New Roman" w:hAnsi="Times New Roman" w:cs="Times New Roman"/>
          <w:kern w:val="0"/>
          <w:sz w:val="24"/>
          <w:szCs w:val="24"/>
          <w:lang w:eastAsia="et-EE"/>
          <w14:ligatures w14:val="none"/>
        </w:rPr>
        <w:t xml:space="preserve">kse metsaseaduse 2. peatükki </w:t>
      </w:r>
      <w:r w:rsidR="001F0C89" w:rsidRPr="00CA1DEC">
        <w:rPr>
          <w:rStyle w:val="normaltextrun"/>
          <w:rFonts w:ascii="Times New Roman" w:eastAsia="Times New Roman" w:hAnsi="Times New Roman" w:cs="Times New Roman"/>
          <w:kern w:val="0"/>
          <w:sz w:val="24"/>
          <w:szCs w:val="24"/>
          <w:lang w:eastAsia="et-EE"/>
          <w14:ligatures w14:val="none"/>
        </w:rPr>
        <w:t>§</w:t>
      </w:r>
      <w:r w:rsidR="00AD4273" w:rsidRPr="00CA1DEC">
        <w:rPr>
          <w:rStyle w:val="normaltextrun"/>
          <w:rFonts w:ascii="Times New Roman" w:eastAsia="Times New Roman" w:hAnsi="Times New Roman" w:cs="Times New Roman"/>
          <w:kern w:val="0"/>
          <w:sz w:val="24"/>
          <w:szCs w:val="24"/>
          <w:lang w:eastAsia="et-EE"/>
          <w14:ligatures w14:val="none"/>
        </w:rPr>
        <w:t>-ga</w:t>
      </w:r>
      <w:r w:rsidR="001F0C89" w:rsidRPr="00CA1DEC">
        <w:rPr>
          <w:rStyle w:val="normaltextrun"/>
          <w:rFonts w:ascii="Times New Roman" w:eastAsia="Times New Roman" w:hAnsi="Times New Roman" w:cs="Times New Roman"/>
          <w:kern w:val="0"/>
          <w:sz w:val="24"/>
          <w:szCs w:val="24"/>
          <w:lang w:eastAsia="et-EE"/>
          <w14:ligatures w14:val="none"/>
        </w:rPr>
        <w:t xml:space="preserve"> 10¹</w:t>
      </w:r>
      <w:r w:rsidR="005B237E" w:rsidRPr="00CA1DEC">
        <w:rPr>
          <w:rStyle w:val="normaltextrun"/>
          <w:rFonts w:ascii="Times New Roman" w:eastAsia="Times New Roman" w:hAnsi="Times New Roman" w:cs="Times New Roman"/>
          <w:kern w:val="0"/>
          <w:sz w:val="24"/>
          <w:szCs w:val="24"/>
          <w:lang w:eastAsia="et-EE"/>
          <w14:ligatures w14:val="none"/>
        </w:rPr>
        <w:t xml:space="preserve">, millega reguleeritakse </w:t>
      </w:r>
      <w:r w:rsidR="004E639A" w:rsidRPr="00CA1DEC">
        <w:rPr>
          <w:rStyle w:val="normaltextrun"/>
          <w:rFonts w:ascii="Times New Roman" w:eastAsia="Times New Roman" w:hAnsi="Times New Roman" w:cs="Times New Roman"/>
          <w:kern w:val="0"/>
          <w:sz w:val="24"/>
          <w:szCs w:val="24"/>
          <w:lang w:eastAsia="et-EE"/>
          <w14:ligatures w14:val="none"/>
        </w:rPr>
        <w:t xml:space="preserve">metsandusalase </w:t>
      </w:r>
      <w:r w:rsidR="00811150" w:rsidRPr="00CA1DEC">
        <w:rPr>
          <w:rStyle w:val="normaltextrun"/>
          <w:rFonts w:ascii="Times New Roman" w:eastAsia="Times New Roman" w:hAnsi="Times New Roman" w:cs="Times New Roman"/>
          <w:kern w:val="0"/>
          <w:sz w:val="24"/>
          <w:szCs w:val="24"/>
          <w:lang w:eastAsia="et-EE"/>
          <w14:ligatures w14:val="none"/>
        </w:rPr>
        <w:t>teadus</w:t>
      </w:r>
      <w:r w:rsidR="005B237E" w:rsidRPr="00CA1DEC">
        <w:rPr>
          <w:rStyle w:val="normaltextrun"/>
          <w:rFonts w:ascii="Times New Roman" w:eastAsia="Times New Roman" w:hAnsi="Times New Roman" w:cs="Times New Roman"/>
          <w:kern w:val="0"/>
          <w:sz w:val="24"/>
          <w:szCs w:val="24"/>
          <w:lang w:eastAsia="et-EE"/>
          <w14:ligatures w14:val="none"/>
        </w:rPr>
        <w:t>-</w:t>
      </w:r>
      <w:r w:rsidR="00811150" w:rsidRPr="00CA1DEC">
        <w:rPr>
          <w:rStyle w:val="normaltextrun"/>
          <w:rFonts w:ascii="Times New Roman" w:eastAsia="Times New Roman" w:hAnsi="Times New Roman" w:cs="Times New Roman"/>
          <w:kern w:val="0"/>
          <w:sz w:val="24"/>
          <w:szCs w:val="24"/>
          <w:lang w:eastAsia="et-EE"/>
          <w14:ligatures w14:val="none"/>
        </w:rPr>
        <w:t xml:space="preserve"> ja arendus</w:t>
      </w:r>
      <w:r w:rsidR="005B237E" w:rsidRPr="00CA1DEC">
        <w:rPr>
          <w:rStyle w:val="normaltextrun"/>
          <w:rFonts w:ascii="Times New Roman" w:eastAsia="Times New Roman" w:hAnsi="Times New Roman" w:cs="Times New Roman"/>
          <w:kern w:val="0"/>
          <w:sz w:val="24"/>
          <w:szCs w:val="24"/>
          <w:lang w:eastAsia="et-EE"/>
          <w14:ligatures w14:val="none"/>
        </w:rPr>
        <w:t>tegevus</w:t>
      </w:r>
      <w:r w:rsidR="00B12343" w:rsidRPr="00CA1DEC">
        <w:rPr>
          <w:rStyle w:val="normaltextrun"/>
          <w:rFonts w:ascii="Times New Roman" w:eastAsia="Times New Roman" w:hAnsi="Times New Roman" w:cs="Times New Roman"/>
          <w:kern w:val="0"/>
          <w:sz w:val="24"/>
          <w:szCs w:val="24"/>
          <w:lang w:eastAsia="et-EE"/>
          <w14:ligatures w14:val="none"/>
        </w:rPr>
        <w:t>e</w:t>
      </w:r>
      <w:r w:rsidR="00811150" w:rsidRPr="00CA1DEC">
        <w:rPr>
          <w:rStyle w:val="normaltextrun"/>
          <w:rFonts w:ascii="Times New Roman" w:eastAsia="Times New Roman" w:hAnsi="Times New Roman" w:cs="Times New Roman"/>
          <w:kern w:val="0"/>
          <w:sz w:val="24"/>
          <w:szCs w:val="24"/>
          <w:lang w:eastAsia="et-EE"/>
          <w14:ligatures w14:val="none"/>
        </w:rPr>
        <w:t xml:space="preserve"> (edaspidi </w:t>
      </w:r>
      <w:r w:rsidR="00811150" w:rsidRPr="00CA1DEC">
        <w:rPr>
          <w:rStyle w:val="normaltextrun"/>
          <w:rFonts w:ascii="Times New Roman" w:eastAsia="Times New Roman" w:hAnsi="Times New Roman" w:cs="Times New Roman"/>
          <w:i/>
          <w:iCs/>
          <w:kern w:val="0"/>
          <w:sz w:val="24"/>
          <w:szCs w:val="24"/>
          <w:lang w:eastAsia="et-EE"/>
          <w14:ligatures w14:val="none"/>
        </w:rPr>
        <w:t>TA-tegevus</w:t>
      </w:r>
      <w:r w:rsidR="00811150" w:rsidRPr="00CA1DEC">
        <w:rPr>
          <w:rStyle w:val="normaltextrun"/>
          <w:rFonts w:ascii="Times New Roman" w:eastAsia="Times New Roman" w:hAnsi="Times New Roman" w:cs="Times New Roman"/>
          <w:kern w:val="0"/>
          <w:sz w:val="24"/>
          <w:szCs w:val="24"/>
          <w:lang w:eastAsia="et-EE"/>
          <w14:ligatures w14:val="none"/>
        </w:rPr>
        <w:t>)</w:t>
      </w:r>
      <w:r w:rsidR="00F4689E" w:rsidRPr="00CA1DEC">
        <w:rPr>
          <w:rStyle w:val="normaltextrun"/>
          <w:rFonts w:ascii="Times New Roman" w:eastAsia="Times New Roman" w:hAnsi="Times New Roman" w:cs="Times New Roman"/>
          <w:kern w:val="0"/>
          <w:sz w:val="24"/>
          <w:szCs w:val="24"/>
          <w:lang w:eastAsia="et-EE"/>
          <w14:ligatures w14:val="none"/>
        </w:rPr>
        <w:t xml:space="preserve"> tegemist juhul, kui </w:t>
      </w:r>
      <w:r w:rsidR="007216A3" w:rsidRPr="00CA1DEC">
        <w:rPr>
          <w:rStyle w:val="normaltextrun"/>
          <w:rFonts w:ascii="Times New Roman" w:eastAsia="Times New Roman" w:hAnsi="Times New Roman" w:cs="Times New Roman"/>
          <w:kern w:val="0"/>
          <w:sz w:val="24"/>
          <w:szCs w:val="24"/>
          <w:lang w:eastAsia="et-EE"/>
          <w14:ligatures w14:val="none"/>
        </w:rPr>
        <w:t xml:space="preserve">on põhjendatud vajadus kalduda kõrvale </w:t>
      </w:r>
      <w:r w:rsidR="00F4689E" w:rsidRPr="00CA1DEC">
        <w:rPr>
          <w:rStyle w:val="normaltextrun"/>
          <w:rFonts w:ascii="Times New Roman" w:eastAsia="Times New Roman" w:hAnsi="Times New Roman" w:cs="Times New Roman"/>
          <w:kern w:val="0"/>
          <w:sz w:val="24"/>
          <w:szCs w:val="24"/>
          <w:lang w:eastAsia="et-EE"/>
          <w14:ligatures w14:val="none"/>
        </w:rPr>
        <w:t xml:space="preserve"> metsaseadus</w:t>
      </w:r>
      <w:r w:rsidR="000B103D" w:rsidRPr="00CA1DEC">
        <w:rPr>
          <w:rStyle w:val="normaltextrun"/>
          <w:rFonts w:ascii="Times New Roman" w:eastAsia="Times New Roman" w:hAnsi="Times New Roman" w:cs="Times New Roman"/>
          <w:kern w:val="0"/>
          <w:sz w:val="24"/>
          <w:szCs w:val="24"/>
          <w:lang w:eastAsia="et-EE"/>
          <w14:ligatures w14:val="none"/>
        </w:rPr>
        <w:t>es</w:t>
      </w:r>
      <w:r w:rsidR="007216A3" w:rsidRPr="00CA1DEC">
        <w:rPr>
          <w:rStyle w:val="normaltextrun"/>
          <w:rFonts w:ascii="Times New Roman" w:eastAsia="Times New Roman" w:hAnsi="Times New Roman" w:cs="Times New Roman"/>
          <w:kern w:val="0"/>
          <w:sz w:val="24"/>
          <w:szCs w:val="24"/>
          <w:lang w:eastAsia="et-EE"/>
          <w14:ligatures w14:val="none"/>
        </w:rPr>
        <w:t xml:space="preserve"> sätestatust</w:t>
      </w:r>
      <w:del w:id="23" w:author="Markus Ühtigi" w:date="2024-09-05T10:24:00Z">
        <w:r w:rsidR="000B103D" w:rsidRPr="00CA1DEC" w:rsidDel="003617A9">
          <w:rPr>
            <w:rStyle w:val="normaltextrun"/>
            <w:rFonts w:ascii="Times New Roman" w:eastAsia="Times New Roman" w:hAnsi="Times New Roman" w:cs="Times New Roman"/>
            <w:kern w:val="0"/>
            <w:sz w:val="24"/>
            <w:szCs w:val="24"/>
            <w:lang w:eastAsia="et-EE"/>
            <w14:ligatures w14:val="none"/>
          </w:rPr>
          <w:delText xml:space="preserve"> </w:delText>
        </w:r>
      </w:del>
      <w:r w:rsidR="005B237E" w:rsidRPr="00CA1DEC">
        <w:rPr>
          <w:rStyle w:val="normaltextrun"/>
          <w:rFonts w:ascii="Times New Roman" w:eastAsia="Times New Roman" w:hAnsi="Times New Roman" w:cs="Times New Roman"/>
          <w:kern w:val="0"/>
          <w:sz w:val="24"/>
          <w:szCs w:val="24"/>
          <w:lang w:eastAsia="et-EE"/>
          <w14:ligatures w14:val="none"/>
        </w:rPr>
        <w:t>.</w:t>
      </w:r>
      <w:r w:rsidR="0018456B" w:rsidRPr="00CA1DEC">
        <w:rPr>
          <w:rStyle w:val="normaltextrun"/>
          <w:rFonts w:ascii="Times New Roman" w:eastAsia="Times New Roman" w:hAnsi="Times New Roman" w:cs="Times New Roman"/>
          <w:kern w:val="0"/>
          <w:sz w:val="24"/>
          <w:szCs w:val="24"/>
          <w:lang w:eastAsia="et-EE"/>
          <w14:ligatures w14:val="none"/>
        </w:rPr>
        <w:t xml:space="preserve"> TA-tegevuse läbiviimisesse peab olema hõlmatud teadus- ja arendusasutus </w:t>
      </w:r>
      <w:ins w:id="24" w:author="Markus Ühtigi" w:date="2024-09-05T10:25:00Z">
        <w:r w:rsidR="003617A9">
          <w:rPr>
            <w:rStyle w:val="normaltextrun"/>
            <w:rFonts w:ascii="Times New Roman" w:eastAsia="Times New Roman" w:hAnsi="Times New Roman" w:cs="Times New Roman"/>
            <w:kern w:val="0"/>
            <w:sz w:val="24"/>
            <w:szCs w:val="24"/>
            <w:lang w:eastAsia="et-EE"/>
            <w14:ligatures w14:val="none"/>
          </w:rPr>
          <w:t>t</w:t>
        </w:r>
      </w:ins>
      <w:del w:id="25" w:author="Markus Ühtigi" w:date="2024-09-05T10:25:00Z">
        <w:r w:rsidR="0018456B" w:rsidRPr="00CA1DEC" w:rsidDel="003617A9">
          <w:rPr>
            <w:rStyle w:val="normaltextrun"/>
            <w:rFonts w:ascii="Times New Roman" w:eastAsia="Times New Roman" w:hAnsi="Times New Roman" w:cs="Times New Roman"/>
            <w:kern w:val="0"/>
            <w:sz w:val="24"/>
            <w:szCs w:val="24"/>
            <w:lang w:eastAsia="et-EE"/>
            <w14:ligatures w14:val="none"/>
          </w:rPr>
          <w:delText>T</w:delText>
        </w:r>
      </w:del>
      <w:r w:rsidR="0018456B" w:rsidRPr="00CA1DEC">
        <w:rPr>
          <w:rStyle w:val="normaltextrun"/>
          <w:rFonts w:ascii="Times New Roman" w:eastAsia="Times New Roman" w:hAnsi="Times New Roman" w:cs="Times New Roman"/>
          <w:kern w:val="0"/>
          <w:sz w:val="24"/>
          <w:szCs w:val="24"/>
          <w:lang w:eastAsia="et-EE"/>
          <w14:ligatures w14:val="none"/>
        </w:rPr>
        <w:t xml:space="preserve">eadus- ja arendustegevuse korralduse seaduse </w:t>
      </w:r>
      <w:r w:rsidR="0019302E" w:rsidRPr="00CA1DEC">
        <w:rPr>
          <w:rStyle w:val="normaltextrun"/>
          <w:rFonts w:ascii="Times New Roman" w:eastAsia="Times New Roman" w:hAnsi="Times New Roman" w:cs="Times New Roman"/>
          <w:kern w:val="0"/>
          <w:sz w:val="24"/>
          <w:szCs w:val="24"/>
          <w:lang w:eastAsia="et-EE"/>
          <w14:ligatures w14:val="none"/>
        </w:rPr>
        <w:t>tähenduses</w:t>
      </w:r>
      <w:r w:rsidR="0018456B" w:rsidRPr="00CA1DEC">
        <w:rPr>
          <w:rStyle w:val="normaltextrun"/>
          <w:rFonts w:ascii="Times New Roman" w:eastAsia="Times New Roman" w:hAnsi="Times New Roman" w:cs="Times New Roman"/>
          <w:kern w:val="0"/>
          <w:sz w:val="24"/>
          <w:szCs w:val="24"/>
          <w:lang w:eastAsia="et-EE"/>
          <w14:ligatures w14:val="none"/>
        </w:rPr>
        <w:t>.</w:t>
      </w:r>
      <w:r w:rsidR="00BE5E18" w:rsidRPr="00CA1DEC">
        <w:rPr>
          <w:rStyle w:val="normaltextrun"/>
          <w:rFonts w:ascii="Times New Roman" w:eastAsia="Times New Roman" w:hAnsi="Times New Roman" w:cs="Times New Roman"/>
          <w:kern w:val="0"/>
          <w:sz w:val="24"/>
          <w:szCs w:val="24"/>
          <w:lang w:eastAsia="et-EE"/>
          <w14:ligatures w14:val="none"/>
        </w:rPr>
        <w:t xml:space="preserve"> Kui TA-tegevuseks on vajalik katsetada erinevaid metsamajanduslikke või muid </w:t>
      </w:r>
      <w:r w:rsidR="008C13F4" w:rsidRPr="00CA1DEC">
        <w:rPr>
          <w:rStyle w:val="normaltextrun"/>
          <w:rFonts w:ascii="Times New Roman" w:eastAsia="Times New Roman" w:hAnsi="Times New Roman" w:cs="Times New Roman"/>
          <w:kern w:val="0"/>
          <w:sz w:val="24"/>
          <w:szCs w:val="24"/>
          <w:lang w:eastAsia="et-EE"/>
          <w14:ligatures w14:val="none"/>
        </w:rPr>
        <w:t>võtteid</w:t>
      </w:r>
      <w:r w:rsidR="00BE5E18" w:rsidRPr="00CA1DEC">
        <w:rPr>
          <w:rStyle w:val="normaltextrun"/>
          <w:rFonts w:ascii="Times New Roman" w:eastAsia="Times New Roman" w:hAnsi="Times New Roman" w:cs="Times New Roman"/>
          <w:kern w:val="0"/>
          <w:sz w:val="24"/>
          <w:szCs w:val="24"/>
          <w:lang w:eastAsia="et-EE"/>
          <w14:ligatures w14:val="none"/>
        </w:rPr>
        <w:t xml:space="preserve">, mis erinevad metsaseaduses </w:t>
      </w:r>
      <w:r w:rsidR="008C13F4" w:rsidRPr="00CA1DEC">
        <w:rPr>
          <w:rStyle w:val="normaltextrun"/>
          <w:rFonts w:ascii="Times New Roman" w:eastAsia="Times New Roman" w:hAnsi="Times New Roman" w:cs="Times New Roman"/>
          <w:kern w:val="0"/>
          <w:sz w:val="24"/>
          <w:szCs w:val="24"/>
          <w:lang w:eastAsia="et-EE"/>
          <w14:ligatures w14:val="none"/>
        </w:rPr>
        <w:t xml:space="preserve">metsa majandamise kohta </w:t>
      </w:r>
      <w:r w:rsidR="00BE5E18" w:rsidRPr="00CA1DEC">
        <w:rPr>
          <w:rStyle w:val="normaltextrun"/>
          <w:rFonts w:ascii="Times New Roman" w:eastAsia="Times New Roman" w:hAnsi="Times New Roman" w:cs="Times New Roman"/>
          <w:kern w:val="0"/>
          <w:sz w:val="24"/>
          <w:szCs w:val="24"/>
          <w:lang w:eastAsia="et-EE"/>
          <w14:ligatures w14:val="none"/>
        </w:rPr>
        <w:t xml:space="preserve">sätestatud tingimustest, tuleb </w:t>
      </w:r>
      <w:r w:rsidR="008C13F4" w:rsidRPr="00CA1DEC">
        <w:rPr>
          <w:rStyle w:val="normaltextrun"/>
          <w:rFonts w:ascii="Times New Roman" w:eastAsia="Times New Roman" w:hAnsi="Times New Roman" w:cs="Times New Roman"/>
          <w:kern w:val="0"/>
          <w:sz w:val="24"/>
          <w:szCs w:val="24"/>
          <w:lang w:eastAsia="et-EE"/>
          <w14:ligatures w14:val="none"/>
        </w:rPr>
        <w:t>uuritava ala</w:t>
      </w:r>
      <w:r w:rsidR="00BE5E18" w:rsidRPr="00CA1DEC">
        <w:rPr>
          <w:rStyle w:val="normaltextrun"/>
          <w:rFonts w:ascii="Times New Roman" w:eastAsia="Times New Roman" w:hAnsi="Times New Roman" w:cs="Times New Roman"/>
          <w:kern w:val="0"/>
          <w:sz w:val="24"/>
          <w:szCs w:val="24"/>
          <w:lang w:eastAsia="et-EE"/>
          <w14:ligatures w14:val="none"/>
        </w:rPr>
        <w:t xml:space="preserve"> kohta esitada </w:t>
      </w:r>
      <w:r w:rsidR="002870D2" w:rsidRPr="00CA1DEC">
        <w:rPr>
          <w:rStyle w:val="normaltextrun"/>
          <w:rFonts w:ascii="Times New Roman" w:eastAsia="Times New Roman" w:hAnsi="Times New Roman" w:cs="Times New Roman"/>
          <w:kern w:val="0"/>
          <w:sz w:val="24"/>
          <w:szCs w:val="24"/>
          <w:lang w:eastAsia="et-EE"/>
          <w14:ligatures w14:val="none"/>
        </w:rPr>
        <w:t xml:space="preserve">teadus- ja arendusasutusel </w:t>
      </w:r>
      <w:r w:rsidR="00BE5E18" w:rsidRPr="00CA1DEC">
        <w:rPr>
          <w:rStyle w:val="normaltextrun"/>
          <w:rFonts w:ascii="Times New Roman" w:eastAsia="Times New Roman" w:hAnsi="Times New Roman" w:cs="Times New Roman"/>
          <w:kern w:val="0"/>
          <w:sz w:val="24"/>
          <w:szCs w:val="24"/>
          <w:lang w:eastAsia="et-EE"/>
          <w14:ligatures w14:val="none"/>
        </w:rPr>
        <w:t xml:space="preserve">Keskkonnaametile </w:t>
      </w:r>
      <w:r w:rsidR="007216A3" w:rsidRPr="00CA1DEC">
        <w:rPr>
          <w:rStyle w:val="normaltextrun"/>
          <w:rFonts w:ascii="Times New Roman" w:eastAsia="Times New Roman" w:hAnsi="Times New Roman" w:cs="Times New Roman"/>
          <w:kern w:val="0"/>
          <w:sz w:val="24"/>
          <w:szCs w:val="24"/>
          <w:lang w:eastAsia="et-EE"/>
          <w14:ligatures w14:val="none"/>
        </w:rPr>
        <w:t>taotlus</w:t>
      </w:r>
      <w:r w:rsidR="00BE5E18" w:rsidRPr="00CA1DEC">
        <w:rPr>
          <w:rStyle w:val="normaltextrun"/>
          <w:rFonts w:ascii="Times New Roman" w:eastAsia="Times New Roman" w:hAnsi="Times New Roman" w:cs="Times New Roman"/>
          <w:kern w:val="0"/>
          <w:sz w:val="24"/>
          <w:szCs w:val="24"/>
          <w:lang w:eastAsia="et-EE"/>
          <w14:ligatures w14:val="none"/>
        </w:rPr>
        <w:t xml:space="preserve"> erisuse rakendamiseks. </w:t>
      </w:r>
      <w:r w:rsidR="007216A3" w:rsidRPr="00CA1DEC">
        <w:rPr>
          <w:rStyle w:val="normaltextrun"/>
          <w:rFonts w:ascii="Times New Roman" w:eastAsia="Times New Roman" w:hAnsi="Times New Roman" w:cs="Times New Roman"/>
          <w:kern w:val="0"/>
          <w:sz w:val="24"/>
          <w:szCs w:val="24"/>
          <w:lang w:eastAsia="et-EE"/>
          <w14:ligatures w14:val="none"/>
        </w:rPr>
        <w:t>Taotlus</w:t>
      </w:r>
      <w:r w:rsidR="00BE5E18" w:rsidRPr="00CA1DEC">
        <w:rPr>
          <w:rStyle w:val="normaltextrun"/>
          <w:rFonts w:ascii="Times New Roman" w:eastAsia="Times New Roman" w:hAnsi="Times New Roman" w:cs="Times New Roman"/>
          <w:kern w:val="0"/>
          <w:sz w:val="24"/>
          <w:szCs w:val="24"/>
          <w:lang w:eastAsia="et-EE"/>
          <w14:ligatures w14:val="none"/>
        </w:rPr>
        <w:t xml:space="preserve"> sisaldab töö eesmärgi kirjeldust, erisuste rakendamise põhjendust, planeeritavate tegevuste kirjeldamist ja töö läbiviimise metoodikat, TA-tegevuste algus- ja lõppkuupäeva ning uuritavate alade täpseid asukohti. Laiemad erisused TA-tegevuseks </w:t>
      </w:r>
      <w:r w:rsidR="006F5BA8" w:rsidRPr="00CA1DEC">
        <w:rPr>
          <w:rStyle w:val="normaltextrun"/>
          <w:rFonts w:ascii="Times New Roman" w:eastAsia="Times New Roman" w:hAnsi="Times New Roman" w:cs="Times New Roman"/>
          <w:kern w:val="0"/>
          <w:sz w:val="24"/>
          <w:szCs w:val="24"/>
          <w:lang w:eastAsia="et-EE"/>
          <w14:ligatures w14:val="none"/>
        </w:rPr>
        <w:t xml:space="preserve">on </w:t>
      </w:r>
      <w:r w:rsidR="006F5BA8" w:rsidRPr="00CA1DEC">
        <w:rPr>
          <w:rStyle w:val="normaltextrun"/>
          <w:rFonts w:ascii="Times New Roman" w:eastAsia="Times New Roman" w:hAnsi="Times New Roman" w:cs="Times New Roman"/>
          <w:kern w:val="0"/>
          <w:sz w:val="24"/>
          <w:szCs w:val="24"/>
          <w:lang w:eastAsia="et-EE"/>
          <w14:ligatures w14:val="none"/>
        </w:rPr>
        <w:lastRenderedPageBreak/>
        <w:t xml:space="preserve">võimalik sätestada </w:t>
      </w:r>
      <w:r w:rsidR="00BE5E18" w:rsidRPr="00CA1DEC">
        <w:rPr>
          <w:rStyle w:val="normaltextrun"/>
          <w:rFonts w:ascii="Times New Roman" w:eastAsia="Times New Roman" w:hAnsi="Times New Roman" w:cs="Times New Roman"/>
          <w:kern w:val="0"/>
          <w:sz w:val="24"/>
          <w:szCs w:val="24"/>
          <w:lang w:eastAsia="et-EE"/>
          <w14:ligatures w14:val="none"/>
        </w:rPr>
        <w:t xml:space="preserve">ka </w:t>
      </w:r>
      <w:r w:rsidR="006F5BA8" w:rsidRPr="00CA1DEC">
        <w:rPr>
          <w:rStyle w:val="normaltextrun"/>
          <w:rFonts w:ascii="Times New Roman" w:eastAsia="Times New Roman" w:hAnsi="Times New Roman" w:cs="Times New Roman"/>
          <w:kern w:val="0"/>
          <w:sz w:val="24"/>
          <w:szCs w:val="24"/>
          <w:lang w:eastAsia="et-EE"/>
          <w14:ligatures w14:val="none"/>
        </w:rPr>
        <w:t>metsa majandamise eeskirjaga.</w:t>
      </w:r>
      <w:r w:rsidR="009E6474" w:rsidRPr="00CA1DEC">
        <w:rPr>
          <w:rStyle w:val="normaltextrun"/>
          <w:rFonts w:ascii="Times New Roman" w:eastAsia="Times New Roman" w:hAnsi="Times New Roman" w:cs="Times New Roman"/>
          <w:kern w:val="0"/>
          <w:sz w:val="24"/>
          <w:szCs w:val="24"/>
          <w:lang w:eastAsia="et-EE"/>
          <w14:ligatures w14:val="none"/>
        </w:rPr>
        <w:t xml:space="preserve"> </w:t>
      </w:r>
      <w:r w:rsidR="00BE5E18" w:rsidRPr="00CA1DEC">
        <w:rPr>
          <w:rStyle w:val="normaltextrun"/>
          <w:rFonts w:ascii="Times New Roman" w:eastAsia="Times New Roman" w:hAnsi="Times New Roman" w:cs="Times New Roman"/>
          <w:kern w:val="0"/>
          <w:sz w:val="24"/>
          <w:szCs w:val="24"/>
          <w:lang w:eastAsia="et-EE"/>
          <w14:ligatures w14:val="none"/>
        </w:rPr>
        <w:t>L</w:t>
      </w:r>
      <w:r w:rsidR="009E6474" w:rsidRPr="00CA1DEC">
        <w:rPr>
          <w:rStyle w:val="normaltextrun"/>
          <w:rFonts w:ascii="Times New Roman" w:eastAsia="Times New Roman" w:hAnsi="Times New Roman" w:cs="Times New Roman"/>
          <w:kern w:val="0"/>
          <w:sz w:val="24"/>
          <w:szCs w:val="24"/>
          <w:lang w:eastAsia="et-EE"/>
          <w14:ligatures w14:val="none"/>
        </w:rPr>
        <w:t>ähenemine</w:t>
      </w:r>
      <w:r w:rsidR="00552531" w:rsidRPr="00CA1DEC">
        <w:rPr>
          <w:rStyle w:val="normaltextrun"/>
          <w:rFonts w:ascii="Times New Roman" w:eastAsia="Times New Roman" w:hAnsi="Times New Roman" w:cs="Times New Roman"/>
          <w:kern w:val="0"/>
          <w:sz w:val="24"/>
          <w:szCs w:val="24"/>
          <w:lang w:eastAsia="et-EE"/>
          <w14:ligatures w14:val="none"/>
        </w:rPr>
        <w:t xml:space="preserve"> annab</w:t>
      </w:r>
      <w:r w:rsidR="009E6474" w:rsidRPr="00CA1DEC">
        <w:rPr>
          <w:rStyle w:val="normaltextrun"/>
          <w:rFonts w:ascii="Times New Roman" w:eastAsia="Times New Roman" w:hAnsi="Times New Roman" w:cs="Times New Roman"/>
          <w:kern w:val="0"/>
          <w:sz w:val="24"/>
          <w:szCs w:val="24"/>
          <w:lang w:eastAsia="et-EE"/>
          <w14:ligatures w14:val="none"/>
        </w:rPr>
        <w:t xml:space="preserve"> võimaluse erasektoril TA-tegevuseks lihtsamalt investeeringuid teha, </w:t>
      </w:r>
      <w:commentRangeStart w:id="26"/>
      <w:r w:rsidR="009E6474" w:rsidRPr="00CA1DEC">
        <w:rPr>
          <w:rStyle w:val="normaltextrun"/>
          <w:rFonts w:ascii="Times New Roman" w:eastAsia="Times New Roman" w:hAnsi="Times New Roman" w:cs="Times New Roman"/>
          <w:kern w:val="0"/>
          <w:sz w:val="24"/>
          <w:szCs w:val="24"/>
          <w:lang w:eastAsia="et-EE"/>
          <w14:ligatures w14:val="none"/>
        </w:rPr>
        <w:t>mis on üks riigiüleseid eesmärke „Eesti 2035“ kohaselt</w:t>
      </w:r>
      <w:commentRangeEnd w:id="26"/>
      <w:r w:rsidR="003617A9">
        <w:rPr>
          <w:rStyle w:val="Kommentaariviide"/>
        </w:rPr>
        <w:commentReference w:id="26"/>
      </w:r>
      <w:r w:rsidR="009E6474" w:rsidRPr="00CA1DEC">
        <w:rPr>
          <w:rStyle w:val="normaltextrun"/>
          <w:rFonts w:ascii="Times New Roman" w:eastAsia="Times New Roman" w:hAnsi="Times New Roman" w:cs="Times New Roman"/>
          <w:kern w:val="0"/>
          <w:sz w:val="24"/>
          <w:szCs w:val="24"/>
          <w:lang w:eastAsia="et-EE"/>
          <w14:ligatures w14:val="none"/>
        </w:rPr>
        <w:t>.</w:t>
      </w:r>
    </w:p>
    <w:p w14:paraId="2ECE51E6" w14:textId="629171BB" w:rsidR="006F5BA8" w:rsidRPr="00CA1DEC" w:rsidRDefault="006F5BA8" w:rsidP="009E6474">
      <w:pPr>
        <w:spacing w:after="0" w:line="240" w:lineRule="auto"/>
        <w:jc w:val="both"/>
        <w:textAlignment w:val="baseline"/>
        <w:rPr>
          <w:rStyle w:val="normaltextrun"/>
          <w:rFonts w:ascii="Times New Roman" w:eastAsia="Times New Roman" w:hAnsi="Times New Roman" w:cs="Times New Roman"/>
          <w:kern w:val="0"/>
          <w:sz w:val="24"/>
          <w:szCs w:val="24"/>
          <w:lang w:eastAsia="et-EE"/>
          <w14:ligatures w14:val="none"/>
        </w:rPr>
      </w:pPr>
    </w:p>
    <w:p w14:paraId="466F2EE5" w14:textId="30F7B223" w:rsidR="007216A3" w:rsidRPr="00CA1DEC" w:rsidRDefault="007216A3" w:rsidP="009E6474">
      <w:pPr>
        <w:spacing w:after="0" w:line="240" w:lineRule="auto"/>
        <w:jc w:val="both"/>
        <w:textAlignment w:val="baseline"/>
        <w:rPr>
          <w:rStyle w:val="normaltextrun"/>
          <w:rFonts w:ascii="Times New Roman" w:eastAsia="Times New Roman" w:hAnsi="Times New Roman" w:cs="Times New Roman"/>
          <w:kern w:val="0"/>
          <w:sz w:val="24"/>
          <w:szCs w:val="24"/>
          <w:lang w:eastAsia="et-EE"/>
          <w14:ligatures w14:val="none"/>
        </w:rPr>
      </w:pPr>
      <w:r w:rsidRPr="00CA1DEC">
        <w:rPr>
          <w:rStyle w:val="normaltextrun"/>
          <w:rFonts w:ascii="Times New Roman" w:eastAsia="Times New Roman" w:hAnsi="Times New Roman" w:cs="Times New Roman"/>
          <w:kern w:val="0"/>
          <w:sz w:val="24"/>
          <w:szCs w:val="24"/>
          <w:lang w:eastAsia="et-EE"/>
          <w14:ligatures w14:val="none"/>
        </w:rPr>
        <w:t>Põhjendatud juhtudel on Keskkonnaametil õigus taotluses kirjeldatud tegevusteks loa andmisest keelduda. Eelkõige siis, kui taotlusest ei selgu töö tegemise eesmärk, erisuste rakendamine ei ole põhjendatud või on põhjendatud kahtlus, et taotluses kirjeldatud aja või metoodikaga ei ole võimalik töö eesmärke saavutada.</w:t>
      </w:r>
    </w:p>
    <w:p w14:paraId="1BE854EF" w14:textId="77777777" w:rsidR="007216A3" w:rsidRPr="00CA1DEC" w:rsidRDefault="007216A3" w:rsidP="009E6474">
      <w:pPr>
        <w:spacing w:after="0" w:line="240" w:lineRule="auto"/>
        <w:jc w:val="both"/>
        <w:textAlignment w:val="baseline"/>
        <w:rPr>
          <w:rStyle w:val="normaltextrun"/>
          <w:rFonts w:ascii="Times New Roman" w:eastAsia="Times New Roman" w:hAnsi="Times New Roman" w:cs="Times New Roman"/>
          <w:kern w:val="0"/>
          <w:sz w:val="24"/>
          <w:szCs w:val="24"/>
          <w:lang w:eastAsia="et-EE"/>
          <w14:ligatures w14:val="none"/>
        </w:rPr>
      </w:pPr>
    </w:p>
    <w:p w14:paraId="5FA307B6" w14:textId="4A4703B8" w:rsidR="00B936E6" w:rsidRPr="00CA1DEC" w:rsidRDefault="00B936E6" w:rsidP="003A50C9">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commentRangeStart w:id="27"/>
      <w:r w:rsidRPr="00CA1DEC">
        <w:rPr>
          <w:rFonts w:ascii="Times New Roman" w:hAnsi="Times New Roman" w:cs="Times New Roman"/>
          <w:b/>
          <w:bCs/>
          <w:sz w:val="24"/>
          <w:szCs w:val="24"/>
        </w:rPr>
        <w:t>Punktiga </w:t>
      </w:r>
      <w:r w:rsidR="00CC22B3" w:rsidRPr="00CA1DEC">
        <w:rPr>
          <w:rFonts w:ascii="Times New Roman" w:hAnsi="Times New Roman" w:cs="Times New Roman"/>
          <w:b/>
          <w:bCs/>
          <w:sz w:val="24"/>
          <w:szCs w:val="24"/>
        </w:rPr>
        <w:t>1</w:t>
      </w:r>
      <w:r w:rsidR="005A1606" w:rsidRPr="00CA1DEC">
        <w:rPr>
          <w:rFonts w:ascii="Times New Roman" w:hAnsi="Times New Roman" w:cs="Times New Roman"/>
          <w:b/>
          <w:bCs/>
          <w:sz w:val="24"/>
          <w:szCs w:val="24"/>
        </w:rPr>
        <w:t>4</w:t>
      </w:r>
      <w:r w:rsidRPr="00CA1DEC">
        <w:rPr>
          <w:rFonts w:ascii="Times New Roman" w:eastAsia="Times New Roman" w:hAnsi="Times New Roman" w:cs="Times New Roman"/>
          <w:color w:val="000000"/>
          <w:kern w:val="0"/>
          <w:sz w:val="24"/>
          <w:szCs w:val="24"/>
          <w:lang w:eastAsia="et-EE"/>
          <w14:ligatures w14:val="none"/>
        </w:rPr>
        <w:t xml:space="preserve"> </w:t>
      </w:r>
      <w:commentRangeEnd w:id="27"/>
      <w:r w:rsidR="000C6E53">
        <w:rPr>
          <w:rStyle w:val="Kommentaariviide"/>
        </w:rPr>
        <w:commentReference w:id="27"/>
      </w:r>
      <w:r w:rsidRPr="00CA1DEC">
        <w:rPr>
          <w:rFonts w:ascii="Times New Roman" w:eastAsia="Times New Roman" w:hAnsi="Times New Roman" w:cs="Times New Roman"/>
          <w:color w:val="000000"/>
          <w:kern w:val="0"/>
          <w:sz w:val="24"/>
          <w:szCs w:val="24"/>
          <w:lang w:eastAsia="et-EE"/>
          <w14:ligatures w14:val="none"/>
        </w:rPr>
        <w:t xml:space="preserve">muudetakse </w:t>
      </w:r>
      <w:r w:rsidR="008B5BEB" w:rsidRPr="00CA1DEC">
        <w:rPr>
          <w:rFonts w:ascii="Times New Roman" w:eastAsia="Times New Roman" w:hAnsi="Times New Roman" w:cs="Times New Roman"/>
          <w:color w:val="000000"/>
          <w:kern w:val="0"/>
          <w:sz w:val="24"/>
          <w:szCs w:val="24"/>
          <w:lang w:eastAsia="et-EE"/>
          <w14:ligatures w14:val="none"/>
        </w:rPr>
        <w:t xml:space="preserve">§ </w:t>
      </w:r>
      <w:r w:rsidR="008B5BEB" w:rsidRPr="00CA1DEC">
        <w:rPr>
          <w:rStyle w:val="normaltextrun"/>
          <w:rFonts w:ascii="Times New Roman" w:hAnsi="Times New Roman" w:cs="Times New Roman"/>
          <w:sz w:val="24"/>
          <w:szCs w:val="24"/>
        </w:rPr>
        <w:t>11 lõikes 4¹</w:t>
      </w:r>
      <w:r w:rsidR="008B5BEB" w:rsidRPr="00CA1DEC">
        <w:rPr>
          <w:rStyle w:val="normaltextrun"/>
          <w:rFonts w:ascii="Times New Roman" w:hAnsi="Times New Roman" w:cs="Times New Roman"/>
          <w:rPrChange w:id="28" w:author="Markus Ühtigi" w:date="2024-09-04T11:12:00Z">
            <w:rPr>
              <w:rStyle w:val="normaltextrun"/>
            </w:rPr>
          </w:rPrChange>
        </w:rPr>
        <w:t xml:space="preserve"> </w:t>
      </w:r>
      <w:r w:rsidRPr="00CA1DEC">
        <w:rPr>
          <w:rFonts w:ascii="Times New Roman" w:eastAsia="Times New Roman" w:hAnsi="Times New Roman" w:cs="Times New Roman"/>
          <w:color w:val="000000"/>
          <w:kern w:val="0"/>
          <w:sz w:val="24"/>
          <w:szCs w:val="24"/>
          <w:lang w:eastAsia="et-EE"/>
          <w14:ligatures w14:val="none"/>
        </w:rPr>
        <w:t>metsakorralduse põhimõtet</w:t>
      </w:r>
      <w:r w:rsidR="0069508C" w:rsidRPr="00CA1DEC">
        <w:rPr>
          <w:rFonts w:ascii="Times New Roman" w:eastAsia="Times New Roman" w:hAnsi="Times New Roman" w:cs="Times New Roman"/>
          <w:color w:val="000000"/>
          <w:kern w:val="0"/>
          <w:sz w:val="24"/>
          <w:szCs w:val="24"/>
          <w:lang w:eastAsia="et-EE"/>
          <w14:ligatures w14:val="none"/>
        </w:rPr>
        <w:t>. E</w:t>
      </w:r>
      <w:r w:rsidRPr="00CA1DEC">
        <w:rPr>
          <w:rFonts w:ascii="Times New Roman" w:eastAsia="Times New Roman" w:hAnsi="Times New Roman" w:cs="Times New Roman"/>
          <w:color w:val="000000"/>
          <w:kern w:val="0"/>
          <w:sz w:val="24"/>
          <w:szCs w:val="24"/>
          <w:lang w:eastAsia="et-EE"/>
          <w14:ligatures w14:val="none"/>
        </w:rPr>
        <w:t>daspidi on võimalik esitada metsa inventeerimisandmeid ka eraldise</w:t>
      </w:r>
      <w:r w:rsidR="0069508C" w:rsidRPr="00CA1DEC">
        <w:rPr>
          <w:rFonts w:ascii="Times New Roman" w:eastAsia="Times New Roman" w:hAnsi="Times New Roman" w:cs="Times New Roman"/>
          <w:color w:val="000000"/>
          <w:kern w:val="0"/>
          <w:sz w:val="24"/>
          <w:szCs w:val="24"/>
          <w:lang w:eastAsia="et-EE"/>
          <w14:ligatures w14:val="none"/>
        </w:rPr>
        <w:t xml:space="preserve"> </w:t>
      </w:r>
      <w:r w:rsidR="003202B2" w:rsidRPr="00CA1DEC">
        <w:rPr>
          <w:rFonts w:ascii="Times New Roman" w:eastAsia="Times New Roman" w:hAnsi="Times New Roman" w:cs="Times New Roman"/>
          <w:color w:val="000000"/>
          <w:kern w:val="0"/>
          <w:sz w:val="24"/>
          <w:szCs w:val="24"/>
          <w:lang w:eastAsia="et-EE"/>
          <w14:ligatures w14:val="none"/>
        </w:rPr>
        <w:t>kaupa</w:t>
      </w:r>
      <w:r w:rsidRPr="00CA1DEC">
        <w:rPr>
          <w:rFonts w:ascii="Times New Roman" w:eastAsia="Times New Roman" w:hAnsi="Times New Roman" w:cs="Times New Roman"/>
          <w:color w:val="000000"/>
          <w:kern w:val="0"/>
          <w:sz w:val="24"/>
          <w:szCs w:val="24"/>
          <w:lang w:eastAsia="et-EE"/>
          <w14:ligatures w14:val="none"/>
        </w:rPr>
        <w:t>, mitte kogu katastri või majandamisüksuse kaupa.</w:t>
      </w:r>
    </w:p>
    <w:p w14:paraId="089CADCA" w14:textId="77777777" w:rsidR="0069508C" w:rsidRPr="00CA1DEC" w:rsidRDefault="0069508C" w:rsidP="003A50C9">
      <w:pPr>
        <w:spacing w:after="0" w:line="240" w:lineRule="auto"/>
        <w:jc w:val="both"/>
        <w:textAlignment w:val="baseline"/>
        <w:rPr>
          <w:rFonts w:ascii="Times New Roman" w:eastAsia="Times New Roman" w:hAnsi="Times New Roman" w:cs="Times New Roman"/>
          <w:color w:val="202020"/>
          <w:kern w:val="0"/>
          <w:sz w:val="24"/>
          <w:szCs w:val="24"/>
          <w:lang w:eastAsia="et-EE"/>
          <w14:ligatures w14:val="none"/>
        </w:rPr>
      </w:pPr>
    </w:p>
    <w:p w14:paraId="0C6BB470" w14:textId="35312691" w:rsidR="00B936E6" w:rsidRPr="00CA1DEC" w:rsidRDefault="00B936E6" w:rsidP="003A50C9">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CA1DEC">
        <w:rPr>
          <w:rFonts w:ascii="Times New Roman" w:eastAsia="Times New Roman" w:hAnsi="Times New Roman" w:cs="Times New Roman"/>
          <w:color w:val="202020"/>
          <w:kern w:val="0"/>
          <w:sz w:val="24"/>
          <w:szCs w:val="24"/>
          <w:lang w:eastAsia="et-EE"/>
          <w14:ligatures w14:val="none"/>
        </w:rPr>
        <w:t>Eraldis on üksus, mida majandatakse ühtse tervikuna. RMK kasutab metsakorralduses eraldisepõhist metsakorraldust ja õigusselguse huvides peab see võimalus laienema erasektorile</w:t>
      </w:r>
      <w:r w:rsidR="00E81A19" w:rsidRPr="00CA1DEC">
        <w:rPr>
          <w:rFonts w:ascii="Times New Roman" w:eastAsia="Times New Roman" w:hAnsi="Times New Roman" w:cs="Times New Roman"/>
          <w:color w:val="202020"/>
          <w:kern w:val="0"/>
          <w:sz w:val="24"/>
          <w:szCs w:val="24"/>
          <w:lang w:eastAsia="et-EE"/>
          <w14:ligatures w14:val="none"/>
        </w:rPr>
        <w:t xml:space="preserve"> samuti</w:t>
      </w:r>
      <w:r w:rsidRPr="00CA1DEC">
        <w:rPr>
          <w:rFonts w:ascii="Times New Roman" w:eastAsia="Times New Roman" w:hAnsi="Times New Roman" w:cs="Times New Roman"/>
          <w:color w:val="202020"/>
          <w:kern w:val="0"/>
          <w:sz w:val="24"/>
          <w:szCs w:val="24"/>
          <w:lang w:eastAsia="et-EE"/>
          <w14:ligatures w14:val="none"/>
        </w:rPr>
        <w:t xml:space="preserve">. Loobudes metsa inventeerimisest katastri- või majandusüksuse kaupa, on metsaomanikel võimalik järjepidevalt oma metsa andmeid uuendada ning vähendada samas metsakorraldusega seotud kulutusi. Keskkonnaametil võib eraldisepõhisele inventeerimisele üleminek koormust vähendada, eriti metsauuendusekspertiiside välitööde arvelt. </w:t>
      </w:r>
      <w:r w:rsidR="00E81A19" w:rsidRPr="00CA1DEC">
        <w:rPr>
          <w:rFonts w:ascii="Times New Roman" w:eastAsia="Times New Roman" w:hAnsi="Times New Roman" w:cs="Times New Roman"/>
          <w:color w:val="202020"/>
          <w:kern w:val="0"/>
          <w:sz w:val="24"/>
          <w:szCs w:val="24"/>
          <w:lang w:eastAsia="et-EE"/>
          <w14:ligatures w14:val="none"/>
        </w:rPr>
        <w:t>J</w:t>
      </w:r>
      <w:r w:rsidRPr="00CA1DEC">
        <w:rPr>
          <w:rFonts w:ascii="Times New Roman" w:eastAsia="Times New Roman" w:hAnsi="Times New Roman" w:cs="Times New Roman"/>
          <w:color w:val="202020"/>
          <w:kern w:val="0"/>
          <w:sz w:val="24"/>
          <w:szCs w:val="24"/>
          <w:lang w:eastAsia="et-EE"/>
          <w14:ligatures w14:val="none"/>
        </w:rPr>
        <w:t>ärelevalve</w:t>
      </w:r>
      <w:r w:rsidR="00E81A19" w:rsidRPr="00CA1DEC">
        <w:rPr>
          <w:rFonts w:ascii="Times New Roman" w:eastAsia="Times New Roman" w:hAnsi="Times New Roman" w:cs="Times New Roman"/>
          <w:color w:val="202020"/>
          <w:kern w:val="0"/>
          <w:sz w:val="24"/>
          <w:szCs w:val="24"/>
          <w:lang w:eastAsia="et-EE"/>
          <w14:ligatures w14:val="none"/>
        </w:rPr>
        <w:t>t</w:t>
      </w:r>
      <w:r w:rsidRPr="00CA1DEC">
        <w:rPr>
          <w:rFonts w:ascii="Times New Roman" w:eastAsia="Times New Roman" w:hAnsi="Times New Roman" w:cs="Times New Roman"/>
          <w:color w:val="202020"/>
          <w:kern w:val="0"/>
          <w:sz w:val="24"/>
          <w:szCs w:val="24"/>
          <w:lang w:eastAsia="et-EE"/>
          <w14:ligatures w14:val="none"/>
        </w:rPr>
        <w:t xml:space="preserve"> on </w:t>
      </w:r>
      <w:r w:rsidR="00E81A19" w:rsidRPr="00CA1DEC">
        <w:rPr>
          <w:rFonts w:ascii="Times New Roman" w:eastAsia="Times New Roman" w:hAnsi="Times New Roman" w:cs="Times New Roman"/>
          <w:color w:val="202020"/>
          <w:kern w:val="0"/>
          <w:sz w:val="24"/>
          <w:szCs w:val="24"/>
          <w:lang w:eastAsia="et-EE"/>
          <w14:ligatures w14:val="none"/>
        </w:rPr>
        <w:t xml:space="preserve">samuti seeläbi </w:t>
      </w:r>
      <w:r w:rsidRPr="00CA1DEC">
        <w:rPr>
          <w:rFonts w:ascii="Times New Roman" w:eastAsia="Times New Roman" w:hAnsi="Times New Roman" w:cs="Times New Roman"/>
          <w:color w:val="202020"/>
          <w:kern w:val="0"/>
          <w:sz w:val="24"/>
          <w:szCs w:val="24"/>
          <w:lang w:eastAsia="et-EE"/>
          <w14:ligatures w14:val="none"/>
        </w:rPr>
        <w:t>võimalik efektiivsemaks muuta, sest info raiutud metsaeraldiste kohta jõuab metsaregistrisse kiiremini kui uu</w:t>
      </w:r>
      <w:r w:rsidR="0069508C" w:rsidRPr="00CA1DEC">
        <w:rPr>
          <w:rFonts w:ascii="Times New Roman" w:eastAsia="Times New Roman" w:hAnsi="Times New Roman" w:cs="Times New Roman"/>
          <w:color w:val="202020"/>
          <w:kern w:val="0"/>
          <w:sz w:val="24"/>
          <w:szCs w:val="24"/>
          <w:lang w:eastAsia="et-EE"/>
          <w14:ligatures w14:val="none"/>
        </w:rPr>
        <w:t>ed</w:t>
      </w:r>
      <w:r w:rsidRPr="00CA1DEC">
        <w:rPr>
          <w:rFonts w:ascii="Times New Roman" w:eastAsia="Times New Roman" w:hAnsi="Times New Roman" w:cs="Times New Roman"/>
          <w:color w:val="202020"/>
          <w:kern w:val="0"/>
          <w:sz w:val="24"/>
          <w:szCs w:val="24"/>
          <w:lang w:eastAsia="et-EE"/>
          <w14:ligatures w14:val="none"/>
        </w:rPr>
        <w:t xml:space="preserve"> inventeerimisandme</w:t>
      </w:r>
      <w:r w:rsidR="0069508C" w:rsidRPr="00CA1DEC">
        <w:rPr>
          <w:rFonts w:ascii="Times New Roman" w:eastAsia="Times New Roman" w:hAnsi="Times New Roman" w:cs="Times New Roman"/>
          <w:color w:val="202020"/>
          <w:kern w:val="0"/>
          <w:sz w:val="24"/>
          <w:szCs w:val="24"/>
          <w:lang w:eastAsia="et-EE"/>
          <w14:ligatures w14:val="none"/>
        </w:rPr>
        <w:t>d</w:t>
      </w:r>
      <w:r w:rsidRPr="00CA1DEC">
        <w:rPr>
          <w:rFonts w:ascii="Times New Roman" w:eastAsia="Times New Roman" w:hAnsi="Times New Roman" w:cs="Times New Roman"/>
          <w:color w:val="202020"/>
          <w:kern w:val="0"/>
          <w:sz w:val="24"/>
          <w:szCs w:val="24"/>
          <w:lang w:eastAsia="et-EE"/>
          <w14:ligatures w14:val="none"/>
        </w:rPr>
        <w:t xml:space="preserve"> praeguse </w:t>
      </w:r>
      <w:r w:rsidR="0069508C" w:rsidRPr="00CA1DEC">
        <w:rPr>
          <w:rFonts w:ascii="Times New Roman" w:eastAsia="Times New Roman" w:hAnsi="Times New Roman" w:cs="Times New Roman"/>
          <w:color w:val="202020"/>
          <w:kern w:val="0"/>
          <w:sz w:val="24"/>
          <w:szCs w:val="24"/>
          <w:lang w:eastAsia="et-EE"/>
          <w14:ligatures w14:val="none"/>
        </w:rPr>
        <w:t xml:space="preserve">korra </w:t>
      </w:r>
      <w:r w:rsidRPr="00CA1DEC">
        <w:rPr>
          <w:rFonts w:ascii="Times New Roman" w:eastAsia="Times New Roman" w:hAnsi="Times New Roman" w:cs="Times New Roman"/>
          <w:color w:val="202020"/>
          <w:kern w:val="0"/>
          <w:sz w:val="24"/>
          <w:szCs w:val="24"/>
          <w:lang w:eastAsia="et-EE"/>
          <w14:ligatures w14:val="none"/>
        </w:rPr>
        <w:t>järgi.</w:t>
      </w:r>
    </w:p>
    <w:p w14:paraId="4CF612EA" w14:textId="77777777" w:rsidR="0069508C" w:rsidRPr="00CA1DEC" w:rsidRDefault="0069508C" w:rsidP="003A50C9">
      <w:pPr>
        <w:spacing w:after="0" w:line="240" w:lineRule="auto"/>
        <w:jc w:val="both"/>
        <w:textAlignment w:val="baseline"/>
        <w:rPr>
          <w:rFonts w:ascii="Times New Roman" w:eastAsia="Times New Roman" w:hAnsi="Times New Roman" w:cs="Times New Roman"/>
          <w:color w:val="202020"/>
          <w:kern w:val="0"/>
          <w:sz w:val="24"/>
          <w:szCs w:val="24"/>
          <w:lang w:eastAsia="et-EE"/>
          <w14:ligatures w14:val="none"/>
        </w:rPr>
      </w:pPr>
    </w:p>
    <w:p w14:paraId="1AF5EA48" w14:textId="287C5774" w:rsidR="00B936E6" w:rsidRPr="00CA1DEC" w:rsidRDefault="00B936E6" w:rsidP="003A50C9">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A1DEC">
        <w:rPr>
          <w:rFonts w:ascii="Times New Roman" w:eastAsia="Times New Roman" w:hAnsi="Times New Roman" w:cs="Times New Roman"/>
          <w:color w:val="202020"/>
          <w:kern w:val="0"/>
          <w:sz w:val="24"/>
          <w:szCs w:val="24"/>
          <w:lang w:eastAsia="et-EE"/>
          <w14:ligatures w14:val="none"/>
        </w:rPr>
        <w:t xml:space="preserve">Metsa korraldamine katastri- või majandamisüksuse </w:t>
      </w:r>
      <w:r w:rsidR="0069508C" w:rsidRPr="00CA1DEC">
        <w:rPr>
          <w:rFonts w:ascii="Times New Roman" w:eastAsia="Times New Roman" w:hAnsi="Times New Roman" w:cs="Times New Roman"/>
          <w:color w:val="202020"/>
          <w:kern w:val="0"/>
          <w:sz w:val="24"/>
          <w:szCs w:val="24"/>
          <w:lang w:eastAsia="et-EE"/>
          <w14:ligatures w14:val="none"/>
        </w:rPr>
        <w:t xml:space="preserve">kaupa </w:t>
      </w:r>
      <w:r w:rsidRPr="00CA1DEC">
        <w:rPr>
          <w:rFonts w:ascii="Times New Roman" w:eastAsia="Times New Roman" w:hAnsi="Times New Roman" w:cs="Times New Roman"/>
          <w:color w:val="202020"/>
          <w:kern w:val="0"/>
          <w:sz w:val="24"/>
          <w:szCs w:val="24"/>
          <w:lang w:eastAsia="et-EE"/>
          <w14:ligatures w14:val="none"/>
        </w:rPr>
        <w:t>ei anna paraku piisavalt täpset ülevaadet Eesti metsaressursist ja selle seisundist, sest ligikaudu 23% erametsade inventeerimisandme</w:t>
      </w:r>
      <w:r w:rsidR="00E81A19" w:rsidRPr="00CA1DEC">
        <w:rPr>
          <w:rFonts w:ascii="Times New Roman" w:eastAsia="Times New Roman" w:hAnsi="Times New Roman" w:cs="Times New Roman"/>
          <w:color w:val="202020"/>
          <w:kern w:val="0"/>
          <w:sz w:val="24"/>
          <w:szCs w:val="24"/>
          <w:lang w:eastAsia="et-EE"/>
          <w14:ligatures w14:val="none"/>
        </w:rPr>
        <w:t>test</w:t>
      </w:r>
      <w:r w:rsidRPr="00CA1DEC">
        <w:rPr>
          <w:rFonts w:ascii="Times New Roman" w:eastAsia="Times New Roman" w:hAnsi="Times New Roman" w:cs="Times New Roman"/>
          <w:color w:val="202020"/>
          <w:kern w:val="0"/>
          <w:sz w:val="24"/>
          <w:szCs w:val="24"/>
          <w:lang w:eastAsia="et-EE"/>
          <w14:ligatures w14:val="none"/>
        </w:rPr>
        <w:t xml:space="preserve"> </w:t>
      </w:r>
      <w:r w:rsidR="0069508C" w:rsidRPr="00CA1DEC">
        <w:rPr>
          <w:rFonts w:ascii="Times New Roman" w:eastAsia="Times New Roman" w:hAnsi="Times New Roman" w:cs="Times New Roman"/>
          <w:color w:val="202020"/>
          <w:kern w:val="0"/>
          <w:sz w:val="24"/>
          <w:szCs w:val="24"/>
          <w:lang w:eastAsia="et-EE"/>
          <w14:ligatures w14:val="none"/>
        </w:rPr>
        <w:t xml:space="preserve">on </w:t>
      </w:r>
      <w:r w:rsidRPr="00CA1DEC">
        <w:rPr>
          <w:rFonts w:ascii="Times New Roman" w:eastAsia="Times New Roman" w:hAnsi="Times New Roman" w:cs="Times New Roman"/>
          <w:color w:val="202020"/>
          <w:kern w:val="0"/>
          <w:sz w:val="24"/>
          <w:szCs w:val="24"/>
          <w:lang w:eastAsia="et-EE"/>
          <w14:ligatures w14:val="none"/>
        </w:rPr>
        <w:t xml:space="preserve">vanemad kui kümme aastat ning inventeerimisandmeteta katastriüksusi on ligikaudu 11%. Selle </w:t>
      </w:r>
      <w:r w:rsidR="0069508C" w:rsidRPr="00CA1DEC">
        <w:rPr>
          <w:rFonts w:ascii="Times New Roman" w:eastAsia="Times New Roman" w:hAnsi="Times New Roman" w:cs="Times New Roman"/>
          <w:color w:val="202020"/>
          <w:kern w:val="0"/>
          <w:sz w:val="24"/>
          <w:szCs w:val="24"/>
          <w:lang w:eastAsia="et-EE"/>
          <w14:ligatures w14:val="none"/>
        </w:rPr>
        <w:t xml:space="preserve">on </w:t>
      </w:r>
      <w:r w:rsidRPr="00CA1DEC">
        <w:rPr>
          <w:rFonts w:ascii="Times New Roman" w:eastAsia="Times New Roman" w:hAnsi="Times New Roman" w:cs="Times New Roman"/>
          <w:color w:val="202020"/>
          <w:kern w:val="0"/>
          <w:sz w:val="24"/>
          <w:szCs w:val="24"/>
          <w:lang w:eastAsia="et-EE"/>
          <w14:ligatures w14:val="none"/>
        </w:rPr>
        <w:t>tingi</w:t>
      </w:r>
      <w:r w:rsidR="0069508C" w:rsidRPr="00CA1DEC">
        <w:rPr>
          <w:rFonts w:ascii="Times New Roman" w:eastAsia="Times New Roman" w:hAnsi="Times New Roman" w:cs="Times New Roman"/>
          <w:color w:val="202020"/>
          <w:kern w:val="0"/>
          <w:sz w:val="24"/>
          <w:szCs w:val="24"/>
          <w:lang w:eastAsia="et-EE"/>
          <w14:ligatures w14:val="none"/>
        </w:rPr>
        <w:t>nud</w:t>
      </w:r>
      <w:r w:rsidRPr="00CA1DEC">
        <w:rPr>
          <w:rFonts w:ascii="Times New Roman" w:eastAsia="Times New Roman" w:hAnsi="Times New Roman" w:cs="Times New Roman"/>
          <w:color w:val="202020"/>
          <w:kern w:val="0"/>
          <w:sz w:val="24"/>
          <w:szCs w:val="24"/>
          <w:lang w:eastAsia="et-EE"/>
          <w14:ligatures w14:val="none"/>
        </w:rPr>
        <w:t xml:space="preserve"> asjaolu, et metsakorraldus on kohustuslik eeldus ja teatud tingimustel (MS § 11 lg 4²) ainult metsade majandamiseks, mistõttu ei saa nõuda metsaomanikelt, et nad oma katastriüksustele inventeerimise telliksid.</w:t>
      </w:r>
      <w:r w:rsidRPr="00CA1DEC">
        <w:rPr>
          <w:rFonts w:ascii="Times New Roman" w:eastAsia="Times New Roman" w:hAnsi="Times New Roman" w:cs="Times New Roman"/>
          <w:color w:val="000000"/>
          <w:kern w:val="0"/>
          <w:sz w:val="24"/>
          <w:szCs w:val="24"/>
          <w:lang w:eastAsia="et-EE"/>
          <w14:ligatures w14:val="none"/>
        </w:rPr>
        <w:t xml:space="preserve"> Kehtiva korra kohaselt ei uuendata erametsa andmeid metsaregistris pärast raieid või muid tehtud töid (nt istutamine, valgustusraie), mistõttu on metsaregistri andmestik küllaltki staatiline.</w:t>
      </w:r>
      <w:r w:rsidRPr="00CA1DEC">
        <w:rPr>
          <w:rFonts w:ascii="Times New Roman" w:eastAsia="Times New Roman" w:hAnsi="Times New Roman" w:cs="Times New Roman"/>
          <w:color w:val="202020"/>
          <w:kern w:val="0"/>
          <w:sz w:val="24"/>
          <w:szCs w:val="24"/>
          <w:lang w:eastAsia="et-EE"/>
          <w14:ligatures w14:val="none"/>
        </w:rPr>
        <w:t xml:space="preserve"> Et metsaregistri andmed oleksid ajakohasemad, loob riik võimaluse esitada uued inventeerimisandmed eraldise</w:t>
      </w:r>
      <w:r w:rsidR="0069508C" w:rsidRPr="00CA1DEC">
        <w:rPr>
          <w:rFonts w:ascii="Times New Roman" w:eastAsia="Times New Roman" w:hAnsi="Times New Roman" w:cs="Times New Roman"/>
          <w:color w:val="202020"/>
          <w:kern w:val="0"/>
          <w:sz w:val="24"/>
          <w:szCs w:val="24"/>
          <w:lang w:eastAsia="et-EE"/>
          <w14:ligatures w14:val="none"/>
        </w:rPr>
        <w:t xml:space="preserve"> </w:t>
      </w:r>
      <w:r w:rsidRPr="00CA1DEC">
        <w:rPr>
          <w:rFonts w:ascii="Times New Roman" w:eastAsia="Times New Roman" w:hAnsi="Times New Roman" w:cs="Times New Roman"/>
          <w:color w:val="202020"/>
          <w:kern w:val="0"/>
          <w:sz w:val="24"/>
          <w:szCs w:val="24"/>
          <w:lang w:eastAsia="et-EE"/>
          <w14:ligatures w14:val="none"/>
        </w:rPr>
        <w:t>põh</w:t>
      </w:r>
      <w:r w:rsidR="0069508C" w:rsidRPr="00CA1DEC">
        <w:rPr>
          <w:rFonts w:ascii="Times New Roman" w:eastAsia="Times New Roman" w:hAnsi="Times New Roman" w:cs="Times New Roman"/>
          <w:color w:val="202020"/>
          <w:kern w:val="0"/>
          <w:sz w:val="24"/>
          <w:szCs w:val="24"/>
          <w:lang w:eastAsia="et-EE"/>
          <w14:ligatures w14:val="none"/>
        </w:rPr>
        <w:t>jal</w:t>
      </w:r>
      <w:r w:rsidRPr="00CA1DEC">
        <w:rPr>
          <w:rFonts w:ascii="Times New Roman" w:eastAsia="Times New Roman" w:hAnsi="Times New Roman" w:cs="Times New Roman"/>
          <w:color w:val="202020"/>
          <w:kern w:val="0"/>
          <w:sz w:val="24"/>
          <w:szCs w:val="24"/>
          <w:lang w:eastAsia="et-EE"/>
          <w14:ligatures w14:val="none"/>
        </w:rPr>
        <w:t>.</w:t>
      </w:r>
    </w:p>
    <w:p w14:paraId="67298B78" w14:textId="77777777" w:rsidR="00B936E6" w:rsidRPr="00CA1DEC" w:rsidRDefault="00B936E6" w:rsidP="003A50C9">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CA1DEC">
        <w:rPr>
          <w:rFonts w:ascii="Times New Roman" w:eastAsia="Times New Roman" w:hAnsi="Times New Roman" w:cs="Times New Roman"/>
          <w:color w:val="000000"/>
          <w:kern w:val="0"/>
          <w:sz w:val="24"/>
          <w:szCs w:val="24"/>
          <w:lang w:eastAsia="et-EE"/>
          <w14:ligatures w14:val="none"/>
        </w:rPr>
        <w:t xml:space="preserve">Üleriigilise </w:t>
      </w:r>
      <w:r w:rsidRPr="00CA1DEC">
        <w:rPr>
          <w:rFonts w:ascii="Times New Roman" w:eastAsia="Times New Roman" w:hAnsi="Times New Roman" w:cs="Times New Roman"/>
          <w:color w:val="202020"/>
          <w:kern w:val="0"/>
          <w:sz w:val="24"/>
          <w:szCs w:val="24"/>
          <w:lang w:eastAsia="et-EE"/>
          <w14:ligatures w14:val="none"/>
        </w:rPr>
        <w:t>metsastatistika puhuks inventeeritakse metsa statistilise valikmeetodiga ning sellega on tagatud ülevaade metsaressursist tervikuna.</w:t>
      </w:r>
    </w:p>
    <w:p w14:paraId="3FD86717" w14:textId="4F14E1EC" w:rsidR="00B936E6" w:rsidRPr="00CA1DEC" w:rsidRDefault="00B936E6" w:rsidP="003A50C9">
      <w:pPr>
        <w:spacing w:after="0" w:line="240" w:lineRule="auto"/>
        <w:jc w:val="both"/>
        <w:textAlignment w:val="baseline"/>
        <w:rPr>
          <w:rFonts w:ascii="Times New Roman" w:eastAsia="Times New Roman" w:hAnsi="Times New Roman" w:cs="Times New Roman"/>
          <w:color w:val="202020"/>
          <w:kern w:val="0"/>
          <w:sz w:val="24"/>
          <w:szCs w:val="24"/>
          <w:lang w:eastAsia="et-EE"/>
          <w14:ligatures w14:val="none"/>
        </w:rPr>
      </w:pPr>
      <w:r w:rsidRPr="00CA1DEC">
        <w:rPr>
          <w:rFonts w:ascii="Times New Roman" w:eastAsia="Times New Roman" w:hAnsi="Times New Roman" w:cs="Times New Roman"/>
          <w:color w:val="202020"/>
          <w:kern w:val="0"/>
          <w:sz w:val="24"/>
          <w:szCs w:val="24"/>
          <w:lang w:eastAsia="et-EE"/>
          <w14:ligatures w14:val="none"/>
        </w:rPr>
        <w:t xml:space="preserve">Samas sättes on </w:t>
      </w:r>
      <w:r w:rsidR="0069508C" w:rsidRPr="00CA1DEC">
        <w:rPr>
          <w:rFonts w:ascii="Times New Roman" w:eastAsia="Times New Roman" w:hAnsi="Times New Roman" w:cs="Times New Roman"/>
          <w:color w:val="202020"/>
          <w:kern w:val="0"/>
          <w:sz w:val="24"/>
          <w:szCs w:val="24"/>
          <w:lang w:eastAsia="et-EE"/>
          <w14:ligatures w14:val="none"/>
        </w:rPr>
        <w:t>sätestatud</w:t>
      </w:r>
      <w:r w:rsidRPr="00CA1DEC">
        <w:rPr>
          <w:rFonts w:ascii="Times New Roman" w:eastAsia="Times New Roman" w:hAnsi="Times New Roman" w:cs="Times New Roman"/>
          <w:color w:val="202020"/>
          <w:kern w:val="0"/>
          <w:sz w:val="24"/>
          <w:szCs w:val="24"/>
          <w:lang w:eastAsia="et-EE"/>
          <w14:ligatures w14:val="none"/>
        </w:rPr>
        <w:t xml:space="preserve"> inventeerimisandmete kehtivus, </w:t>
      </w:r>
      <w:r w:rsidR="0069508C" w:rsidRPr="00CA1DEC">
        <w:rPr>
          <w:rFonts w:ascii="Times New Roman" w:eastAsia="Times New Roman" w:hAnsi="Times New Roman" w:cs="Times New Roman"/>
          <w:color w:val="202020"/>
          <w:kern w:val="0"/>
          <w:sz w:val="24"/>
          <w:szCs w:val="24"/>
          <w:lang w:eastAsia="et-EE"/>
          <w14:ligatures w14:val="none"/>
        </w:rPr>
        <w:t>et see oleks</w:t>
      </w:r>
      <w:r w:rsidRPr="00CA1DEC">
        <w:rPr>
          <w:rFonts w:ascii="Times New Roman" w:eastAsia="Times New Roman" w:hAnsi="Times New Roman" w:cs="Times New Roman"/>
          <w:color w:val="202020"/>
          <w:kern w:val="0"/>
          <w:sz w:val="24"/>
          <w:szCs w:val="24"/>
          <w:lang w:eastAsia="et-EE"/>
          <w14:ligatures w14:val="none"/>
        </w:rPr>
        <w:t xml:space="preserve"> kooskõl</w:t>
      </w:r>
      <w:r w:rsidR="0069508C" w:rsidRPr="00CA1DEC">
        <w:rPr>
          <w:rFonts w:ascii="Times New Roman" w:eastAsia="Times New Roman" w:hAnsi="Times New Roman" w:cs="Times New Roman"/>
          <w:color w:val="202020"/>
          <w:kern w:val="0"/>
          <w:sz w:val="24"/>
          <w:szCs w:val="24"/>
          <w:lang w:eastAsia="et-EE"/>
          <w14:ligatures w14:val="none"/>
        </w:rPr>
        <w:t>as</w:t>
      </w:r>
      <w:r w:rsidRPr="00CA1DEC">
        <w:rPr>
          <w:rFonts w:ascii="Times New Roman" w:eastAsia="Times New Roman" w:hAnsi="Times New Roman" w:cs="Times New Roman"/>
          <w:color w:val="202020"/>
          <w:kern w:val="0"/>
          <w:sz w:val="24"/>
          <w:szCs w:val="24"/>
          <w:lang w:eastAsia="et-EE"/>
          <w14:ligatures w14:val="none"/>
        </w:rPr>
        <w:t xml:space="preserve"> tegelikkusega.</w:t>
      </w:r>
      <w:r w:rsidRPr="00CA1DEC">
        <w:rPr>
          <w:rFonts w:ascii="Times New Roman" w:eastAsia="Times New Roman" w:hAnsi="Times New Roman" w:cs="Times New Roman"/>
          <w:b/>
          <w:bCs/>
          <w:color w:val="202020"/>
          <w:kern w:val="0"/>
          <w:sz w:val="24"/>
          <w:szCs w:val="24"/>
          <w:lang w:eastAsia="et-EE"/>
          <w14:ligatures w14:val="none"/>
        </w:rPr>
        <w:t xml:space="preserve"> </w:t>
      </w:r>
      <w:r w:rsidR="0069508C" w:rsidRPr="00CA1DEC">
        <w:rPr>
          <w:rFonts w:ascii="Times New Roman" w:eastAsia="Times New Roman" w:hAnsi="Times New Roman" w:cs="Times New Roman"/>
          <w:color w:val="202020"/>
          <w:kern w:val="0"/>
          <w:sz w:val="24"/>
          <w:szCs w:val="24"/>
          <w:lang w:eastAsia="et-EE"/>
          <w14:ligatures w14:val="none"/>
        </w:rPr>
        <w:t>T</w:t>
      </w:r>
      <w:r w:rsidRPr="00CA1DEC">
        <w:rPr>
          <w:rFonts w:ascii="Times New Roman" w:eastAsia="Times New Roman" w:hAnsi="Times New Roman" w:cs="Times New Roman"/>
          <w:color w:val="202020"/>
          <w:kern w:val="0"/>
          <w:sz w:val="24"/>
          <w:szCs w:val="24"/>
          <w:lang w:eastAsia="et-EE"/>
          <w14:ligatures w14:val="none"/>
        </w:rPr>
        <w:t xml:space="preserve">egemist </w:t>
      </w:r>
      <w:r w:rsidR="0069508C" w:rsidRPr="00CA1DEC">
        <w:rPr>
          <w:rFonts w:ascii="Times New Roman" w:eastAsia="Times New Roman" w:hAnsi="Times New Roman" w:cs="Times New Roman"/>
          <w:color w:val="202020"/>
          <w:kern w:val="0"/>
          <w:sz w:val="24"/>
          <w:szCs w:val="24"/>
          <w:lang w:eastAsia="et-EE"/>
          <w14:ligatures w14:val="none"/>
        </w:rPr>
        <w:t xml:space="preserve">on </w:t>
      </w:r>
      <w:r w:rsidRPr="00CA1DEC">
        <w:rPr>
          <w:rFonts w:ascii="Times New Roman" w:eastAsia="Times New Roman" w:hAnsi="Times New Roman" w:cs="Times New Roman"/>
          <w:color w:val="202020"/>
          <w:kern w:val="0"/>
          <w:sz w:val="24"/>
          <w:szCs w:val="24"/>
          <w:lang w:eastAsia="et-EE"/>
          <w14:ligatures w14:val="none"/>
        </w:rPr>
        <w:t xml:space="preserve">tehnilise muudatusega, mis on seotud erinevate planeeringutega (taristu, riigikaitse jms), mille </w:t>
      </w:r>
      <w:r w:rsidR="0069508C" w:rsidRPr="00CA1DEC">
        <w:rPr>
          <w:rFonts w:ascii="Times New Roman" w:eastAsia="Times New Roman" w:hAnsi="Times New Roman" w:cs="Times New Roman"/>
          <w:color w:val="202020"/>
          <w:kern w:val="0"/>
          <w:sz w:val="24"/>
          <w:szCs w:val="24"/>
          <w:lang w:eastAsia="et-EE"/>
          <w14:ligatures w14:val="none"/>
        </w:rPr>
        <w:t>käigus</w:t>
      </w:r>
      <w:r w:rsidRPr="00CA1DEC">
        <w:rPr>
          <w:rFonts w:ascii="Times New Roman" w:eastAsia="Times New Roman" w:hAnsi="Times New Roman" w:cs="Times New Roman"/>
          <w:color w:val="202020"/>
          <w:kern w:val="0"/>
          <w:sz w:val="24"/>
          <w:szCs w:val="24"/>
          <w:lang w:eastAsia="et-EE"/>
          <w14:ligatures w14:val="none"/>
        </w:rPr>
        <w:t xml:space="preserve"> muudetakse </w:t>
      </w:r>
      <w:r w:rsidR="008A7681" w:rsidRPr="00CA1DEC">
        <w:rPr>
          <w:rFonts w:ascii="Times New Roman" w:eastAsia="Times New Roman" w:hAnsi="Times New Roman" w:cs="Times New Roman"/>
          <w:color w:val="202020"/>
          <w:kern w:val="0"/>
          <w:sz w:val="24"/>
          <w:szCs w:val="24"/>
          <w:lang w:eastAsia="et-EE"/>
          <w14:ligatures w14:val="none"/>
        </w:rPr>
        <w:t>maa (</w:t>
      </w:r>
      <w:r w:rsidRPr="00CA1DEC">
        <w:rPr>
          <w:rFonts w:ascii="Times New Roman" w:eastAsia="Times New Roman" w:hAnsi="Times New Roman" w:cs="Times New Roman"/>
          <w:color w:val="202020"/>
          <w:kern w:val="0"/>
          <w:sz w:val="24"/>
          <w:szCs w:val="24"/>
          <w:lang w:eastAsia="et-EE"/>
          <w14:ligatures w14:val="none"/>
        </w:rPr>
        <w:t>metsamaa</w:t>
      </w:r>
      <w:r w:rsidR="008A7681" w:rsidRPr="00CA1DEC">
        <w:rPr>
          <w:rFonts w:ascii="Times New Roman" w:eastAsia="Times New Roman" w:hAnsi="Times New Roman" w:cs="Times New Roman"/>
          <w:color w:val="202020"/>
          <w:kern w:val="0"/>
          <w:sz w:val="24"/>
          <w:szCs w:val="24"/>
          <w:lang w:eastAsia="et-EE"/>
          <w14:ligatures w14:val="none"/>
        </w:rPr>
        <w:t>)</w:t>
      </w:r>
      <w:r w:rsidRPr="00CA1DEC">
        <w:rPr>
          <w:rFonts w:ascii="Times New Roman" w:eastAsia="Times New Roman" w:hAnsi="Times New Roman" w:cs="Times New Roman"/>
          <w:color w:val="202020"/>
          <w:kern w:val="0"/>
          <w:sz w:val="24"/>
          <w:szCs w:val="24"/>
          <w:lang w:eastAsia="et-EE"/>
          <w14:ligatures w14:val="none"/>
        </w:rPr>
        <w:t xml:space="preserve"> sihtotstarvet ja mitte alati kogu metsaeraldise ulatuses. Seetõttu on tarvis lubada äralõigete puhul kanda registrisse inventeerimisandmeid, mis on vanemad kui üks aasta, kui muudetakse </w:t>
      </w:r>
      <w:r w:rsidR="00B57667" w:rsidRPr="00CA1DEC">
        <w:rPr>
          <w:rFonts w:ascii="Times New Roman" w:eastAsia="Times New Roman" w:hAnsi="Times New Roman" w:cs="Times New Roman"/>
          <w:color w:val="202020"/>
          <w:kern w:val="0"/>
          <w:sz w:val="24"/>
          <w:szCs w:val="24"/>
          <w:lang w:eastAsia="et-EE"/>
          <w14:ligatures w14:val="none"/>
        </w:rPr>
        <w:t>ainult</w:t>
      </w:r>
      <w:r w:rsidRPr="00CA1DEC">
        <w:rPr>
          <w:rFonts w:ascii="Times New Roman" w:eastAsia="Times New Roman" w:hAnsi="Times New Roman" w:cs="Times New Roman"/>
          <w:color w:val="202020"/>
          <w:kern w:val="0"/>
          <w:sz w:val="24"/>
          <w:szCs w:val="24"/>
          <w:lang w:eastAsia="et-EE"/>
          <w14:ligatures w14:val="none"/>
        </w:rPr>
        <w:t xml:space="preserve"> kaardiandmeid. Samas on see seotud ka eraldisepõhisele metsakorraldusele üleminekuga, sest raiepiirid võivad erineda esialg</w:t>
      </w:r>
      <w:r w:rsidR="003202B2" w:rsidRPr="00CA1DEC">
        <w:rPr>
          <w:rFonts w:ascii="Times New Roman" w:eastAsia="Times New Roman" w:hAnsi="Times New Roman" w:cs="Times New Roman"/>
          <w:color w:val="202020"/>
          <w:kern w:val="0"/>
          <w:sz w:val="24"/>
          <w:szCs w:val="24"/>
          <w:lang w:eastAsia="et-EE"/>
          <w14:ligatures w14:val="none"/>
        </w:rPr>
        <w:t>u</w:t>
      </w:r>
      <w:r w:rsidRPr="00CA1DEC">
        <w:rPr>
          <w:rFonts w:ascii="Times New Roman" w:eastAsia="Times New Roman" w:hAnsi="Times New Roman" w:cs="Times New Roman"/>
          <w:color w:val="202020"/>
          <w:kern w:val="0"/>
          <w:sz w:val="24"/>
          <w:szCs w:val="24"/>
          <w:lang w:eastAsia="et-EE"/>
          <w14:ligatures w14:val="none"/>
        </w:rPr>
        <w:t xml:space="preserve"> määratud eraldise piiridest (nt ei raiuta kogu eraldist).</w:t>
      </w:r>
    </w:p>
    <w:p w14:paraId="0F9D3094" w14:textId="77777777" w:rsidR="0069508C" w:rsidRPr="00CA1DEC" w:rsidRDefault="0069508C" w:rsidP="003A50C9">
      <w:pPr>
        <w:spacing w:after="0" w:line="240" w:lineRule="auto"/>
        <w:jc w:val="both"/>
        <w:textAlignment w:val="baseline"/>
        <w:rPr>
          <w:rFonts w:ascii="Times New Roman" w:eastAsia="Times New Roman" w:hAnsi="Times New Roman" w:cs="Times New Roman"/>
          <w:color w:val="202020"/>
          <w:kern w:val="0"/>
          <w:sz w:val="24"/>
          <w:szCs w:val="24"/>
          <w:lang w:eastAsia="et-EE"/>
          <w14:ligatures w14:val="none"/>
        </w:rPr>
      </w:pPr>
    </w:p>
    <w:p w14:paraId="6BF7B7CB" w14:textId="301CAE69" w:rsidR="00B936E6" w:rsidRPr="00CA1DEC" w:rsidRDefault="00B936E6" w:rsidP="003A50C9">
      <w:pPr>
        <w:spacing w:after="0" w:line="240" w:lineRule="auto"/>
        <w:jc w:val="both"/>
        <w:textAlignment w:val="baseline"/>
        <w:rPr>
          <w:rStyle w:val="normaltextrun"/>
          <w:rFonts w:ascii="Times New Roman" w:hAnsi="Times New Roman" w:cs="Times New Roman"/>
          <w:color w:val="202020"/>
          <w:sz w:val="24"/>
          <w:szCs w:val="24"/>
        </w:rPr>
      </w:pPr>
      <w:r w:rsidRPr="00CA1DEC">
        <w:rPr>
          <w:rFonts w:ascii="Times New Roman" w:eastAsia="Times New Roman" w:hAnsi="Times New Roman" w:cs="Times New Roman"/>
          <w:color w:val="202020"/>
          <w:kern w:val="0"/>
          <w:sz w:val="24"/>
          <w:szCs w:val="24"/>
          <w:lang w:eastAsia="et-EE"/>
          <w14:ligatures w14:val="none"/>
        </w:rPr>
        <w:t xml:space="preserve">Oluline on aga </w:t>
      </w:r>
      <w:r w:rsidR="0069508C" w:rsidRPr="00CA1DEC">
        <w:rPr>
          <w:rFonts w:ascii="Times New Roman" w:eastAsia="Times New Roman" w:hAnsi="Times New Roman" w:cs="Times New Roman"/>
          <w:color w:val="202020"/>
          <w:kern w:val="0"/>
          <w:sz w:val="24"/>
          <w:szCs w:val="24"/>
          <w:lang w:eastAsia="et-EE"/>
          <w14:ligatures w14:val="none"/>
        </w:rPr>
        <w:t>otsustada</w:t>
      </w:r>
      <w:r w:rsidRPr="00CA1DEC">
        <w:rPr>
          <w:rFonts w:ascii="Times New Roman" w:eastAsia="Times New Roman" w:hAnsi="Times New Roman" w:cs="Times New Roman"/>
          <w:color w:val="202020"/>
          <w:kern w:val="0"/>
          <w:sz w:val="24"/>
          <w:szCs w:val="24"/>
          <w:lang w:eastAsia="et-EE"/>
          <w14:ligatures w14:val="none"/>
        </w:rPr>
        <w:t xml:space="preserve"> ruumiandmete muutmisel pindala muutuse </w:t>
      </w:r>
      <w:r w:rsidR="0069508C" w:rsidRPr="00CA1DEC">
        <w:rPr>
          <w:rFonts w:ascii="Times New Roman" w:eastAsia="Times New Roman" w:hAnsi="Times New Roman" w:cs="Times New Roman"/>
          <w:color w:val="202020"/>
          <w:kern w:val="0"/>
          <w:sz w:val="24"/>
          <w:szCs w:val="24"/>
          <w:lang w:eastAsia="et-EE"/>
          <w14:ligatures w14:val="none"/>
        </w:rPr>
        <w:t xml:space="preserve">maksimaalne </w:t>
      </w:r>
      <w:r w:rsidRPr="00CA1DEC">
        <w:rPr>
          <w:rFonts w:ascii="Times New Roman" w:eastAsia="Times New Roman" w:hAnsi="Times New Roman" w:cs="Times New Roman"/>
          <w:color w:val="202020"/>
          <w:kern w:val="0"/>
          <w:sz w:val="24"/>
          <w:szCs w:val="24"/>
          <w:lang w:eastAsia="et-EE"/>
          <w14:ligatures w14:val="none"/>
        </w:rPr>
        <w:t>piir, sest metsas ei ole ü</w:t>
      </w:r>
      <w:r w:rsidR="003202B2" w:rsidRPr="00CA1DEC">
        <w:rPr>
          <w:rFonts w:ascii="Times New Roman" w:eastAsia="Times New Roman" w:hAnsi="Times New Roman" w:cs="Times New Roman"/>
          <w:color w:val="202020"/>
          <w:kern w:val="0"/>
          <w:sz w:val="24"/>
          <w:szCs w:val="24"/>
          <w:lang w:eastAsia="et-EE"/>
          <w14:ligatures w14:val="none"/>
        </w:rPr>
        <w:t>hegi</w:t>
      </w:r>
      <w:r w:rsidRPr="00CA1DEC">
        <w:rPr>
          <w:rFonts w:ascii="Times New Roman" w:eastAsia="Times New Roman" w:hAnsi="Times New Roman" w:cs="Times New Roman"/>
          <w:color w:val="202020"/>
          <w:kern w:val="0"/>
          <w:sz w:val="24"/>
          <w:szCs w:val="24"/>
          <w:lang w:eastAsia="et-EE"/>
          <w14:ligatures w14:val="none"/>
        </w:rPr>
        <w:t xml:space="preserve"> eraldis</w:t>
      </w:r>
      <w:r w:rsidR="003202B2" w:rsidRPr="00CA1DEC">
        <w:rPr>
          <w:rFonts w:ascii="Times New Roman" w:eastAsia="Times New Roman" w:hAnsi="Times New Roman" w:cs="Times New Roman"/>
          <w:color w:val="202020"/>
          <w:kern w:val="0"/>
          <w:sz w:val="24"/>
          <w:szCs w:val="24"/>
          <w:lang w:eastAsia="et-EE"/>
          <w14:ligatures w14:val="none"/>
        </w:rPr>
        <w:t>e</w:t>
      </w:r>
      <w:r w:rsidRPr="00CA1DEC">
        <w:rPr>
          <w:rFonts w:ascii="Times New Roman" w:eastAsia="Times New Roman" w:hAnsi="Times New Roman" w:cs="Times New Roman"/>
          <w:color w:val="202020"/>
          <w:kern w:val="0"/>
          <w:sz w:val="24"/>
          <w:szCs w:val="24"/>
          <w:lang w:eastAsia="et-EE"/>
          <w14:ligatures w14:val="none"/>
        </w:rPr>
        <w:t xml:space="preserve"> </w:t>
      </w:r>
      <w:r w:rsidR="003202B2" w:rsidRPr="00CA1DEC">
        <w:rPr>
          <w:rFonts w:ascii="Times New Roman" w:eastAsia="Times New Roman" w:hAnsi="Times New Roman" w:cs="Times New Roman"/>
          <w:color w:val="202020"/>
          <w:kern w:val="0"/>
          <w:sz w:val="24"/>
          <w:szCs w:val="24"/>
          <w:lang w:eastAsia="et-EE"/>
          <w14:ligatures w14:val="none"/>
        </w:rPr>
        <w:t xml:space="preserve">kogu </w:t>
      </w:r>
      <w:r w:rsidRPr="00CA1DEC">
        <w:rPr>
          <w:rFonts w:ascii="Times New Roman" w:eastAsia="Times New Roman" w:hAnsi="Times New Roman" w:cs="Times New Roman"/>
          <w:color w:val="202020"/>
          <w:kern w:val="0"/>
          <w:sz w:val="24"/>
          <w:szCs w:val="24"/>
          <w:lang w:eastAsia="et-EE"/>
          <w14:ligatures w14:val="none"/>
        </w:rPr>
        <w:t>pin</w:t>
      </w:r>
      <w:r w:rsidR="003202B2" w:rsidRPr="00CA1DEC">
        <w:rPr>
          <w:rFonts w:ascii="Times New Roman" w:eastAsia="Times New Roman" w:hAnsi="Times New Roman" w:cs="Times New Roman"/>
          <w:color w:val="202020"/>
          <w:kern w:val="0"/>
          <w:sz w:val="24"/>
          <w:szCs w:val="24"/>
          <w:lang w:eastAsia="et-EE"/>
          <w14:ligatures w14:val="none"/>
        </w:rPr>
        <w:t>d</w:t>
      </w:r>
      <w:r w:rsidRPr="00CA1DEC">
        <w:rPr>
          <w:rFonts w:ascii="Times New Roman" w:eastAsia="Times New Roman" w:hAnsi="Times New Roman" w:cs="Times New Roman"/>
          <w:color w:val="202020"/>
          <w:kern w:val="0"/>
          <w:sz w:val="24"/>
          <w:szCs w:val="24"/>
          <w:lang w:eastAsia="et-EE"/>
          <w14:ligatures w14:val="none"/>
        </w:rPr>
        <w:t xml:space="preserve"> </w:t>
      </w:r>
      <w:r w:rsidR="003202B2" w:rsidRPr="00CA1DEC">
        <w:rPr>
          <w:rFonts w:ascii="Times New Roman" w:eastAsia="Times New Roman" w:hAnsi="Times New Roman" w:cs="Times New Roman"/>
          <w:color w:val="202020"/>
          <w:kern w:val="0"/>
          <w:sz w:val="24"/>
          <w:szCs w:val="24"/>
          <w:lang w:eastAsia="et-EE"/>
          <w14:ligatures w14:val="none"/>
        </w:rPr>
        <w:t>ühesugune</w:t>
      </w:r>
      <w:r w:rsidRPr="00CA1DEC">
        <w:rPr>
          <w:rFonts w:ascii="Times New Roman" w:eastAsia="Times New Roman" w:hAnsi="Times New Roman" w:cs="Times New Roman"/>
          <w:color w:val="202020"/>
          <w:kern w:val="0"/>
          <w:sz w:val="24"/>
          <w:szCs w:val="24"/>
          <w:lang w:eastAsia="et-EE"/>
          <w14:ligatures w14:val="none"/>
        </w:rPr>
        <w:t xml:space="preserve"> ning äralõige võib moonutada alles</w:t>
      </w:r>
      <w:r w:rsidR="0069508C" w:rsidRPr="00CA1DEC">
        <w:rPr>
          <w:rFonts w:ascii="Times New Roman" w:eastAsia="Times New Roman" w:hAnsi="Times New Roman" w:cs="Times New Roman"/>
          <w:color w:val="202020"/>
          <w:kern w:val="0"/>
          <w:sz w:val="24"/>
          <w:szCs w:val="24"/>
          <w:lang w:eastAsia="et-EE"/>
          <w14:ligatures w14:val="none"/>
        </w:rPr>
        <w:t xml:space="preserve"> </w:t>
      </w:r>
      <w:r w:rsidRPr="00CA1DEC">
        <w:rPr>
          <w:rFonts w:ascii="Times New Roman" w:eastAsia="Times New Roman" w:hAnsi="Times New Roman" w:cs="Times New Roman"/>
          <w:color w:val="202020"/>
          <w:kern w:val="0"/>
          <w:sz w:val="24"/>
          <w:szCs w:val="24"/>
          <w:lang w:eastAsia="et-EE"/>
          <w14:ligatures w14:val="none"/>
        </w:rPr>
        <w:t xml:space="preserve">jääva eraldise kirjeldust. </w:t>
      </w:r>
      <w:r w:rsidR="00E81A19" w:rsidRPr="00CA1DEC">
        <w:rPr>
          <w:rFonts w:ascii="Times New Roman" w:eastAsia="Times New Roman" w:hAnsi="Times New Roman" w:cs="Times New Roman"/>
          <w:color w:val="202020"/>
          <w:kern w:val="0"/>
          <w:sz w:val="24"/>
          <w:szCs w:val="24"/>
          <w:lang w:eastAsia="et-EE"/>
          <w14:ligatures w14:val="none"/>
        </w:rPr>
        <w:t>E</w:t>
      </w:r>
      <w:r w:rsidRPr="00CA1DEC">
        <w:rPr>
          <w:rFonts w:ascii="Times New Roman" w:eastAsia="Times New Roman" w:hAnsi="Times New Roman" w:cs="Times New Roman"/>
          <w:color w:val="202020"/>
          <w:kern w:val="0"/>
          <w:sz w:val="24"/>
          <w:szCs w:val="24"/>
          <w:lang w:eastAsia="et-EE"/>
          <w14:ligatures w14:val="none"/>
        </w:rPr>
        <w:t xml:space="preserve">raldise pindala muutmisest on </w:t>
      </w:r>
      <w:r w:rsidR="00E81A19" w:rsidRPr="00CA1DEC">
        <w:rPr>
          <w:rFonts w:ascii="Times New Roman" w:eastAsia="Times New Roman" w:hAnsi="Times New Roman" w:cs="Times New Roman"/>
          <w:color w:val="202020"/>
          <w:kern w:val="0"/>
          <w:sz w:val="24"/>
          <w:szCs w:val="24"/>
          <w:lang w:eastAsia="et-EE"/>
          <w14:ligatures w14:val="none"/>
        </w:rPr>
        <w:t xml:space="preserve">10% </w:t>
      </w:r>
      <w:r w:rsidRPr="00CA1DEC">
        <w:rPr>
          <w:rFonts w:ascii="Times New Roman" w:eastAsia="Times New Roman" w:hAnsi="Times New Roman" w:cs="Times New Roman"/>
          <w:color w:val="202020"/>
          <w:kern w:val="0"/>
          <w:sz w:val="24"/>
          <w:szCs w:val="24"/>
          <w:lang w:eastAsia="et-EE"/>
          <w14:ligatures w14:val="none"/>
        </w:rPr>
        <w:t xml:space="preserve">määraks </w:t>
      </w:r>
      <w:r w:rsidR="003202B2" w:rsidRPr="00CA1DEC">
        <w:rPr>
          <w:rFonts w:ascii="Times New Roman" w:eastAsia="Times New Roman" w:hAnsi="Times New Roman" w:cs="Times New Roman"/>
          <w:color w:val="202020"/>
          <w:kern w:val="0"/>
          <w:sz w:val="24"/>
          <w:szCs w:val="24"/>
          <w:lang w:eastAsia="et-EE"/>
          <w14:ligatures w14:val="none"/>
        </w:rPr>
        <w:t xml:space="preserve">valitud </w:t>
      </w:r>
      <w:r w:rsidRPr="00CA1DEC">
        <w:rPr>
          <w:rFonts w:ascii="Times New Roman" w:eastAsia="Times New Roman" w:hAnsi="Times New Roman" w:cs="Times New Roman"/>
          <w:color w:val="202020"/>
          <w:kern w:val="0"/>
          <w:sz w:val="24"/>
          <w:szCs w:val="24"/>
          <w:lang w:eastAsia="et-EE"/>
          <w14:ligatures w14:val="none"/>
        </w:rPr>
        <w:t>seetõttu, et üldjuhul metsa korraldamise juhendi järgi lubatavad veapiirid on 10% ning kontrollsüsteemi arenda</w:t>
      </w:r>
      <w:r w:rsidR="003202B2" w:rsidRPr="00CA1DEC">
        <w:rPr>
          <w:rFonts w:ascii="Times New Roman" w:eastAsia="Times New Roman" w:hAnsi="Times New Roman" w:cs="Times New Roman"/>
          <w:color w:val="202020"/>
          <w:kern w:val="0"/>
          <w:sz w:val="24"/>
          <w:szCs w:val="24"/>
          <w:lang w:eastAsia="et-EE"/>
          <w14:ligatures w14:val="none"/>
        </w:rPr>
        <w:t>da</w:t>
      </w:r>
      <w:r w:rsidRPr="00CA1DEC">
        <w:rPr>
          <w:rFonts w:ascii="Times New Roman" w:eastAsia="Times New Roman" w:hAnsi="Times New Roman" w:cs="Times New Roman"/>
          <w:color w:val="202020"/>
          <w:kern w:val="0"/>
          <w:sz w:val="24"/>
          <w:szCs w:val="24"/>
          <w:lang w:eastAsia="et-EE"/>
          <w14:ligatures w14:val="none"/>
        </w:rPr>
        <w:t xml:space="preserve"> on lihtsam kui arvutad</w:t>
      </w:r>
      <w:r w:rsidR="00D81012" w:rsidRPr="00CA1DEC">
        <w:rPr>
          <w:rFonts w:ascii="Times New Roman" w:eastAsia="Times New Roman" w:hAnsi="Times New Roman" w:cs="Times New Roman"/>
          <w:color w:val="202020"/>
          <w:kern w:val="0"/>
          <w:sz w:val="24"/>
          <w:szCs w:val="24"/>
          <w:lang w:eastAsia="et-EE"/>
          <w14:ligatures w14:val="none"/>
        </w:rPr>
        <w:t>a</w:t>
      </w:r>
      <w:r w:rsidRPr="00CA1DEC">
        <w:rPr>
          <w:rFonts w:ascii="Times New Roman" w:eastAsia="Times New Roman" w:hAnsi="Times New Roman" w:cs="Times New Roman"/>
          <w:color w:val="202020"/>
          <w:kern w:val="0"/>
          <w:sz w:val="24"/>
          <w:szCs w:val="24"/>
          <w:lang w:eastAsia="et-EE"/>
          <w14:ligatures w14:val="none"/>
        </w:rPr>
        <w:t xml:space="preserve"> eraldise piiripunktide asukoha erinevust.</w:t>
      </w:r>
    </w:p>
    <w:p w14:paraId="790144FF" w14:textId="77777777" w:rsidR="00D81012" w:rsidRPr="00CA1DEC" w:rsidRDefault="00D81012" w:rsidP="003A50C9">
      <w:pPr>
        <w:spacing w:after="0" w:line="240" w:lineRule="auto"/>
        <w:jc w:val="both"/>
        <w:textAlignment w:val="baseline"/>
        <w:rPr>
          <w:rFonts w:ascii="Times New Roman" w:eastAsia="Times New Roman" w:hAnsi="Times New Roman" w:cs="Times New Roman"/>
          <w:color w:val="202020"/>
          <w:kern w:val="0"/>
          <w:sz w:val="24"/>
          <w:szCs w:val="24"/>
          <w:lang w:eastAsia="et-EE"/>
          <w14:ligatures w14:val="none"/>
        </w:rPr>
      </w:pPr>
    </w:p>
    <w:p w14:paraId="1952C9CE" w14:textId="2667CE7A" w:rsidR="00B936E6" w:rsidRPr="00CA1DEC" w:rsidRDefault="00B936E6" w:rsidP="003A50C9">
      <w:pPr>
        <w:spacing w:after="0" w:line="240" w:lineRule="auto"/>
        <w:jc w:val="both"/>
        <w:textAlignment w:val="baseline"/>
        <w:rPr>
          <w:rFonts w:ascii="Times New Roman" w:eastAsia="Times New Roman" w:hAnsi="Times New Roman" w:cs="Times New Roman"/>
          <w:color w:val="202020"/>
          <w:kern w:val="0"/>
          <w:sz w:val="24"/>
          <w:szCs w:val="24"/>
          <w:lang w:eastAsia="et-EE"/>
          <w14:ligatures w14:val="none"/>
        </w:rPr>
      </w:pPr>
      <w:r w:rsidRPr="00CA1DEC">
        <w:rPr>
          <w:rFonts w:ascii="Times New Roman" w:eastAsia="Times New Roman" w:hAnsi="Times New Roman" w:cs="Times New Roman"/>
          <w:color w:val="202020"/>
          <w:kern w:val="0"/>
          <w:sz w:val="24"/>
          <w:szCs w:val="24"/>
          <w:lang w:eastAsia="et-EE"/>
          <w14:ligatures w14:val="none"/>
        </w:rPr>
        <w:t>Uus lähenemine hoiab kokku riigi kulusid, kuna ei ole vaja muuta andmeid metsa olemi kohta, vaid ainult eraldise pindala/kuju ja seetõttu ei tule Keskkonnaagentuuril teha välitöid</w:t>
      </w:r>
      <w:r w:rsidR="00D81012" w:rsidRPr="00CA1DEC">
        <w:rPr>
          <w:rFonts w:ascii="Times New Roman" w:eastAsia="Times New Roman" w:hAnsi="Times New Roman" w:cs="Times New Roman"/>
          <w:color w:val="202020"/>
          <w:kern w:val="0"/>
          <w:sz w:val="24"/>
          <w:szCs w:val="24"/>
          <w:lang w:eastAsia="et-EE"/>
          <w14:ligatures w14:val="none"/>
        </w:rPr>
        <w:t>, et</w:t>
      </w:r>
      <w:r w:rsidRPr="00CA1DEC">
        <w:rPr>
          <w:rFonts w:ascii="Times New Roman" w:eastAsia="Times New Roman" w:hAnsi="Times New Roman" w:cs="Times New Roman"/>
          <w:color w:val="202020"/>
          <w:kern w:val="0"/>
          <w:sz w:val="24"/>
          <w:szCs w:val="24"/>
          <w:lang w:eastAsia="et-EE"/>
          <w14:ligatures w14:val="none"/>
        </w:rPr>
        <w:t xml:space="preserve"> kontrolli</w:t>
      </w:r>
      <w:r w:rsidR="00D81012" w:rsidRPr="00CA1DEC">
        <w:rPr>
          <w:rFonts w:ascii="Times New Roman" w:eastAsia="Times New Roman" w:hAnsi="Times New Roman" w:cs="Times New Roman"/>
          <w:color w:val="202020"/>
          <w:kern w:val="0"/>
          <w:sz w:val="24"/>
          <w:szCs w:val="24"/>
          <w:lang w:eastAsia="et-EE"/>
          <w14:ligatures w14:val="none"/>
        </w:rPr>
        <w:t>da</w:t>
      </w:r>
      <w:r w:rsidRPr="00CA1DEC">
        <w:rPr>
          <w:rFonts w:ascii="Times New Roman" w:eastAsia="Times New Roman" w:hAnsi="Times New Roman" w:cs="Times New Roman"/>
          <w:color w:val="202020"/>
          <w:kern w:val="0"/>
          <w:sz w:val="24"/>
          <w:szCs w:val="24"/>
          <w:lang w:eastAsia="et-EE"/>
          <w14:ligatures w14:val="none"/>
        </w:rPr>
        <w:t xml:space="preserve"> eraldise kirjelduse vastavust looduses. Se</w:t>
      </w:r>
      <w:r w:rsidR="003202B2" w:rsidRPr="00CA1DEC">
        <w:rPr>
          <w:rFonts w:ascii="Times New Roman" w:eastAsia="Times New Roman" w:hAnsi="Times New Roman" w:cs="Times New Roman"/>
          <w:color w:val="202020"/>
          <w:kern w:val="0"/>
          <w:sz w:val="24"/>
          <w:szCs w:val="24"/>
          <w:lang w:eastAsia="et-EE"/>
          <w14:ligatures w14:val="none"/>
        </w:rPr>
        <w:t>etõttu</w:t>
      </w:r>
      <w:r w:rsidRPr="00CA1DEC">
        <w:rPr>
          <w:rFonts w:ascii="Times New Roman" w:eastAsia="Times New Roman" w:hAnsi="Times New Roman" w:cs="Times New Roman"/>
          <w:color w:val="202020"/>
          <w:kern w:val="0"/>
          <w:sz w:val="24"/>
          <w:szCs w:val="24"/>
          <w:lang w:eastAsia="et-EE"/>
          <w14:ligatures w14:val="none"/>
        </w:rPr>
        <w:t xml:space="preserve"> on tarvis täpsustada ka inventeerimisandmete kehtivuse algusaega, et ei saaks samu</w:t>
      </w:r>
      <w:r w:rsidR="00D81012" w:rsidRPr="00CA1DEC">
        <w:rPr>
          <w:rFonts w:ascii="Times New Roman" w:eastAsia="Times New Roman" w:hAnsi="Times New Roman" w:cs="Times New Roman"/>
          <w:color w:val="202020"/>
          <w:kern w:val="0"/>
          <w:sz w:val="24"/>
          <w:szCs w:val="24"/>
          <w:lang w:eastAsia="et-EE"/>
          <w14:ligatures w14:val="none"/>
        </w:rPr>
        <w:t>,</w:t>
      </w:r>
      <w:r w:rsidRPr="00CA1DEC">
        <w:rPr>
          <w:rFonts w:ascii="Times New Roman" w:eastAsia="Times New Roman" w:hAnsi="Times New Roman" w:cs="Times New Roman"/>
          <w:color w:val="202020"/>
          <w:kern w:val="0"/>
          <w:sz w:val="24"/>
          <w:szCs w:val="24"/>
          <w:lang w:eastAsia="et-EE"/>
          <w14:ligatures w14:val="none"/>
        </w:rPr>
        <w:t xml:space="preserve"> esialgsete välitöödega kogutud </w:t>
      </w:r>
      <w:r w:rsidRPr="00CA1DEC">
        <w:rPr>
          <w:rFonts w:ascii="Times New Roman" w:eastAsia="Times New Roman" w:hAnsi="Times New Roman" w:cs="Times New Roman"/>
          <w:color w:val="202020"/>
          <w:kern w:val="0"/>
          <w:sz w:val="24"/>
          <w:szCs w:val="24"/>
          <w:lang w:eastAsia="et-EE"/>
          <w14:ligatures w14:val="none"/>
        </w:rPr>
        <w:lastRenderedPageBreak/>
        <w:t>andmeid lõputult esitada. Praegu kehtivad inventeerimisandmed kümme aastat alates registrisse kandmisest, kuid planeeritava muudatuse järgi hakkab kümneaastane ajaarvestus inventeerimisandmete välitööde tegemise kuupäevast.</w:t>
      </w:r>
    </w:p>
    <w:p w14:paraId="18149C69" w14:textId="1A501C40" w:rsidR="00B936E6" w:rsidRPr="00CA1DEC" w:rsidRDefault="00B936E6" w:rsidP="003A50C9">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CA1DEC">
        <w:rPr>
          <w:rFonts w:ascii="Times New Roman" w:eastAsia="Times New Roman" w:hAnsi="Times New Roman" w:cs="Times New Roman"/>
          <w:color w:val="202020"/>
          <w:kern w:val="0"/>
          <w:sz w:val="24"/>
          <w:szCs w:val="24"/>
          <w:lang w:eastAsia="et-EE"/>
          <w14:ligatures w14:val="none"/>
        </w:rPr>
        <w:t>Säte sõnastatakse ümber nii, et ruumiandmete muutmisel võib lubada registrisse kanda välitööde andmeid, mis on kogutud viimase inventeerimisega</w:t>
      </w:r>
      <w:r w:rsidR="00D81012" w:rsidRPr="00CA1DEC">
        <w:rPr>
          <w:rFonts w:ascii="Times New Roman" w:eastAsia="Times New Roman" w:hAnsi="Times New Roman" w:cs="Times New Roman"/>
          <w:color w:val="202020"/>
          <w:kern w:val="0"/>
          <w:sz w:val="24"/>
          <w:szCs w:val="24"/>
          <w:lang w:eastAsia="et-EE"/>
          <w14:ligatures w14:val="none"/>
        </w:rPr>
        <w:t>,</w:t>
      </w:r>
      <w:r w:rsidRPr="00CA1DEC">
        <w:rPr>
          <w:rFonts w:ascii="Times New Roman" w:eastAsia="Times New Roman" w:hAnsi="Times New Roman" w:cs="Times New Roman"/>
          <w:color w:val="202020"/>
          <w:kern w:val="0"/>
          <w:sz w:val="24"/>
          <w:szCs w:val="24"/>
          <w:lang w:eastAsia="et-EE"/>
          <w14:ligatures w14:val="none"/>
        </w:rPr>
        <w:t xml:space="preserve"> ning inventeerimisandmed kehtivad </w:t>
      </w:r>
      <w:r w:rsidR="00D81012" w:rsidRPr="00CA1DEC">
        <w:rPr>
          <w:rFonts w:ascii="Times New Roman" w:eastAsia="Times New Roman" w:hAnsi="Times New Roman" w:cs="Times New Roman"/>
          <w:color w:val="202020"/>
          <w:kern w:val="0"/>
          <w:sz w:val="24"/>
          <w:szCs w:val="24"/>
          <w:lang w:eastAsia="et-EE"/>
          <w14:ligatures w14:val="none"/>
        </w:rPr>
        <w:t>kümme</w:t>
      </w:r>
      <w:r w:rsidRPr="00CA1DEC">
        <w:rPr>
          <w:rFonts w:ascii="Times New Roman" w:eastAsia="Times New Roman" w:hAnsi="Times New Roman" w:cs="Times New Roman"/>
          <w:color w:val="202020"/>
          <w:kern w:val="0"/>
          <w:sz w:val="24"/>
          <w:szCs w:val="24"/>
          <w:lang w:eastAsia="et-EE"/>
          <w14:ligatures w14:val="none"/>
        </w:rPr>
        <w:t xml:space="preserve"> aastat inventeerimise kuupäevast</w:t>
      </w:r>
      <w:r w:rsidR="00D81012" w:rsidRPr="00CA1DEC">
        <w:rPr>
          <w:rFonts w:ascii="Times New Roman" w:eastAsia="Times New Roman" w:hAnsi="Times New Roman" w:cs="Times New Roman"/>
          <w:color w:val="202020"/>
          <w:kern w:val="0"/>
          <w:sz w:val="24"/>
          <w:szCs w:val="24"/>
          <w:lang w:eastAsia="et-EE"/>
          <w14:ligatures w14:val="none"/>
        </w:rPr>
        <w:t xml:space="preserve"> arvates</w:t>
      </w:r>
      <w:r w:rsidRPr="00CA1DEC">
        <w:rPr>
          <w:rFonts w:ascii="Times New Roman" w:eastAsia="Times New Roman" w:hAnsi="Times New Roman" w:cs="Times New Roman"/>
          <w:color w:val="202020"/>
          <w:kern w:val="0"/>
          <w:sz w:val="24"/>
          <w:szCs w:val="24"/>
          <w:lang w:eastAsia="et-EE"/>
          <w14:ligatures w14:val="none"/>
        </w:rPr>
        <w:t>.</w:t>
      </w:r>
    </w:p>
    <w:p w14:paraId="69C120F0" w14:textId="0415F765" w:rsidR="00B936E6" w:rsidRPr="00CA1DEC" w:rsidRDefault="00B936E6" w:rsidP="003A50C9">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A1DEC">
        <w:rPr>
          <w:rFonts w:ascii="Times New Roman" w:eastAsia="Times New Roman" w:hAnsi="Times New Roman" w:cs="Times New Roman"/>
          <w:color w:val="000000"/>
          <w:kern w:val="0"/>
          <w:sz w:val="24"/>
          <w:szCs w:val="24"/>
          <w:lang w:eastAsia="et-EE"/>
          <w14:ligatures w14:val="none"/>
        </w:rPr>
        <w:t xml:space="preserve">Mõju on väike, sest muudatus ei </w:t>
      </w:r>
      <w:r w:rsidR="00D81012" w:rsidRPr="00CA1DEC">
        <w:rPr>
          <w:rFonts w:ascii="Times New Roman" w:eastAsia="Times New Roman" w:hAnsi="Times New Roman" w:cs="Times New Roman"/>
          <w:color w:val="000000"/>
          <w:kern w:val="0"/>
          <w:sz w:val="24"/>
          <w:szCs w:val="24"/>
          <w:lang w:eastAsia="et-EE"/>
          <w14:ligatures w14:val="none"/>
        </w:rPr>
        <w:t>lisa</w:t>
      </w:r>
      <w:r w:rsidRPr="00CA1DEC">
        <w:rPr>
          <w:rFonts w:ascii="Times New Roman" w:eastAsia="Times New Roman" w:hAnsi="Times New Roman" w:cs="Times New Roman"/>
          <w:color w:val="000000"/>
          <w:kern w:val="0"/>
          <w:sz w:val="24"/>
          <w:szCs w:val="24"/>
          <w:lang w:eastAsia="et-EE"/>
          <w14:ligatures w14:val="none"/>
        </w:rPr>
        <w:t xml:space="preserve"> asutustele </w:t>
      </w:r>
      <w:r w:rsidR="00D81012" w:rsidRPr="00CA1DEC">
        <w:rPr>
          <w:rFonts w:ascii="Times New Roman" w:eastAsia="Times New Roman" w:hAnsi="Times New Roman" w:cs="Times New Roman"/>
          <w:color w:val="000000"/>
          <w:kern w:val="0"/>
          <w:sz w:val="24"/>
          <w:szCs w:val="24"/>
          <w:lang w:eastAsia="et-EE"/>
          <w14:ligatures w14:val="none"/>
        </w:rPr>
        <w:t>ega</w:t>
      </w:r>
      <w:r w:rsidRPr="00CA1DEC">
        <w:rPr>
          <w:rFonts w:ascii="Times New Roman" w:eastAsia="Times New Roman" w:hAnsi="Times New Roman" w:cs="Times New Roman"/>
          <w:color w:val="000000"/>
          <w:kern w:val="0"/>
          <w:sz w:val="24"/>
          <w:szCs w:val="24"/>
          <w:lang w:eastAsia="et-EE"/>
          <w14:ligatures w14:val="none"/>
        </w:rPr>
        <w:t xml:space="preserve"> erasektorile koormus</w:t>
      </w:r>
      <w:r w:rsidR="00D81012" w:rsidRPr="00CA1DEC">
        <w:rPr>
          <w:rFonts w:ascii="Times New Roman" w:eastAsia="Times New Roman" w:hAnsi="Times New Roman" w:cs="Times New Roman"/>
          <w:color w:val="000000"/>
          <w:kern w:val="0"/>
          <w:sz w:val="24"/>
          <w:szCs w:val="24"/>
          <w:lang w:eastAsia="et-EE"/>
          <w14:ligatures w14:val="none"/>
        </w:rPr>
        <w:t>t.</w:t>
      </w:r>
      <w:r w:rsidRPr="00CA1DEC">
        <w:rPr>
          <w:rFonts w:ascii="Times New Roman" w:eastAsia="Times New Roman" w:hAnsi="Times New Roman" w:cs="Times New Roman"/>
          <w:color w:val="000000"/>
          <w:kern w:val="0"/>
          <w:sz w:val="24"/>
          <w:szCs w:val="24"/>
          <w:lang w:eastAsia="et-EE"/>
          <w14:ligatures w14:val="none"/>
        </w:rPr>
        <w:t xml:space="preserve"> Metsaregistri arenduskulu on suurusjärgus 10 000 eurot.</w:t>
      </w:r>
    </w:p>
    <w:p w14:paraId="4DF1BDC9" w14:textId="77777777" w:rsidR="00D81012" w:rsidRPr="00CA1DEC" w:rsidRDefault="00D81012" w:rsidP="003A50C9">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p>
    <w:p w14:paraId="31198B41" w14:textId="30C34272" w:rsidR="00B936E6" w:rsidRPr="00CA1DEC" w:rsidRDefault="00B936E6" w:rsidP="003A50C9">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bookmarkStart w:id="29" w:name="_Hlk168318818"/>
      <w:r w:rsidRPr="00CA1DEC">
        <w:rPr>
          <w:rFonts w:ascii="Times New Roman" w:eastAsia="Times New Roman" w:hAnsi="Times New Roman" w:cs="Times New Roman"/>
          <w:b/>
          <w:bCs/>
          <w:color w:val="000000"/>
          <w:kern w:val="0"/>
          <w:sz w:val="24"/>
          <w:szCs w:val="24"/>
          <w:lang w:eastAsia="et-EE"/>
          <w14:ligatures w14:val="none"/>
        </w:rPr>
        <w:t>Punktiga </w:t>
      </w:r>
      <w:r w:rsidR="000B103D" w:rsidRPr="00CA1DEC">
        <w:rPr>
          <w:rFonts w:ascii="Times New Roman" w:eastAsia="Times New Roman" w:hAnsi="Times New Roman" w:cs="Times New Roman"/>
          <w:b/>
          <w:bCs/>
          <w:color w:val="000000"/>
          <w:kern w:val="0"/>
          <w:sz w:val="24"/>
          <w:szCs w:val="24"/>
          <w:lang w:eastAsia="et-EE"/>
          <w14:ligatures w14:val="none"/>
        </w:rPr>
        <w:t>1</w:t>
      </w:r>
      <w:r w:rsidR="005A1606" w:rsidRPr="00CA1DEC">
        <w:rPr>
          <w:rFonts w:ascii="Times New Roman" w:eastAsia="Times New Roman" w:hAnsi="Times New Roman" w:cs="Times New Roman"/>
          <w:b/>
          <w:bCs/>
          <w:color w:val="000000"/>
          <w:kern w:val="0"/>
          <w:sz w:val="24"/>
          <w:szCs w:val="24"/>
          <w:lang w:eastAsia="et-EE"/>
          <w14:ligatures w14:val="none"/>
        </w:rPr>
        <w:t>5</w:t>
      </w:r>
      <w:r w:rsidRPr="00CA1DEC">
        <w:rPr>
          <w:rFonts w:ascii="Times New Roman" w:eastAsia="Times New Roman" w:hAnsi="Times New Roman" w:cs="Times New Roman"/>
          <w:color w:val="000000"/>
          <w:kern w:val="0"/>
          <w:sz w:val="24"/>
          <w:szCs w:val="24"/>
          <w:lang w:eastAsia="et-EE"/>
          <w14:ligatures w14:val="none"/>
        </w:rPr>
        <w:t xml:space="preserve"> täiendatakse seaduse </w:t>
      </w:r>
      <w:r w:rsidR="00D81012" w:rsidRPr="00CA1DEC">
        <w:rPr>
          <w:rFonts w:ascii="Times New Roman" w:eastAsia="Times New Roman" w:hAnsi="Times New Roman" w:cs="Times New Roman"/>
          <w:color w:val="000000"/>
          <w:kern w:val="0"/>
          <w:sz w:val="24"/>
          <w:szCs w:val="24"/>
          <w:lang w:eastAsia="et-EE"/>
          <w14:ligatures w14:val="none"/>
        </w:rPr>
        <w:t xml:space="preserve">4. </w:t>
      </w:r>
      <w:r w:rsidRPr="00CA1DEC">
        <w:rPr>
          <w:rFonts w:ascii="Times New Roman" w:eastAsia="Times New Roman" w:hAnsi="Times New Roman" w:cs="Times New Roman"/>
          <w:color w:val="000000"/>
          <w:kern w:val="0"/>
          <w:sz w:val="24"/>
          <w:szCs w:val="24"/>
          <w:lang w:eastAsia="et-EE"/>
          <w14:ligatures w14:val="none"/>
        </w:rPr>
        <w:t xml:space="preserve">peatükki </w:t>
      </w:r>
      <w:r w:rsidR="008B5BEB" w:rsidRPr="00CA1DEC">
        <w:rPr>
          <w:rFonts w:ascii="Times New Roman" w:eastAsia="Times New Roman" w:hAnsi="Times New Roman" w:cs="Times New Roman"/>
          <w:color w:val="000000"/>
          <w:kern w:val="0"/>
          <w:sz w:val="24"/>
          <w:szCs w:val="24"/>
          <w:lang w:eastAsia="et-EE"/>
          <w14:ligatures w14:val="none"/>
        </w:rPr>
        <w:t>§</w:t>
      </w:r>
      <w:r w:rsidR="007061F1" w:rsidRPr="00CA1DEC">
        <w:rPr>
          <w:rFonts w:ascii="Times New Roman" w:eastAsia="Times New Roman" w:hAnsi="Times New Roman" w:cs="Times New Roman"/>
          <w:color w:val="000000"/>
          <w:kern w:val="0"/>
          <w:sz w:val="24"/>
          <w:szCs w:val="24"/>
          <w:lang w:eastAsia="et-EE"/>
          <w14:ligatures w14:val="none"/>
        </w:rPr>
        <w:t>-ga</w:t>
      </w:r>
      <w:r w:rsidR="008B5BEB" w:rsidRPr="00CA1DEC">
        <w:rPr>
          <w:rFonts w:ascii="Times New Roman" w:eastAsia="Times New Roman" w:hAnsi="Times New Roman" w:cs="Times New Roman"/>
          <w:color w:val="000000"/>
          <w:kern w:val="0"/>
          <w:sz w:val="24"/>
          <w:szCs w:val="24"/>
          <w:lang w:eastAsia="et-EE"/>
          <w14:ligatures w14:val="none"/>
        </w:rPr>
        <w:t xml:space="preserve"> 23</w:t>
      </w:r>
      <w:r w:rsidR="001C2654" w:rsidRPr="00CA1DEC">
        <w:rPr>
          <w:rFonts w:ascii="Times New Roman" w:eastAsia="Times New Roman" w:hAnsi="Times New Roman" w:cs="Times New Roman"/>
          <w:color w:val="000000"/>
          <w:kern w:val="0"/>
          <w:sz w:val="24"/>
          <w:szCs w:val="24"/>
          <w:vertAlign w:val="superscript"/>
          <w:lang w:eastAsia="et-EE"/>
          <w14:ligatures w14:val="none"/>
        </w:rPr>
        <w:t>2</w:t>
      </w:r>
      <w:r w:rsidRPr="00CA1DEC">
        <w:rPr>
          <w:rFonts w:ascii="Times New Roman" w:eastAsia="Times New Roman" w:hAnsi="Times New Roman" w:cs="Times New Roman"/>
          <w:color w:val="000000"/>
          <w:kern w:val="0"/>
          <w:sz w:val="24"/>
          <w:szCs w:val="24"/>
          <w:lang w:eastAsia="et-EE"/>
          <w14:ligatures w14:val="none"/>
        </w:rPr>
        <w:t xml:space="preserve">, milles </w:t>
      </w:r>
      <w:r w:rsidR="007061F1" w:rsidRPr="00CA1DEC">
        <w:rPr>
          <w:rFonts w:ascii="Times New Roman" w:eastAsia="Times New Roman" w:hAnsi="Times New Roman" w:cs="Times New Roman"/>
          <w:color w:val="000000"/>
          <w:kern w:val="0"/>
          <w:sz w:val="24"/>
          <w:szCs w:val="24"/>
          <w:lang w:eastAsia="et-EE"/>
          <w14:ligatures w14:val="none"/>
        </w:rPr>
        <w:t>täpsustatakse</w:t>
      </w:r>
      <w:r w:rsidRPr="00CA1DEC">
        <w:rPr>
          <w:rFonts w:ascii="Times New Roman" w:eastAsia="Times New Roman" w:hAnsi="Times New Roman" w:cs="Times New Roman"/>
          <w:color w:val="000000"/>
          <w:kern w:val="0"/>
          <w:sz w:val="24"/>
          <w:szCs w:val="24"/>
          <w:lang w:eastAsia="et-EE"/>
          <w14:ligatures w14:val="none"/>
        </w:rPr>
        <w:t xml:space="preserve"> püsimetsanduse mõiste</w:t>
      </w:r>
      <w:r w:rsidR="007061F1" w:rsidRPr="00CA1DEC">
        <w:rPr>
          <w:rFonts w:ascii="Times New Roman" w:eastAsia="Times New Roman" w:hAnsi="Times New Roman" w:cs="Times New Roman"/>
          <w:color w:val="000000"/>
          <w:kern w:val="0"/>
          <w:sz w:val="24"/>
          <w:szCs w:val="24"/>
          <w:lang w:eastAsia="et-EE"/>
          <w14:ligatures w14:val="none"/>
        </w:rPr>
        <w:t>t</w:t>
      </w:r>
      <w:r w:rsidRPr="00CA1DEC">
        <w:rPr>
          <w:rFonts w:ascii="Times New Roman" w:eastAsia="Times New Roman" w:hAnsi="Times New Roman" w:cs="Times New Roman"/>
          <w:color w:val="000000"/>
          <w:kern w:val="0"/>
          <w:sz w:val="24"/>
          <w:szCs w:val="24"/>
          <w:lang w:eastAsia="et-EE"/>
          <w14:ligatures w14:val="none"/>
        </w:rPr>
        <w:t xml:space="preserve"> ja seatakse tingimused metsa majandamiseks püsimetsana. Lisaks sätestatakse tingimus</w:t>
      </w:r>
      <w:r w:rsidR="00B47DE7" w:rsidRPr="00CA1DEC">
        <w:rPr>
          <w:rFonts w:ascii="Times New Roman" w:eastAsia="Times New Roman" w:hAnsi="Times New Roman" w:cs="Times New Roman"/>
          <w:color w:val="000000"/>
          <w:kern w:val="0"/>
          <w:sz w:val="24"/>
          <w:szCs w:val="24"/>
          <w:lang w:eastAsia="et-EE"/>
          <w14:ligatures w14:val="none"/>
        </w:rPr>
        <w:t>ed</w:t>
      </w:r>
      <w:r w:rsidRPr="00CA1DEC">
        <w:rPr>
          <w:rFonts w:ascii="Times New Roman" w:eastAsia="Times New Roman" w:hAnsi="Times New Roman" w:cs="Times New Roman"/>
          <w:color w:val="000000"/>
          <w:kern w:val="0"/>
          <w:sz w:val="24"/>
          <w:szCs w:val="24"/>
          <w:lang w:eastAsia="et-EE"/>
          <w14:ligatures w14:val="none"/>
        </w:rPr>
        <w:t>, mille alusel on võimalik püsimetsana majandamisest loobuda.</w:t>
      </w:r>
    </w:p>
    <w:p w14:paraId="7E24C877" w14:textId="39B65E4E" w:rsidR="002F16A1" w:rsidRPr="00CA1DEC" w:rsidRDefault="002F16A1" w:rsidP="003A50C9">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2E6F7900" w14:textId="624459B5" w:rsidR="003044C1" w:rsidRPr="00CA1DEC" w:rsidRDefault="00B936E6" w:rsidP="003A50C9">
      <w:pPr>
        <w:pStyle w:val="paragraph"/>
        <w:spacing w:before="0" w:beforeAutospacing="0" w:after="0" w:afterAutospacing="0"/>
        <w:jc w:val="both"/>
        <w:textAlignment w:val="baseline"/>
        <w:rPr>
          <w:rStyle w:val="normaltextrun"/>
          <w:color w:val="000000"/>
          <w:bdr w:val="none" w:sz="0" w:space="0" w:color="auto" w:frame="1"/>
        </w:rPr>
      </w:pPr>
      <w:r w:rsidRPr="00CA1DEC">
        <w:rPr>
          <w:color w:val="000000"/>
        </w:rPr>
        <w:t xml:space="preserve">Püsimets on </w:t>
      </w:r>
      <w:r w:rsidR="00547C78" w:rsidRPr="00CA1DEC">
        <w:rPr>
          <w:color w:val="000000"/>
        </w:rPr>
        <w:t xml:space="preserve">selline </w:t>
      </w:r>
      <w:r w:rsidRPr="00CA1DEC">
        <w:rPr>
          <w:color w:val="000000"/>
        </w:rPr>
        <w:t>mets, kus on igas vanuses puid</w:t>
      </w:r>
      <w:r w:rsidR="00202FA4" w:rsidRPr="00CA1DEC">
        <w:rPr>
          <w:color w:val="000000"/>
        </w:rPr>
        <w:t>, sealhulgas vanu puid</w:t>
      </w:r>
      <w:r w:rsidR="002870D2" w:rsidRPr="00CA1DEC">
        <w:rPr>
          <w:color w:val="000000"/>
        </w:rPr>
        <w:t xml:space="preserve"> ja puudetukkasid</w:t>
      </w:r>
      <w:r w:rsidR="00202FA4" w:rsidRPr="00CA1DEC">
        <w:rPr>
          <w:color w:val="000000"/>
        </w:rPr>
        <w:t>,</w:t>
      </w:r>
      <w:r w:rsidRPr="00CA1DEC">
        <w:rPr>
          <w:color w:val="000000"/>
        </w:rPr>
        <w:t xml:space="preserve"> puudub puistu selgelt määratav vanus ning maa</w:t>
      </w:r>
      <w:r w:rsidRPr="00CA1DEC">
        <w:rPr>
          <w:color w:val="000000"/>
        </w:rPr>
        <w:noBreakHyphen/>
        <w:t>ala on püsivalt kaetud metsaga. Puistu uuene</w:t>
      </w:r>
      <w:r w:rsidR="00D81012" w:rsidRPr="00CA1DEC">
        <w:rPr>
          <w:color w:val="000000"/>
        </w:rPr>
        <w:t>b</w:t>
      </w:r>
      <w:r w:rsidR="00C95487" w:rsidRPr="00CA1DEC">
        <w:rPr>
          <w:color w:val="000000"/>
        </w:rPr>
        <w:t xml:space="preserve"> eelistatult</w:t>
      </w:r>
      <w:r w:rsidR="002870D2" w:rsidRPr="00CA1DEC">
        <w:rPr>
          <w:color w:val="000000"/>
        </w:rPr>
        <w:t xml:space="preserve"> </w:t>
      </w:r>
      <w:r w:rsidRPr="00CA1DEC">
        <w:t>looduslik</w:t>
      </w:r>
      <w:r w:rsidR="00C95487" w:rsidRPr="00CA1DEC">
        <w:t xml:space="preserve">u uuenduse teel, kuid vajadusel kombineerides </w:t>
      </w:r>
      <w:r w:rsidRPr="00CA1DEC">
        <w:t xml:space="preserve">istutust </w:t>
      </w:r>
      <w:r w:rsidR="002870D2" w:rsidRPr="00CA1DEC">
        <w:t xml:space="preserve">või </w:t>
      </w:r>
      <w:r w:rsidRPr="00CA1DEC">
        <w:t>külvi.</w:t>
      </w:r>
      <w:r w:rsidRPr="00CA1DEC">
        <w:rPr>
          <w:color w:val="000000"/>
        </w:rPr>
        <w:t xml:space="preserve"> Püsimetsa kujundatakse ja hooldatakse valikraiega.</w:t>
      </w:r>
      <w:r w:rsidRPr="00CA1DEC">
        <w:rPr>
          <w:rStyle w:val="normaltextrun"/>
          <w:color w:val="000000"/>
          <w:bdr w:val="none" w:sz="0" w:space="0" w:color="auto" w:frame="1"/>
        </w:rPr>
        <w:t xml:space="preserve"> </w:t>
      </w:r>
      <w:r w:rsidR="003044C1" w:rsidRPr="00CA1DEC">
        <w:rPr>
          <w:rStyle w:val="normaltextrun"/>
          <w:color w:val="000000"/>
          <w:bdr w:val="none" w:sz="0" w:space="0" w:color="auto" w:frame="1"/>
        </w:rPr>
        <w:t>Püsimetsana majandamine (</w:t>
      </w:r>
      <w:r w:rsidR="003044C1" w:rsidRPr="00CA1DEC">
        <w:rPr>
          <w:rStyle w:val="normaltextrun"/>
          <w:i/>
          <w:iCs/>
          <w:color w:val="000000"/>
          <w:bdr w:val="none" w:sz="0" w:space="0" w:color="auto" w:frame="1"/>
        </w:rPr>
        <w:t>continuous cover forestry</w:t>
      </w:r>
      <w:r w:rsidR="003044C1" w:rsidRPr="00CA1DEC">
        <w:rPr>
          <w:rStyle w:val="normaltextrun"/>
          <w:color w:val="000000"/>
          <w:bdr w:val="none" w:sz="0" w:space="0" w:color="auto" w:frame="1"/>
        </w:rPr>
        <w:t xml:space="preserve">) on Euroopas ja ka põhjamaades laiemalt levima hakkav majandamisviis, mis pakub alternatiivi traditsioonilisele lageraiepõhisele metsamajandamisele. Kuna maa-ala on püsivalt kaetud metsaga, on sellel majandamisviisil ökoloogilisi ja keskkonnaalaseid aga ka sotsiaalseid eeliseid: metsade sidususe hoidmine, stabiilsem mikrokliima, soodsam mõju metsaelustikule, suurem esteetiline atraktiivsus ja sobivus rekreatiivseteks tegevusteks. Teadustöödes tuuakse välja püsimetsanduse sobivust just </w:t>
      </w:r>
      <w:r w:rsidR="0044441F" w:rsidRPr="00CA1DEC">
        <w:rPr>
          <w:rStyle w:val="normaltextrun"/>
          <w:color w:val="000000"/>
          <w:bdr w:val="none" w:sz="0" w:space="0" w:color="auto" w:frame="1"/>
        </w:rPr>
        <w:t xml:space="preserve">väikemetsaomanikele, kuna püsimetsana majandamine tagab pidevama ja stabiilsema sissetuleku tänu varasemale harvendamisele ja võimalusele sagedamini puidumüügist tulu saada võrreldes lageraiepõhise majandamisega. </w:t>
      </w:r>
    </w:p>
    <w:p w14:paraId="0CA16155" w14:textId="77777777" w:rsidR="00C570C7" w:rsidRPr="00CA1DEC" w:rsidRDefault="00C570C7" w:rsidP="003A50C9">
      <w:pPr>
        <w:pStyle w:val="paragraph"/>
        <w:spacing w:before="0" w:beforeAutospacing="0" w:after="0" w:afterAutospacing="0"/>
        <w:jc w:val="both"/>
        <w:textAlignment w:val="baseline"/>
        <w:rPr>
          <w:rStyle w:val="normaltextrun"/>
          <w:color w:val="000000"/>
          <w:bdr w:val="none" w:sz="0" w:space="0" w:color="auto" w:frame="1"/>
        </w:rPr>
      </w:pPr>
    </w:p>
    <w:p w14:paraId="32581602" w14:textId="551DE1C4" w:rsidR="003044C1" w:rsidRPr="00CA1DEC" w:rsidRDefault="00AA1745" w:rsidP="003A50C9">
      <w:pPr>
        <w:pStyle w:val="paragraph"/>
        <w:spacing w:before="0" w:beforeAutospacing="0" w:after="0" w:afterAutospacing="0"/>
        <w:jc w:val="both"/>
        <w:textAlignment w:val="baseline"/>
        <w:rPr>
          <w:rStyle w:val="normaltextrun"/>
          <w:color w:val="000000"/>
          <w:bdr w:val="none" w:sz="0" w:space="0" w:color="auto" w:frame="1"/>
        </w:rPr>
      </w:pPr>
      <w:r w:rsidRPr="00CA1DEC">
        <w:rPr>
          <w:rStyle w:val="normaltextrun"/>
          <w:color w:val="000000"/>
          <w:bdr w:val="none" w:sz="0" w:space="0" w:color="auto" w:frame="1"/>
        </w:rPr>
        <w:t xml:space="preserve">Püsimetsanduse edukaks rakendamiseks ja laiemaks levikuks asjakohane koguda </w:t>
      </w:r>
      <w:r w:rsidR="003044C1" w:rsidRPr="00CA1DEC">
        <w:rPr>
          <w:rStyle w:val="normaltextrun"/>
          <w:color w:val="000000"/>
          <w:bdr w:val="none" w:sz="0" w:space="0" w:color="auto" w:frame="1"/>
        </w:rPr>
        <w:t xml:space="preserve">lisateadmisi </w:t>
      </w:r>
      <w:r w:rsidRPr="00CA1DEC">
        <w:rPr>
          <w:rStyle w:val="normaltextrun"/>
          <w:color w:val="000000"/>
          <w:bdr w:val="none" w:sz="0" w:space="0" w:color="auto" w:frame="1"/>
        </w:rPr>
        <w:t xml:space="preserve">ja jagada </w:t>
      </w:r>
      <w:r w:rsidR="0044441F" w:rsidRPr="00CA1DEC">
        <w:rPr>
          <w:rStyle w:val="normaltextrun"/>
          <w:color w:val="000000"/>
          <w:bdr w:val="none" w:sz="0" w:space="0" w:color="auto" w:frame="1"/>
        </w:rPr>
        <w:t xml:space="preserve">saadud </w:t>
      </w:r>
      <w:r w:rsidRPr="00CA1DEC">
        <w:rPr>
          <w:rStyle w:val="normaltextrun"/>
          <w:color w:val="000000"/>
          <w:bdr w:val="none" w:sz="0" w:space="0" w:color="auto" w:frame="1"/>
        </w:rPr>
        <w:t xml:space="preserve">kogemusi </w:t>
      </w:r>
      <w:r w:rsidR="003044C1" w:rsidRPr="00CA1DEC">
        <w:rPr>
          <w:rStyle w:val="normaltextrun"/>
          <w:color w:val="000000"/>
          <w:bdr w:val="none" w:sz="0" w:space="0" w:color="auto" w:frame="1"/>
        </w:rPr>
        <w:t>optimaalseimate püsimetsanduse võtete kohta erinevates kasvukohatüüpides ja eri keskkonnatingimuste puhu</w:t>
      </w:r>
      <w:r w:rsidRPr="00CA1DEC">
        <w:rPr>
          <w:rStyle w:val="normaltextrun"/>
          <w:color w:val="000000"/>
          <w:bdr w:val="none" w:sz="0" w:space="0" w:color="auto" w:frame="1"/>
        </w:rPr>
        <w:t>l</w:t>
      </w:r>
      <w:r w:rsidR="0044441F" w:rsidRPr="00CA1DEC">
        <w:rPr>
          <w:rStyle w:val="normaltextrun"/>
          <w:color w:val="000000"/>
          <w:bdr w:val="none" w:sz="0" w:space="0" w:color="auto" w:frame="1"/>
        </w:rPr>
        <w:t>. Eesti tingimustes on välja toodud (Hardi Tullus, 2019, MAK juhtkogu ülevaade), et kõige paremad võimalused valikraiete abil püsimetsana majandamiseks on juba olemasolevates erivanuselistes ja mitmerindelistes metsades, talumetsades ja väikemetsaomanikel, teede ja ehitistega liigestatud metsades, kaitse- ja hoiufunktsiooniga metsades</w:t>
      </w:r>
      <w:r w:rsidR="00C143DE" w:rsidRPr="00CA1DEC">
        <w:rPr>
          <w:rStyle w:val="normaltextrun"/>
          <w:color w:val="000000"/>
          <w:bdr w:val="none" w:sz="0" w:space="0" w:color="auto" w:frame="1"/>
        </w:rPr>
        <w:t xml:space="preserve"> (kodumetsades)</w:t>
      </w:r>
      <w:r w:rsidR="0044441F" w:rsidRPr="00CA1DEC">
        <w:rPr>
          <w:rStyle w:val="normaltextrun"/>
          <w:color w:val="000000"/>
          <w:bdr w:val="none" w:sz="0" w:space="0" w:color="auto" w:frame="1"/>
        </w:rPr>
        <w:t xml:space="preserve">, ranniku-männikutes, loo-aladel ja metsastunud puisniitudel ning hall-lepikutes. </w:t>
      </w:r>
    </w:p>
    <w:p w14:paraId="57617973" w14:textId="6F974725" w:rsidR="00552531" w:rsidRPr="00CA1DEC" w:rsidRDefault="00B936E6" w:rsidP="00552531">
      <w:pPr>
        <w:pStyle w:val="paragraph"/>
        <w:spacing w:before="0" w:beforeAutospacing="0" w:after="0" w:afterAutospacing="0"/>
        <w:jc w:val="both"/>
        <w:textAlignment w:val="baseline"/>
        <w:rPr>
          <w:rStyle w:val="normaltextrun"/>
          <w:bdr w:val="none" w:sz="0" w:space="0" w:color="auto" w:frame="1"/>
        </w:rPr>
      </w:pPr>
      <w:r w:rsidRPr="00CA1DEC">
        <w:rPr>
          <w:rStyle w:val="normaltextrun"/>
          <w:color w:val="000000"/>
          <w:bdr w:val="none" w:sz="0" w:space="0" w:color="auto" w:frame="1"/>
        </w:rPr>
        <w:t xml:space="preserve">Esimese sammuna püsimetsanduse poole liikumisel on puistus vaja välja kasvatada vähemalt kolme põlvkonna puud (vanuse erinevus </w:t>
      </w:r>
      <w:r w:rsidR="00C95487" w:rsidRPr="00CA1DEC">
        <w:rPr>
          <w:rStyle w:val="normaltextrun"/>
          <w:color w:val="000000"/>
          <w:bdr w:val="none" w:sz="0" w:space="0" w:color="auto" w:frame="1"/>
        </w:rPr>
        <w:t xml:space="preserve">iga põlvkonna vahel </w:t>
      </w:r>
      <w:r w:rsidRPr="00CA1DEC">
        <w:rPr>
          <w:rStyle w:val="normaltextrun"/>
          <w:color w:val="000000"/>
          <w:bdr w:val="none" w:sz="0" w:space="0" w:color="auto" w:frame="1"/>
        </w:rPr>
        <w:t>20</w:t>
      </w:r>
      <w:r w:rsidR="00D81012" w:rsidRPr="00CA1DEC">
        <w:rPr>
          <w:rStyle w:val="normaltextrun"/>
          <w:color w:val="000000"/>
          <w:bdr w:val="none" w:sz="0" w:space="0" w:color="auto" w:frame="1"/>
        </w:rPr>
        <w:t>–</w:t>
      </w:r>
      <w:r w:rsidRPr="00CA1DEC">
        <w:rPr>
          <w:rStyle w:val="normaltextrun"/>
          <w:color w:val="000000"/>
          <w:bdr w:val="none" w:sz="0" w:space="0" w:color="auto" w:frame="1"/>
        </w:rPr>
        <w:t>40 a)</w:t>
      </w:r>
      <w:r w:rsidR="009003EA" w:rsidRPr="00CA1DEC">
        <w:rPr>
          <w:rStyle w:val="normaltextrun"/>
          <w:color w:val="000000"/>
          <w:bdr w:val="none" w:sz="0" w:space="0" w:color="auto" w:frame="1"/>
        </w:rPr>
        <w:t>.</w:t>
      </w:r>
      <w:r w:rsidR="00B47DE7" w:rsidRPr="00CA1DEC">
        <w:rPr>
          <w:rStyle w:val="normaltextrun"/>
          <w:color w:val="000000"/>
          <w:bdr w:val="none" w:sz="0" w:space="0" w:color="auto" w:frame="1"/>
        </w:rPr>
        <w:t xml:space="preserve"> </w:t>
      </w:r>
      <w:r w:rsidR="009003EA" w:rsidRPr="00CA1DEC">
        <w:rPr>
          <w:rStyle w:val="normaltextrun"/>
          <w:color w:val="000000"/>
          <w:bdr w:val="none" w:sz="0" w:space="0" w:color="auto" w:frame="1"/>
        </w:rPr>
        <w:t>Ühevanuseliselt majandamiselt püsimetsandusele üleminek võtab aastakümneid</w:t>
      </w:r>
      <w:r w:rsidR="002F16A1" w:rsidRPr="00CA1DEC">
        <w:rPr>
          <w:rStyle w:val="normaltextrun"/>
          <w:color w:val="000000"/>
          <w:bdr w:val="none" w:sz="0" w:space="0" w:color="auto" w:frame="1"/>
        </w:rPr>
        <w:t>. P</w:t>
      </w:r>
      <w:r w:rsidR="009003EA" w:rsidRPr="00CA1DEC">
        <w:rPr>
          <w:rStyle w:val="normaltextrun"/>
          <w:color w:val="000000"/>
          <w:bdr w:val="none" w:sz="0" w:space="0" w:color="auto" w:frame="1"/>
        </w:rPr>
        <w:t xml:space="preserve">uistu ühevanuselise struktuuri kujundamiseks erivanuseliseks ja mitmekesiseks puistuks võib </w:t>
      </w:r>
      <w:r w:rsidR="00B47DE7" w:rsidRPr="00CA1DEC">
        <w:rPr>
          <w:rStyle w:val="normaltextrun"/>
          <w:color w:val="000000"/>
          <w:bdr w:val="none" w:sz="0" w:space="0" w:color="auto" w:frame="1"/>
        </w:rPr>
        <w:t xml:space="preserve">püsimetsana majandamist alustada </w:t>
      </w:r>
      <w:r w:rsidR="009003EA" w:rsidRPr="00CA1DEC">
        <w:rPr>
          <w:rStyle w:val="normaltextrun"/>
          <w:color w:val="000000"/>
          <w:bdr w:val="none" w:sz="0" w:space="0" w:color="auto" w:frame="1"/>
        </w:rPr>
        <w:t>puude seemnekandvus</w:t>
      </w:r>
      <w:r w:rsidR="006870C2" w:rsidRPr="00CA1DEC">
        <w:rPr>
          <w:rStyle w:val="normaltextrun"/>
          <w:color w:val="000000"/>
          <w:bdr w:val="none" w:sz="0" w:space="0" w:color="auto" w:frame="1"/>
        </w:rPr>
        <w:t xml:space="preserve">e </w:t>
      </w:r>
      <w:r w:rsidR="009003EA" w:rsidRPr="00CA1DEC">
        <w:rPr>
          <w:rStyle w:val="normaltextrun"/>
          <w:color w:val="000000"/>
          <w:bdr w:val="none" w:sz="0" w:space="0" w:color="auto" w:frame="1"/>
        </w:rPr>
        <w:t>ea saavutamisel ning ei pea ootama</w:t>
      </w:r>
      <w:r w:rsidR="00771487" w:rsidRPr="00CA1DEC">
        <w:rPr>
          <w:rStyle w:val="normaltextrun"/>
          <w:color w:val="000000"/>
          <w:bdr w:val="none" w:sz="0" w:space="0" w:color="auto" w:frame="1"/>
        </w:rPr>
        <w:t xml:space="preserve"> metsaseaduse järgset raievanuse</w:t>
      </w:r>
      <w:r w:rsidR="00B47DE7" w:rsidRPr="00CA1DEC">
        <w:rPr>
          <w:rStyle w:val="normaltextrun"/>
          <w:color w:val="000000"/>
          <w:bdr w:val="none" w:sz="0" w:space="0" w:color="auto" w:frame="1"/>
        </w:rPr>
        <w:t xml:space="preserve"> saavutamis</w:t>
      </w:r>
      <w:r w:rsidR="009003EA" w:rsidRPr="00CA1DEC">
        <w:rPr>
          <w:rStyle w:val="normaltextrun"/>
          <w:color w:val="000000"/>
          <w:bdr w:val="none" w:sz="0" w:space="0" w:color="auto" w:frame="1"/>
        </w:rPr>
        <w:t>t</w:t>
      </w:r>
      <w:r w:rsidR="00B47DE7" w:rsidRPr="00CA1DEC">
        <w:rPr>
          <w:rStyle w:val="normaltextrun"/>
          <w:color w:val="000000"/>
          <w:bdr w:val="none" w:sz="0" w:space="0" w:color="auto" w:frame="1"/>
        </w:rPr>
        <w:t xml:space="preserve">. </w:t>
      </w:r>
      <w:r w:rsidR="009003EA" w:rsidRPr="00CA1DEC">
        <w:rPr>
          <w:rStyle w:val="normaltextrun"/>
          <w:color w:val="000000"/>
          <w:bdr w:val="none" w:sz="0" w:space="0" w:color="auto" w:frame="1"/>
        </w:rPr>
        <w:t xml:space="preserve">Selleks, </w:t>
      </w:r>
      <w:r w:rsidR="00D5139F" w:rsidRPr="00CA1DEC">
        <w:rPr>
          <w:rStyle w:val="normaltextrun"/>
          <w:color w:val="000000"/>
          <w:bdr w:val="none" w:sz="0" w:space="0" w:color="auto" w:frame="1"/>
        </w:rPr>
        <w:t xml:space="preserve">et </w:t>
      </w:r>
      <w:r w:rsidR="009003EA" w:rsidRPr="00CA1DEC">
        <w:rPr>
          <w:rStyle w:val="normaltextrun"/>
          <w:color w:val="000000"/>
          <w:bdr w:val="none" w:sz="0" w:space="0" w:color="auto" w:frame="1"/>
        </w:rPr>
        <w:t xml:space="preserve">saaks </w:t>
      </w:r>
      <w:r w:rsidR="00D5139F" w:rsidRPr="00CA1DEC">
        <w:rPr>
          <w:rStyle w:val="normaltextrun"/>
          <w:color w:val="000000"/>
          <w:bdr w:val="none" w:sz="0" w:space="0" w:color="auto" w:frame="1"/>
        </w:rPr>
        <w:t>toimu</w:t>
      </w:r>
      <w:r w:rsidR="009003EA" w:rsidRPr="00CA1DEC">
        <w:rPr>
          <w:rStyle w:val="normaltextrun"/>
          <w:color w:val="000000"/>
          <w:bdr w:val="none" w:sz="0" w:space="0" w:color="auto" w:frame="1"/>
        </w:rPr>
        <w:t xml:space="preserve">da looduslik </w:t>
      </w:r>
      <w:r w:rsidR="00D5139F" w:rsidRPr="00CA1DEC">
        <w:rPr>
          <w:rStyle w:val="normaltextrun"/>
          <w:color w:val="000000"/>
          <w:bdr w:val="none" w:sz="0" w:space="0" w:color="auto" w:frame="1"/>
        </w:rPr>
        <w:t>uuenemine</w:t>
      </w:r>
      <w:r w:rsidR="009003EA" w:rsidRPr="00CA1DEC">
        <w:rPr>
          <w:rStyle w:val="normaltextrun"/>
          <w:color w:val="000000"/>
          <w:bdr w:val="none" w:sz="0" w:space="0" w:color="auto" w:frame="1"/>
        </w:rPr>
        <w:t xml:space="preserve"> ja seemnelevi, peavad vähemalt seemnekandvuseas puud olema püsimetsadesse raiutavate häilude vahetus läheduses</w:t>
      </w:r>
      <w:r w:rsidR="00D5139F" w:rsidRPr="00CA1DEC">
        <w:rPr>
          <w:rStyle w:val="normaltextrun"/>
          <w:color w:val="000000"/>
          <w:bdr w:val="none" w:sz="0" w:space="0" w:color="auto" w:frame="1"/>
        </w:rPr>
        <w:t>.</w:t>
      </w:r>
      <w:r w:rsidR="0052692F" w:rsidRPr="00CA1DEC">
        <w:rPr>
          <w:rStyle w:val="normaltextrun"/>
          <w:color w:val="000000"/>
          <w:bdr w:val="none" w:sz="0" w:space="0" w:color="auto" w:frame="1"/>
        </w:rPr>
        <w:t xml:space="preserve"> Püsimetsas </w:t>
      </w:r>
      <w:r w:rsidR="009003EA" w:rsidRPr="00CA1DEC">
        <w:rPr>
          <w:rStyle w:val="normaltextrun"/>
          <w:color w:val="000000"/>
          <w:bdr w:val="none" w:sz="0" w:space="0" w:color="auto" w:frame="1"/>
        </w:rPr>
        <w:t xml:space="preserve">peavad </w:t>
      </w:r>
      <w:r w:rsidR="0052692F" w:rsidRPr="00CA1DEC">
        <w:rPr>
          <w:rStyle w:val="normaltextrun"/>
          <w:color w:val="000000"/>
          <w:bdr w:val="none" w:sz="0" w:space="0" w:color="auto" w:frame="1"/>
        </w:rPr>
        <w:t>säilikpu</w:t>
      </w:r>
      <w:r w:rsidR="002870D2" w:rsidRPr="00CA1DEC">
        <w:rPr>
          <w:rStyle w:val="normaltextrun"/>
          <w:color w:val="000000"/>
          <w:bdr w:val="none" w:sz="0" w:space="0" w:color="auto" w:frame="1"/>
        </w:rPr>
        <w:t>ud ja säilikpuude tukad</w:t>
      </w:r>
      <w:r w:rsidR="00552531" w:rsidRPr="00CA1DEC">
        <w:rPr>
          <w:rStyle w:val="normaltextrun"/>
          <w:color w:val="000000"/>
          <w:bdr w:val="none" w:sz="0" w:space="0" w:color="auto" w:frame="1"/>
        </w:rPr>
        <w:t xml:space="preserve"> moodustama </w:t>
      </w:r>
      <w:r w:rsidR="0052692F" w:rsidRPr="00CA1DEC">
        <w:rPr>
          <w:rStyle w:val="normaltextrun"/>
          <w:color w:val="000000"/>
          <w:bdr w:val="none" w:sz="0" w:space="0" w:color="auto" w:frame="1"/>
        </w:rPr>
        <w:t xml:space="preserve">vähemalt 10% </w:t>
      </w:r>
      <w:r w:rsidR="002870D2" w:rsidRPr="00CA1DEC">
        <w:rPr>
          <w:rStyle w:val="normaltextrun"/>
          <w:color w:val="000000"/>
          <w:bdr w:val="none" w:sz="0" w:space="0" w:color="auto" w:frame="1"/>
        </w:rPr>
        <w:t xml:space="preserve">püsimetsana majandatava ala </w:t>
      </w:r>
      <w:r w:rsidR="0052692F" w:rsidRPr="00CA1DEC">
        <w:rPr>
          <w:rStyle w:val="normaltextrun"/>
          <w:color w:val="000000"/>
          <w:bdr w:val="none" w:sz="0" w:space="0" w:color="auto" w:frame="1"/>
        </w:rPr>
        <w:t>pindalast</w:t>
      </w:r>
      <w:r w:rsidR="009003EA" w:rsidRPr="00CA1DEC">
        <w:rPr>
          <w:rStyle w:val="normaltextrun"/>
          <w:color w:val="000000"/>
          <w:bdr w:val="none" w:sz="0" w:space="0" w:color="auto" w:frame="1"/>
        </w:rPr>
        <w:t xml:space="preserve"> </w:t>
      </w:r>
      <w:r w:rsidR="00BB0883" w:rsidRPr="00CA1DEC">
        <w:rPr>
          <w:rStyle w:val="normaltextrun"/>
          <w:color w:val="000000"/>
          <w:bdr w:val="none" w:sz="0" w:space="0" w:color="auto" w:frame="1"/>
        </w:rPr>
        <w:t xml:space="preserve">ning </w:t>
      </w:r>
      <w:r w:rsidR="00552531" w:rsidRPr="00CA1DEC">
        <w:rPr>
          <w:rStyle w:val="normaltextrun"/>
          <w:color w:val="000000"/>
          <w:bdr w:val="none" w:sz="0" w:space="0" w:color="auto" w:frame="1"/>
        </w:rPr>
        <w:t>need</w:t>
      </w:r>
      <w:r w:rsidR="00BB0883" w:rsidRPr="00CA1DEC">
        <w:rPr>
          <w:rStyle w:val="normaltextrun"/>
          <w:color w:val="000000"/>
          <w:bdr w:val="none" w:sz="0" w:space="0" w:color="auto" w:frame="1"/>
        </w:rPr>
        <w:t xml:space="preserve"> jäävad metsa alatiseks</w:t>
      </w:r>
      <w:r w:rsidR="009003EA" w:rsidRPr="00CA1DEC">
        <w:rPr>
          <w:rStyle w:val="normaltextrun"/>
          <w:color w:val="000000"/>
          <w:bdr w:val="none" w:sz="0" w:space="0" w:color="auto" w:frame="1"/>
        </w:rPr>
        <w:t>.</w:t>
      </w:r>
      <w:r w:rsidR="0044441F" w:rsidRPr="00CA1DEC">
        <w:rPr>
          <w:rStyle w:val="normaltextrun"/>
          <w:color w:val="000000"/>
          <w:bdr w:val="none" w:sz="0" w:space="0" w:color="auto" w:frame="1"/>
        </w:rPr>
        <w:t xml:space="preserve"> Säilikpuudena ja säilikpuude tukkadena eelistada </w:t>
      </w:r>
      <w:r w:rsidR="00BB0883" w:rsidRPr="00CA1DEC">
        <w:rPr>
          <w:rStyle w:val="normaltextrun"/>
          <w:color w:val="000000"/>
          <w:bdr w:val="none" w:sz="0" w:space="0" w:color="auto" w:frame="1"/>
        </w:rPr>
        <w:t xml:space="preserve">puid </w:t>
      </w:r>
      <w:r w:rsidR="0044441F" w:rsidRPr="00CA1DEC">
        <w:rPr>
          <w:rStyle w:val="normaltextrun"/>
          <w:color w:val="000000"/>
          <w:bdr w:val="none" w:sz="0" w:space="0" w:color="auto" w:frame="1"/>
        </w:rPr>
        <w:t>esimese rinde suurima diameetriga puude hulgast, eelistades kõvalehtpuid, mände ja haabasid, samuti eritunnustega nagu põlemisjälgede, õõnsuste, tuuleluudade või suurte okstega puid</w:t>
      </w:r>
      <w:r w:rsidR="00BB0883" w:rsidRPr="00CA1DEC">
        <w:rPr>
          <w:rStyle w:val="normaltextrun"/>
          <w:color w:val="000000"/>
          <w:bdr w:val="none" w:sz="0" w:space="0" w:color="auto" w:frame="1"/>
        </w:rPr>
        <w:t>. Metsastunud puisniitudel, rannikumännikutes jt varasemalt (pool)avatud aladele kujunenud puistutes tuleb säilikpuudena säilitada lagedamal kasvanud puude tunnustega vanad puud ja nende ümbrus.</w:t>
      </w:r>
    </w:p>
    <w:p w14:paraId="485B73C9" w14:textId="517D06CB" w:rsidR="0052692F" w:rsidRPr="00CA1DEC" w:rsidRDefault="0052692F" w:rsidP="00552531">
      <w:pPr>
        <w:pStyle w:val="paragraph"/>
        <w:spacing w:before="0" w:beforeAutospacing="0" w:after="0" w:afterAutospacing="0"/>
        <w:jc w:val="both"/>
        <w:textAlignment w:val="baseline"/>
      </w:pPr>
    </w:p>
    <w:p w14:paraId="66BE3C1A" w14:textId="30D368C9" w:rsidR="00B936E6" w:rsidRPr="00CA1DEC" w:rsidRDefault="00B936E6" w:rsidP="00552531">
      <w:pPr>
        <w:spacing w:after="0" w:line="240" w:lineRule="auto"/>
        <w:jc w:val="both"/>
        <w:rPr>
          <w:rStyle w:val="normaltextrun"/>
          <w:rFonts w:ascii="Times New Roman" w:hAnsi="Times New Roman" w:cs="Times New Roman"/>
          <w:color w:val="000000"/>
          <w:sz w:val="24"/>
          <w:szCs w:val="24"/>
          <w:bdr w:val="none" w:sz="0" w:space="0" w:color="auto" w:frame="1"/>
        </w:rPr>
      </w:pPr>
      <w:r w:rsidRPr="00CA1DEC">
        <w:rPr>
          <w:rFonts w:ascii="Times New Roman" w:eastAsia="Times New Roman" w:hAnsi="Times New Roman" w:cs="Times New Roman"/>
          <w:color w:val="000000"/>
          <w:kern w:val="0"/>
          <w:sz w:val="24"/>
          <w:szCs w:val="24"/>
          <w:lang w:eastAsia="et-EE"/>
          <w14:ligatures w14:val="none"/>
        </w:rPr>
        <w:t>Peamine takistus kehtiva korra järgi püsimetsana majandamiseks on metsaseaduses detailsed</w:t>
      </w:r>
      <w:r w:rsidRPr="00CA1DEC">
        <w:rPr>
          <w:rFonts w:ascii="Times New Roman" w:eastAsia="Times New Roman" w:hAnsi="Times New Roman" w:cs="Times New Roman"/>
          <w:kern w:val="0"/>
          <w:sz w:val="24"/>
          <w:szCs w:val="24"/>
          <w:lang w:eastAsia="et-EE"/>
          <w14:ligatures w14:val="none"/>
        </w:rPr>
        <w:t xml:space="preserve"> </w:t>
      </w:r>
      <w:r w:rsidR="00D81012" w:rsidRPr="00CA1DEC">
        <w:rPr>
          <w:rFonts w:ascii="Times New Roman" w:eastAsia="Times New Roman" w:hAnsi="Times New Roman" w:cs="Times New Roman"/>
          <w:kern w:val="0"/>
          <w:sz w:val="24"/>
          <w:szCs w:val="24"/>
          <w:lang w:eastAsia="et-EE"/>
          <w14:ligatures w14:val="none"/>
        </w:rPr>
        <w:t>sätted</w:t>
      </w:r>
      <w:r w:rsidRPr="00CA1DEC">
        <w:rPr>
          <w:rFonts w:ascii="Times New Roman" w:eastAsia="Times New Roman" w:hAnsi="Times New Roman" w:cs="Times New Roman"/>
          <w:kern w:val="0"/>
          <w:sz w:val="24"/>
          <w:szCs w:val="24"/>
          <w:lang w:eastAsia="et-EE"/>
          <w14:ligatures w14:val="none"/>
        </w:rPr>
        <w:t xml:space="preserve"> </w:t>
      </w:r>
      <w:r w:rsidRPr="00CA1DEC">
        <w:rPr>
          <w:rFonts w:ascii="Times New Roman" w:eastAsia="Times New Roman" w:hAnsi="Times New Roman" w:cs="Times New Roman"/>
          <w:sz w:val="24"/>
          <w:szCs w:val="24"/>
        </w:rPr>
        <w:t>valikraie raievanusele ja raiejärgsele puistu tihedusele</w:t>
      </w:r>
      <w:r w:rsidRPr="00CA1DEC">
        <w:rPr>
          <w:rFonts w:ascii="Times New Roman" w:eastAsia="Times New Roman" w:hAnsi="Times New Roman" w:cs="Times New Roman"/>
          <w:kern w:val="0"/>
          <w:sz w:val="24"/>
          <w:szCs w:val="24"/>
          <w:lang w:eastAsia="et-EE"/>
          <w14:ligatures w14:val="none"/>
        </w:rPr>
        <w:t xml:space="preserve">. Seetõttu </w:t>
      </w:r>
      <w:r w:rsidR="009003EA" w:rsidRPr="00CA1DEC">
        <w:rPr>
          <w:rFonts w:ascii="Times New Roman" w:eastAsia="Times New Roman" w:hAnsi="Times New Roman" w:cs="Times New Roman"/>
          <w:kern w:val="0"/>
          <w:sz w:val="24"/>
          <w:szCs w:val="24"/>
          <w:lang w:eastAsia="et-EE"/>
          <w14:ligatures w14:val="none"/>
        </w:rPr>
        <w:t xml:space="preserve">puudutavadki </w:t>
      </w:r>
      <w:r w:rsidR="009003EA" w:rsidRPr="00CA1DEC">
        <w:rPr>
          <w:rFonts w:ascii="Times New Roman" w:eastAsia="Times New Roman" w:hAnsi="Times New Roman" w:cs="Times New Roman"/>
          <w:kern w:val="0"/>
          <w:sz w:val="24"/>
          <w:szCs w:val="24"/>
          <w:lang w:eastAsia="et-EE"/>
          <w14:ligatures w14:val="none"/>
        </w:rPr>
        <w:lastRenderedPageBreak/>
        <w:t xml:space="preserve">püsimetsana majandamisel olulisemad muudatused </w:t>
      </w:r>
      <w:r w:rsidRPr="00CA1DEC">
        <w:rPr>
          <w:rFonts w:ascii="Times New Roman" w:eastAsia="Times New Roman" w:hAnsi="Times New Roman" w:cs="Times New Roman"/>
          <w:kern w:val="0"/>
          <w:sz w:val="24"/>
          <w:szCs w:val="24"/>
          <w:lang w:eastAsia="et-EE"/>
          <w14:ligatures w14:val="none"/>
        </w:rPr>
        <w:t xml:space="preserve">valikraiete </w:t>
      </w:r>
      <w:r w:rsidR="009003EA" w:rsidRPr="00CA1DEC">
        <w:rPr>
          <w:rFonts w:ascii="Times New Roman" w:eastAsia="Times New Roman" w:hAnsi="Times New Roman" w:cs="Times New Roman"/>
          <w:kern w:val="0"/>
          <w:sz w:val="24"/>
          <w:szCs w:val="24"/>
          <w:lang w:eastAsia="et-EE"/>
          <w14:ligatures w14:val="none"/>
        </w:rPr>
        <w:t>t</w:t>
      </w:r>
      <w:r w:rsidRPr="00CA1DEC">
        <w:rPr>
          <w:rFonts w:ascii="Times New Roman" w:eastAsia="Times New Roman" w:hAnsi="Times New Roman" w:cs="Times New Roman"/>
          <w:kern w:val="0"/>
          <w:sz w:val="24"/>
          <w:szCs w:val="24"/>
          <w:lang w:eastAsia="et-EE"/>
          <w14:ligatures w14:val="none"/>
        </w:rPr>
        <w:t>ingimus</w:t>
      </w:r>
      <w:r w:rsidR="009003EA" w:rsidRPr="00CA1DEC">
        <w:rPr>
          <w:rFonts w:ascii="Times New Roman" w:eastAsia="Times New Roman" w:hAnsi="Times New Roman" w:cs="Times New Roman"/>
          <w:kern w:val="0"/>
          <w:sz w:val="24"/>
          <w:szCs w:val="24"/>
          <w:lang w:eastAsia="et-EE"/>
          <w14:ligatures w14:val="none"/>
        </w:rPr>
        <w:t xml:space="preserve">i </w:t>
      </w:r>
      <w:r w:rsidRPr="00CA1DEC">
        <w:rPr>
          <w:rFonts w:ascii="Times New Roman" w:eastAsia="Times New Roman" w:hAnsi="Times New Roman" w:cs="Times New Roman"/>
          <w:kern w:val="0"/>
          <w:sz w:val="24"/>
          <w:szCs w:val="24"/>
          <w:lang w:eastAsia="et-EE"/>
          <w14:ligatures w14:val="none"/>
        </w:rPr>
        <w:t>(vt p 1</w:t>
      </w:r>
      <w:r w:rsidR="00171850" w:rsidRPr="00CA1DEC">
        <w:rPr>
          <w:rFonts w:ascii="Times New Roman" w:eastAsia="Times New Roman" w:hAnsi="Times New Roman" w:cs="Times New Roman"/>
          <w:kern w:val="0"/>
          <w:sz w:val="24"/>
          <w:szCs w:val="24"/>
          <w:lang w:eastAsia="et-EE"/>
          <w14:ligatures w14:val="none"/>
        </w:rPr>
        <w:t>8</w:t>
      </w:r>
      <w:r w:rsidRPr="00CA1DEC">
        <w:rPr>
          <w:rFonts w:ascii="Times New Roman" w:eastAsia="Times New Roman" w:hAnsi="Times New Roman" w:cs="Times New Roman"/>
          <w:kern w:val="0"/>
          <w:sz w:val="24"/>
          <w:szCs w:val="24"/>
          <w:lang w:eastAsia="et-EE"/>
          <w14:ligatures w14:val="none"/>
        </w:rPr>
        <w:t>)</w:t>
      </w:r>
      <w:r w:rsidR="00547C78" w:rsidRPr="00CA1DEC">
        <w:rPr>
          <w:rFonts w:ascii="Times New Roman" w:eastAsia="Times New Roman" w:hAnsi="Times New Roman" w:cs="Times New Roman"/>
          <w:kern w:val="0"/>
          <w:sz w:val="24"/>
          <w:szCs w:val="24"/>
          <w:lang w:eastAsia="et-EE"/>
          <w14:ligatures w14:val="none"/>
        </w:rPr>
        <w:t>, sealhulgas</w:t>
      </w:r>
      <w:r w:rsidRPr="00CA1DEC">
        <w:rPr>
          <w:rFonts w:ascii="Times New Roman" w:eastAsia="Times New Roman" w:hAnsi="Times New Roman" w:cs="Times New Roman"/>
          <w:kern w:val="0"/>
          <w:sz w:val="24"/>
          <w:szCs w:val="24"/>
          <w:lang w:eastAsia="et-EE"/>
          <w14:ligatures w14:val="none"/>
        </w:rPr>
        <w:t xml:space="preserve"> loobu</w:t>
      </w:r>
      <w:r w:rsidR="00547C78" w:rsidRPr="00CA1DEC">
        <w:rPr>
          <w:rFonts w:ascii="Times New Roman" w:eastAsia="Times New Roman" w:hAnsi="Times New Roman" w:cs="Times New Roman"/>
          <w:kern w:val="0"/>
          <w:sz w:val="24"/>
          <w:szCs w:val="24"/>
          <w:lang w:eastAsia="et-EE"/>
          <w14:ligatures w14:val="none"/>
        </w:rPr>
        <w:t>mine</w:t>
      </w:r>
      <w:r w:rsidRPr="00CA1DEC">
        <w:rPr>
          <w:rFonts w:ascii="Times New Roman" w:eastAsia="Times New Roman" w:hAnsi="Times New Roman" w:cs="Times New Roman"/>
          <w:kern w:val="0"/>
          <w:sz w:val="24"/>
          <w:szCs w:val="24"/>
          <w:lang w:eastAsia="et-EE"/>
          <w14:ligatures w14:val="none"/>
        </w:rPr>
        <w:t xml:space="preserve"> kohustusest alal metsa uuendada, et t</w:t>
      </w:r>
      <w:r w:rsidR="00D81012" w:rsidRPr="00CA1DEC">
        <w:rPr>
          <w:rFonts w:ascii="Times New Roman" w:eastAsia="Times New Roman" w:hAnsi="Times New Roman" w:cs="Times New Roman"/>
          <w:kern w:val="0"/>
          <w:sz w:val="24"/>
          <w:szCs w:val="24"/>
          <w:lang w:eastAsia="et-EE"/>
          <w14:ligatures w14:val="none"/>
        </w:rPr>
        <w:t>oimima hakkaks</w:t>
      </w:r>
      <w:r w:rsidRPr="00CA1DEC">
        <w:rPr>
          <w:rFonts w:ascii="Times New Roman" w:eastAsia="Times New Roman" w:hAnsi="Times New Roman" w:cs="Times New Roman"/>
          <w:kern w:val="0"/>
          <w:sz w:val="24"/>
          <w:szCs w:val="24"/>
          <w:lang w:eastAsia="et-EE"/>
          <w14:ligatures w14:val="none"/>
        </w:rPr>
        <w:t xml:space="preserve"> looduslik uuendus (</w:t>
      </w:r>
      <w:r w:rsidR="00A47190" w:rsidRPr="00CA1DEC">
        <w:rPr>
          <w:rFonts w:ascii="Times New Roman" w:eastAsia="Times New Roman" w:hAnsi="Times New Roman" w:cs="Times New Roman"/>
          <w:kern w:val="0"/>
          <w:sz w:val="24"/>
          <w:szCs w:val="24"/>
          <w:lang w:eastAsia="et-EE"/>
          <w14:ligatures w14:val="none"/>
        </w:rPr>
        <w:t>vt </w:t>
      </w:r>
      <w:r w:rsidRPr="00CA1DEC">
        <w:rPr>
          <w:rFonts w:ascii="Times New Roman" w:eastAsia="Times New Roman" w:hAnsi="Times New Roman" w:cs="Times New Roman"/>
          <w:kern w:val="0"/>
          <w:sz w:val="24"/>
          <w:szCs w:val="24"/>
          <w:lang w:eastAsia="et-EE"/>
          <w14:ligatures w14:val="none"/>
        </w:rPr>
        <w:t>p </w:t>
      </w:r>
      <w:r w:rsidR="00B857E9" w:rsidRPr="00CA1DEC">
        <w:rPr>
          <w:rFonts w:ascii="Times New Roman" w:eastAsia="Times New Roman" w:hAnsi="Times New Roman" w:cs="Times New Roman"/>
          <w:kern w:val="0"/>
          <w:sz w:val="24"/>
          <w:szCs w:val="24"/>
          <w:lang w:eastAsia="et-EE"/>
          <w14:ligatures w14:val="none"/>
        </w:rPr>
        <w:t>1</w:t>
      </w:r>
      <w:r w:rsidR="00171850" w:rsidRPr="00CA1DEC">
        <w:rPr>
          <w:rFonts w:ascii="Times New Roman" w:eastAsia="Times New Roman" w:hAnsi="Times New Roman" w:cs="Times New Roman"/>
          <w:kern w:val="0"/>
          <w:sz w:val="24"/>
          <w:szCs w:val="24"/>
          <w:lang w:eastAsia="et-EE"/>
          <w14:ligatures w14:val="none"/>
        </w:rPr>
        <w:t>5</w:t>
      </w:r>
      <w:r w:rsidRPr="00CA1DEC">
        <w:rPr>
          <w:rFonts w:ascii="Times New Roman" w:eastAsia="Times New Roman" w:hAnsi="Times New Roman" w:cs="Times New Roman"/>
          <w:kern w:val="0"/>
          <w:sz w:val="24"/>
          <w:szCs w:val="24"/>
          <w:lang w:eastAsia="et-EE"/>
          <w14:ligatures w14:val="none"/>
        </w:rPr>
        <w:t>).</w:t>
      </w:r>
    </w:p>
    <w:p w14:paraId="4EEA2C3E" w14:textId="77777777" w:rsidR="00D81012" w:rsidRPr="00CA1DEC" w:rsidRDefault="00D81012" w:rsidP="003A50C9">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2B148FB5" w14:textId="0718A6C4" w:rsidR="00B936E6" w:rsidRPr="00CA1DEC" w:rsidRDefault="00B936E6" w:rsidP="003A50C9">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A1DEC">
        <w:rPr>
          <w:rFonts w:ascii="Times New Roman" w:eastAsia="Times New Roman" w:hAnsi="Times New Roman" w:cs="Times New Roman"/>
          <w:color w:val="000000"/>
          <w:kern w:val="0"/>
          <w:sz w:val="24"/>
          <w:szCs w:val="24"/>
          <w:lang w:eastAsia="et-EE"/>
          <w14:ligatures w14:val="none"/>
        </w:rPr>
        <w:t>Metsaregistrisse luuakse võimalus metsaomaniku</w:t>
      </w:r>
      <w:r w:rsidR="00D81012" w:rsidRPr="00CA1DEC">
        <w:rPr>
          <w:rFonts w:ascii="Times New Roman" w:eastAsia="Times New Roman" w:hAnsi="Times New Roman" w:cs="Times New Roman"/>
          <w:color w:val="000000"/>
          <w:kern w:val="0"/>
          <w:sz w:val="24"/>
          <w:szCs w:val="24"/>
          <w:lang w:eastAsia="et-EE"/>
          <w14:ligatures w14:val="none"/>
        </w:rPr>
        <w:t>le</w:t>
      </w:r>
      <w:r w:rsidRPr="00CA1DEC">
        <w:rPr>
          <w:rFonts w:ascii="Times New Roman" w:eastAsia="Times New Roman" w:hAnsi="Times New Roman" w:cs="Times New Roman"/>
          <w:color w:val="000000"/>
          <w:kern w:val="0"/>
          <w:sz w:val="24"/>
          <w:szCs w:val="24"/>
          <w:lang w:eastAsia="et-EE"/>
          <w14:ligatures w14:val="none"/>
        </w:rPr>
        <w:t xml:space="preserve"> märkida inventeerimisandmetes eraldis või eraldised, mida ta soovib majandada püsimetsana. Kui eraldis on märgitud metsaregistris püsimetsana, majanda</w:t>
      </w:r>
      <w:r w:rsidR="00547C78" w:rsidRPr="00CA1DEC">
        <w:rPr>
          <w:rFonts w:ascii="Times New Roman" w:eastAsia="Times New Roman" w:hAnsi="Times New Roman" w:cs="Times New Roman"/>
          <w:color w:val="000000"/>
          <w:kern w:val="0"/>
          <w:sz w:val="24"/>
          <w:szCs w:val="24"/>
          <w:lang w:eastAsia="et-EE"/>
          <w14:ligatures w14:val="none"/>
        </w:rPr>
        <w:t xml:space="preserve">takse seda </w:t>
      </w:r>
      <w:r w:rsidR="00D81012" w:rsidRPr="00CA1DEC">
        <w:rPr>
          <w:rFonts w:ascii="Times New Roman" w:eastAsia="Times New Roman" w:hAnsi="Times New Roman" w:cs="Times New Roman"/>
          <w:color w:val="000000"/>
          <w:kern w:val="0"/>
          <w:sz w:val="24"/>
          <w:szCs w:val="24"/>
          <w:lang w:eastAsia="et-EE"/>
          <w14:ligatures w14:val="none"/>
        </w:rPr>
        <w:t>nende</w:t>
      </w:r>
      <w:r w:rsidRPr="00CA1DEC">
        <w:rPr>
          <w:rFonts w:ascii="Times New Roman" w:eastAsia="Times New Roman" w:hAnsi="Times New Roman" w:cs="Times New Roman"/>
          <w:color w:val="000000"/>
          <w:kern w:val="0"/>
          <w:sz w:val="24"/>
          <w:szCs w:val="24"/>
          <w:lang w:eastAsia="et-EE"/>
          <w14:ligatures w14:val="none"/>
        </w:rPr>
        <w:t xml:space="preserve"> tingimuste</w:t>
      </w:r>
      <w:r w:rsidR="00D81012" w:rsidRPr="00CA1DEC">
        <w:rPr>
          <w:rFonts w:ascii="Times New Roman" w:eastAsia="Times New Roman" w:hAnsi="Times New Roman" w:cs="Times New Roman"/>
          <w:color w:val="000000"/>
          <w:kern w:val="0"/>
          <w:sz w:val="24"/>
          <w:szCs w:val="24"/>
          <w:lang w:eastAsia="et-EE"/>
          <w14:ligatures w14:val="none"/>
        </w:rPr>
        <w:t xml:space="preserve"> kohaselt</w:t>
      </w:r>
      <w:r w:rsidRPr="00CA1DEC">
        <w:rPr>
          <w:rFonts w:ascii="Times New Roman" w:eastAsia="Times New Roman" w:hAnsi="Times New Roman" w:cs="Times New Roman"/>
          <w:color w:val="000000"/>
          <w:kern w:val="0"/>
          <w:sz w:val="24"/>
          <w:szCs w:val="24"/>
          <w:lang w:eastAsia="et-EE"/>
          <w14:ligatures w14:val="none"/>
        </w:rPr>
        <w:t>, mis on püsimetsana majandamiseks kehtestatud</w:t>
      </w:r>
      <w:r w:rsidR="007A39E7" w:rsidRPr="00CA1DEC">
        <w:rPr>
          <w:rFonts w:ascii="Times New Roman" w:eastAsia="Times New Roman" w:hAnsi="Times New Roman" w:cs="Times New Roman"/>
          <w:color w:val="000000"/>
          <w:kern w:val="0"/>
          <w:sz w:val="24"/>
          <w:szCs w:val="24"/>
          <w:lang w:eastAsia="et-EE"/>
          <w14:ligatures w14:val="none"/>
        </w:rPr>
        <w:t xml:space="preserve"> </w:t>
      </w:r>
      <w:r w:rsidR="00C074A4" w:rsidRPr="00CA1DEC">
        <w:rPr>
          <w:rFonts w:ascii="Times New Roman" w:eastAsia="Times New Roman" w:hAnsi="Times New Roman" w:cs="Times New Roman"/>
          <w:color w:val="000000"/>
          <w:kern w:val="0"/>
          <w:sz w:val="24"/>
          <w:szCs w:val="24"/>
          <w:lang w:eastAsia="et-EE"/>
          <w14:ligatures w14:val="none"/>
        </w:rPr>
        <w:t>ning majandada</w:t>
      </w:r>
      <w:r w:rsidRPr="00CA1DEC">
        <w:rPr>
          <w:rFonts w:ascii="Times New Roman" w:eastAsia="Times New Roman" w:hAnsi="Times New Roman" w:cs="Times New Roman"/>
          <w:color w:val="000000"/>
          <w:kern w:val="0"/>
          <w:sz w:val="24"/>
          <w:szCs w:val="24"/>
          <w:lang w:eastAsia="et-EE"/>
          <w14:ligatures w14:val="none"/>
        </w:rPr>
        <w:t xml:space="preserve"> saab vaid valikraietega.</w:t>
      </w:r>
    </w:p>
    <w:p w14:paraId="39D9EF11" w14:textId="6C887272" w:rsidR="00B936E6" w:rsidRPr="00CA1DEC" w:rsidRDefault="00B936E6" w:rsidP="003A50C9">
      <w:pPr>
        <w:spacing w:after="0" w:line="240" w:lineRule="auto"/>
        <w:jc w:val="both"/>
        <w:textAlignment w:val="baseline"/>
        <w:rPr>
          <w:rFonts w:ascii="Times New Roman" w:eastAsia="Times New Roman" w:hAnsi="Times New Roman" w:cs="Times New Roman"/>
          <w:color w:val="000000" w:themeColor="text1"/>
          <w:sz w:val="24"/>
          <w:szCs w:val="24"/>
          <w:lang w:eastAsia="et-EE"/>
        </w:rPr>
      </w:pPr>
      <w:r w:rsidRPr="00CA1DEC">
        <w:rPr>
          <w:rFonts w:ascii="Times New Roman" w:eastAsia="Times New Roman" w:hAnsi="Times New Roman" w:cs="Times New Roman"/>
          <w:color w:val="000000" w:themeColor="text1"/>
          <w:sz w:val="24"/>
          <w:szCs w:val="24"/>
          <w:lang w:eastAsia="et-EE"/>
        </w:rPr>
        <w:t xml:space="preserve">Püsimetsana majandamine </w:t>
      </w:r>
      <w:r w:rsidR="003044C1" w:rsidRPr="00CA1DEC">
        <w:rPr>
          <w:rFonts w:ascii="Times New Roman" w:eastAsia="Times New Roman" w:hAnsi="Times New Roman" w:cs="Times New Roman"/>
          <w:color w:val="000000" w:themeColor="text1"/>
          <w:sz w:val="24"/>
          <w:szCs w:val="24"/>
          <w:lang w:eastAsia="et-EE"/>
        </w:rPr>
        <w:t xml:space="preserve">võimaldab teatavaid erisusi võrreldes </w:t>
      </w:r>
      <w:r w:rsidRPr="00CA1DEC">
        <w:rPr>
          <w:rFonts w:ascii="Times New Roman" w:eastAsia="Times New Roman" w:hAnsi="Times New Roman" w:cs="Times New Roman"/>
          <w:color w:val="000000" w:themeColor="text1"/>
          <w:sz w:val="24"/>
          <w:szCs w:val="24"/>
          <w:lang w:eastAsia="et-EE"/>
        </w:rPr>
        <w:t>tavametsa majandamisega</w:t>
      </w:r>
      <w:r w:rsidR="00D81012" w:rsidRPr="00CA1DEC">
        <w:rPr>
          <w:rFonts w:ascii="Times New Roman" w:eastAsia="Times New Roman" w:hAnsi="Times New Roman" w:cs="Times New Roman"/>
          <w:color w:val="000000" w:themeColor="text1"/>
          <w:sz w:val="24"/>
          <w:szCs w:val="24"/>
          <w:lang w:eastAsia="et-EE"/>
        </w:rPr>
        <w:t>, näiteks</w:t>
      </w:r>
      <w:r w:rsidRPr="00CA1DEC">
        <w:rPr>
          <w:rFonts w:ascii="Times New Roman" w:eastAsia="Times New Roman" w:hAnsi="Times New Roman" w:cs="Times New Roman"/>
          <w:color w:val="000000" w:themeColor="text1"/>
          <w:sz w:val="24"/>
          <w:szCs w:val="24"/>
          <w:lang w:eastAsia="et-EE"/>
        </w:rPr>
        <w:t xml:space="preserve"> võimalus alustada metsa uuendamiseks </w:t>
      </w:r>
      <w:r w:rsidR="00D81012" w:rsidRPr="00CA1DEC">
        <w:rPr>
          <w:rFonts w:ascii="Times New Roman" w:eastAsia="Times New Roman" w:hAnsi="Times New Roman" w:cs="Times New Roman"/>
          <w:color w:val="000000" w:themeColor="text1"/>
          <w:sz w:val="24"/>
          <w:szCs w:val="24"/>
          <w:lang w:eastAsia="et-EE"/>
        </w:rPr>
        <w:t xml:space="preserve">valikraietega </w:t>
      </w:r>
      <w:r w:rsidRPr="00CA1DEC">
        <w:rPr>
          <w:rFonts w:ascii="Times New Roman" w:eastAsia="Times New Roman" w:hAnsi="Times New Roman" w:cs="Times New Roman"/>
          <w:color w:val="000000" w:themeColor="text1"/>
          <w:sz w:val="24"/>
          <w:szCs w:val="24"/>
          <w:lang w:eastAsia="et-EE"/>
        </w:rPr>
        <w:t>varem</w:t>
      </w:r>
      <w:r w:rsidR="003044C1" w:rsidRPr="00CA1DEC">
        <w:rPr>
          <w:rFonts w:ascii="Times New Roman" w:eastAsia="Times New Roman" w:hAnsi="Times New Roman" w:cs="Times New Roman"/>
          <w:color w:val="000000" w:themeColor="text1"/>
          <w:sz w:val="24"/>
          <w:szCs w:val="24"/>
          <w:lang w:eastAsia="et-EE"/>
        </w:rPr>
        <w:t>.</w:t>
      </w:r>
      <w:r w:rsidRPr="00CA1DEC">
        <w:rPr>
          <w:rFonts w:ascii="Times New Roman" w:eastAsia="Times New Roman" w:hAnsi="Times New Roman" w:cs="Times New Roman"/>
          <w:color w:val="000000" w:themeColor="text1"/>
          <w:sz w:val="24"/>
          <w:szCs w:val="24"/>
          <w:lang w:eastAsia="et-EE"/>
        </w:rPr>
        <w:t xml:space="preserve"> Vältimaks </w:t>
      </w:r>
      <w:r w:rsidR="00312D8A" w:rsidRPr="00CA1DEC">
        <w:rPr>
          <w:rFonts w:ascii="Times New Roman" w:eastAsia="Times New Roman" w:hAnsi="Times New Roman" w:cs="Times New Roman"/>
          <w:color w:val="000000" w:themeColor="text1"/>
          <w:sz w:val="24"/>
          <w:szCs w:val="24"/>
          <w:lang w:eastAsia="et-EE"/>
        </w:rPr>
        <w:t>olukorda, kus registreeritakse mõni</w:t>
      </w:r>
      <w:r w:rsidRPr="00CA1DEC">
        <w:rPr>
          <w:rFonts w:ascii="Times New Roman" w:eastAsia="Times New Roman" w:hAnsi="Times New Roman" w:cs="Times New Roman"/>
          <w:color w:val="000000" w:themeColor="text1"/>
          <w:sz w:val="24"/>
          <w:szCs w:val="24"/>
          <w:lang w:eastAsia="et-EE"/>
        </w:rPr>
        <w:t xml:space="preserve"> metsaosa püsimetsana majandamiseks</w:t>
      </w:r>
      <w:r w:rsidR="00312D8A" w:rsidRPr="00CA1DEC">
        <w:rPr>
          <w:rFonts w:ascii="Times New Roman" w:eastAsia="Times New Roman" w:hAnsi="Times New Roman" w:cs="Times New Roman"/>
          <w:color w:val="000000" w:themeColor="text1"/>
          <w:sz w:val="24"/>
          <w:szCs w:val="24"/>
          <w:lang w:eastAsia="et-EE"/>
        </w:rPr>
        <w:t xml:space="preserve"> eesmärgiga</w:t>
      </w:r>
      <w:r w:rsidR="00BE62CA" w:rsidRPr="00CA1DEC">
        <w:rPr>
          <w:rFonts w:ascii="Times New Roman" w:eastAsia="Times New Roman" w:hAnsi="Times New Roman" w:cs="Times New Roman"/>
          <w:color w:val="000000" w:themeColor="text1"/>
          <w:sz w:val="24"/>
          <w:szCs w:val="24"/>
          <w:lang w:eastAsia="et-EE"/>
        </w:rPr>
        <w:t xml:space="preserve"> ja</w:t>
      </w:r>
      <w:r w:rsidR="00312D8A" w:rsidRPr="00CA1DEC">
        <w:rPr>
          <w:rFonts w:ascii="Times New Roman" w:eastAsia="Times New Roman" w:hAnsi="Times New Roman" w:cs="Times New Roman"/>
          <w:color w:val="000000" w:themeColor="text1"/>
          <w:sz w:val="24"/>
          <w:szCs w:val="24"/>
          <w:lang w:eastAsia="et-EE"/>
        </w:rPr>
        <w:t xml:space="preserve"> teha seal enne raievanuse saavutamist raie ning seejärel püsimetsandusest loobutakse, on vajalik seada ka püsimetsana majandamisele ajaline kohustus. </w:t>
      </w:r>
      <w:r w:rsidR="004A3A86" w:rsidRPr="00CA1DEC">
        <w:rPr>
          <w:rFonts w:ascii="Times New Roman" w:eastAsia="Times New Roman" w:hAnsi="Times New Roman" w:cs="Times New Roman"/>
          <w:color w:val="000000" w:themeColor="text1"/>
          <w:sz w:val="24"/>
          <w:szCs w:val="24"/>
          <w:lang w:eastAsia="et-EE"/>
        </w:rPr>
        <w:t xml:space="preserve">Püsimetsana majandamisest saab loobuda minimaalselt 40 aasta pärast püsimetsa registrisse arvamisest. </w:t>
      </w:r>
      <w:r w:rsidR="00312D8A" w:rsidRPr="00CA1DEC">
        <w:rPr>
          <w:rFonts w:ascii="Times New Roman" w:eastAsia="Times New Roman" w:hAnsi="Times New Roman" w:cs="Times New Roman"/>
          <w:color w:val="000000" w:themeColor="text1"/>
          <w:sz w:val="24"/>
          <w:szCs w:val="24"/>
          <w:lang w:eastAsia="et-EE"/>
        </w:rPr>
        <w:t xml:space="preserve">Samuti tuleb </w:t>
      </w:r>
      <w:r w:rsidRPr="00CA1DEC">
        <w:rPr>
          <w:rFonts w:ascii="Times New Roman" w:eastAsia="Times New Roman" w:hAnsi="Times New Roman" w:cs="Times New Roman"/>
          <w:color w:val="000000"/>
          <w:kern w:val="0"/>
          <w:sz w:val="24"/>
          <w:szCs w:val="24"/>
          <w:lang w:eastAsia="et-EE"/>
          <w14:ligatures w14:val="none"/>
        </w:rPr>
        <w:t>vältida olukorda, kus valikraietega kujundatakse metsast harvik, misjärel o</w:t>
      </w:r>
      <w:r w:rsidRPr="00CA1DEC">
        <w:rPr>
          <w:rFonts w:ascii="Times New Roman" w:eastAsia="Times New Roman" w:hAnsi="Times New Roman" w:cs="Times New Roman"/>
          <w:color w:val="000000" w:themeColor="text1"/>
          <w:sz w:val="24"/>
          <w:szCs w:val="24"/>
          <w:lang w:eastAsia="et-EE"/>
        </w:rPr>
        <w:t>n</w:t>
      </w:r>
      <w:r w:rsidRPr="00CA1DEC">
        <w:rPr>
          <w:rFonts w:ascii="Times New Roman" w:eastAsia="Times New Roman" w:hAnsi="Times New Roman" w:cs="Times New Roman"/>
          <w:color w:val="000000"/>
          <w:kern w:val="0"/>
          <w:sz w:val="24"/>
          <w:szCs w:val="24"/>
          <w:lang w:eastAsia="et-EE"/>
          <w14:ligatures w14:val="none"/>
        </w:rPr>
        <w:t xml:space="preserve"> võimalik juba teha lageraiet metsakaitseekspertiisi alusel</w:t>
      </w:r>
      <w:r w:rsidR="004A3A86" w:rsidRPr="00CA1DEC">
        <w:rPr>
          <w:rFonts w:ascii="Times New Roman" w:eastAsia="Times New Roman" w:hAnsi="Times New Roman" w:cs="Times New Roman"/>
          <w:color w:val="000000"/>
          <w:kern w:val="0"/>
          <w:sz w:val="24"/>
          <w:szCs w:val="24"/>
          <w:lang w:eastAsia="et-EE"/>
          <w14:ligatures w14:val="none"/>
        </w:rPr>
        <w:t xml:space="preserve"> ning kindlustada, et p</w:t>
      </w:r>
      <w:r w:rsidRPr="00CA1DEC">
        <w:rPr>
          <w:rFonts w:ascii="Times New Roman" w:eastAsia="Times New Roman" w:hAnsi="Times New Roman" w:cs="Times New Roman"/>
          <w:color w:val="000000"/>
          <w:kern w:val="0"/>
          <w:sz w:val="24"/>
          <w:szCs w:val="24"/>
          <w:lang w:eastAsia="et-EE"/>
          <w14:ligatures w14:val="none"/>
        </w:rPr>
        <w:t>üsimetsa saab registrist välja arvata</w:t>
      </w:r>
      <w:r w:rsidR="00202FA4" w:rsidRPr="00CA1DEC">
        <w:rPr>
          <w:rFonts w:ascii="Times New Roman" w:eastAsia="Times New Roman" w:hAnsi="Times New Roman" w:cs="Times New Roman"/>
          <w:color w:val="000000"/>
          <w:kern w:val="0"/>
          <w:sz w:val="24"/>
          <w:szCs w:val="24"/>
          <w:lang w:eastAsia="et-EE"/>
          <w14:ligatures w14:val="none"/>
        </w:rPr>
        <w:t xml:space="preserve"> </w:t>
      </w:r>
      <w:r w:rsidR="004A3A86" w:rsidRPr="00CA1DEC">
        <w:rPr>
          <w:rFonts w:ascii="Times New Roman" w:eastAsia="Times New Roman" w:hAnsi="Times New Roman" w:cs="Times New Roman"/>
          <w:color w:val="000000"/>
          <w:kern w:val="0"/>
          <w:sz w:val="24"/>
          <w:szCs w:val="24"/>
          <w:lang w:eastAsia="et-EE"/>
          <w14:ligatures w14:val="none"/>
        </w:rPr>
        <w:t xml:space="preserve">vaid </w:t>
      </w:r>
      <w:r w:rsidR="00202FA4" w:rsidRPr="00CA1DEC">
        <w:rPr>
          <w:rFonts w:ascii="Times New Roman" w:eastAsia="Times New Roman" w:hAnsi="Times New Roman" w:cs="Times New Roman"/>
          <w:color w:val="000000"/>
          <w:kern w:val="0"/>
          <w:sz w:val="24"/>
          <w:szCs w:val="24"/>
          <w:lang w:eastAsia="et-EE"/>
          <w14:ligatures w14:val="none"/>
        </w:rPr>
        <w:t>erandjuhtudel</w:t>
      </w:r>
      <w:r w:rsidRPr="00CA1DEC">
        <w:rPr>
          <w:rFonts w:ascii="Times New Roman" w:eastAsia="Times New Roman" w:hAnsi="Times New Roman" w:cs="Times New Roman"/>
          <w:color w:val="000000"/>
          <w:kern w:val="0"/>
          <w:sz w:val="24"/>
          <w:szCs w:val="24"/>
          <w:lang w:eastAsia="et-EE"/>
          <w14:ligatures w14:val="none"/>
        </w:rPr>
        <w:t xml:space="preserve">, kui eraldisel on ulatuslik </w:t>
      </w:r>
      <w:r w:rsidR="00202FA4" w:rsidRPr="00CA1DEC">
        <w:rPr>
          <w:rFonts w:ascii="Times New Roman" w:eastAsia="Times New Roman" w:hAnsi="Times New Roman" w:cs="Times New Roman"/>
          <w:color w:val="000000"/>
          <w:kern w:val="0"/>
          <w:sz w:val="24"/>
          <w:szCs w:val="24"/>
          <w:lang w:eastAsia="et-EE"/>
          <w14:ligatures w14:val="none"/>
        </w:rPr>
        <w:t xml:space="preserve">looduslikest teguritest põhjustatud </w:t>
      </w:r>
      <w:r w:rsidRPr="00CA1DEC">
        <w:rPr>
          <w:rFonts w:ascii="Times New Roman" w:eastAsia="Times New Roman" w:hAnsi="Times New Roman" w:cs="Times New Roman"/>
          <w:color w:val="000000"/>
          <w:kern w:val="0"/>
          <w:sz w:val="24"/>
          <w:szCs w:val="24"/>
          <w:lang w:eastAsia="et-EE"/>
          <w14:ligatures w14:val="none"/>
        </w:rPr>
        <w:t>kahjustus või</w:t>
      </w:r>
      <w:r w:rsidR="00B47DE7" w:rsidRPr="00CA1DEC">
        <w:rPr>
          <w:rFonts w:ascii="Times New Roman" w:eastAsia="Times New Roman" w:hAnsi="Times New Roman" w:cs="Times New Roman"/>
          <w:color w:val="000000"/>
          <w:kern w:val="0"/>
          <w:sz w:val="24"/>
          <w:szCs w:val="24"/>
          <w:lang w:eastAsia="et-EE"/>
          <w14:ligatures w14:val="none"/>
        </w:rPr>
        <w:t xml:space="preserve"> </w:t>
      </w:r>
      <w:r w:rsidRPr="00CA1DEC">
        <w:rPr>
          <w:rFonts w:ascii="Times New Roman" w:eastAsia="Times New Roman" w:hAnsi="Times New Roman" w:cs="Times New Roman"/>
          <w:color w:val="000000"/>
          <w:kern w:val="0"/>
          <w:sz w:val="24"/>
          <w:szCs w:val="24"/>
          <w:lang w:eastAsia="et-EE"/>
          <w14:ligatures w14:val="none"/>
        </w:rPr>
        <w:t>looduslikud tingimused</w:t>
      </w:r>
      <w:r w:rsidR="00B47DE7" w:rsidRPr="00CA1DEC">
        <w:rPr>
          <w:rFonts w:ascii="Times New Roman" w:eastAsia="Times New Roman" w:hAnsi="Times New Roman" w:cs="Times New Roman"/>
          <w:color w:val="000000"/>
          <w:kern w:val="0"/>
          <w:sz w:val="24"/>
          <w:szCs w:val="24"/>
          <w:lang w:eastAsia="et-EE"/>
          <w14:ligatures w14:val="none"/>
        </w:rPr>
        <w:t>, mis</w:t>
      </w:r>
      <w:r w:rsidRPr="00CA1DEC">
        <w:rPr>
          <w:rFonts w:ascii="Times New Roman" w:eastAsia="Times New Roman" w:hAnsi="Times New Roman" w:cs="Times New Roman"/>
          <w:color w:val="000000"/>
          <w:kern w:val="0"/>
          <w:sz w:val="24"/>
          <w:szCs w:val="24"/>
          <w:lang w:eastAsia="et-EE"/>
          <w14:ligatures w14:val="none"/>
        </w:rPr>
        <w:t xml:space="preserve"> ei võimalda püsimetsana majanda</w:t>
      </w:r>
      <w:r w:rsidR="00B47DE7" w:rsidRPr="00CA1DEC">
        <w:rPr>
          <w:rFonts w:ascii="Times New Roman" w:eastAsia="Times New Roman" w:hAnsi="Times New Roman" w:cs="Times New Roman"/>
          <w:color w:val="000000"/>
          <w:kern w:val="0"/>
          <w:sz w:val="24"/>
          <w:szCs w:val="24"/>
          <w:lang w:eastAsia="et-EE"/>
          <w14:ligatures w14:val="none"/>
        </w:rPr>
        <w:t>mist jätkata</w:t>
      </w:r>
      <w:r w:rsidRPr="00CA1DEC">
        <w:rPr>
          <w:rFonts w:ascii="Times New Roman" w:eastAsia="Times New Roman" w:hAnsi="Times New Roman" w:cs="Times New Roman"/>
          <w:color w:val="000000"/>
          <w:kern w:val="0"/>
          <w:sz w:val="24"/>
          <w:szCs w:val="24"/>
          <w:lang w:eastAsia="et-EE"/>
          <w14:ligatures w14:val="none"/>
        </w:rPr>
        <w:t>. Selleks koostab Keskkonnaamet metsakaitseekspertiisi</w:t>
      </w:r>
      <w:r w:rsidR="00B47DE7" w:rsidRPr="00CA1DEC">
        <w:rPr>
          <w:rFonts w:ascii="Times New Roman" w:eastAsia="Times New Roman" w:hAnsi="Times New Roman" w:cs="Times New Roman"/>
          <w:color w:val="000000"/>
          <w:kern w:val="0"/>
          <w:sz w:val="24"/>
          <w:szCs w:val="24"/>
          <w:lang w:eastAsia="et-EE"/>
          <w14:ligatures w14:val="none"/>
        </w:rPr>
        <w:t>, kus toob välja põhjendused püsimetsaregistrist välja arvamiseks</w:t>
      </w:r>
      <w:r w:rsidRPr="00CA1DEC">
        <w:rPr>
          <w:rFonts w:ascii="Times New Roman" w:eastAsia="Times New Roman" w:hAnsi="Times New Roman" w:cs="Times New Roman"/>
          <w:color w:val="000000"/>
          <w:kern w:val="0"/>
          <w:sz w:val="24"/>
          <w:szCs w:val="24"/>
          <w:lang w:eastAsia="et-EE"/>
          <w14:ligatures w14:val="none"/>
        </w:rPr>
        <w:t>.</w:t>
      </w:r>
      <w:r w:rsidR="007A39E7" w:rsidRPr="00CA1DEC">
        <w:rPr>
          <w:rFonts w:ascii="Times New Roman" w:eastAsia="Times New Roman" w:hAnsi="Times New Roman" w:cs="Times New Roman"/>
          <w:color w:val="000000"/>
          <w:kern w:val="0"/>
          <w:sz w:val="24"/>
          <w:szCs w:val="24"/>
          <w:lang w:eastAsia="et-EE"/>
          <w14:ligatures w14:val="none"/>
        </w:rPr>
        <w:t xml:space="preserve"> </w:t>
      </w:r>
      <w:r w:rsidRPr="00CA1DEC">
        <w:rPr>
          <w:rFonts w:ascii="Times New Roman" w:eastAsia="Times New Roman" w:hAnsi="Times New Roman" w:cs="Times New Roman"/>
          <w:color w:val="000000" w:themeColor="text1"/>
          <w:sz w:val="24"/>
          <w:szCs w:val="24"/>
          <w:lang w:eastAsia="et-EE"/>
        </w:rPr>
        <w:t xml:space="preserve">Kui </w:t>
      </w:r>
      <w:r w:rsidR="00D9258C" w:rsidRPr="00CA1DEC">
        <w:rPr>
          <w:rFonts w:ascii="Times New Roman" w:eastAsia="Times New Roman" w:hAnsi="Times New Roman" w:cs="Times New Roman"/>
          <w:color w:val="000000" w:themeColor="text1"/>
          <w:sz w:val="24"/>
          <w:szCs w:val="24"/>
          <w:lang w:eastAsia="et-EE"/>
        </w:rPr>
        <w:t xml:space="preserve">maaomanik on ekslikult </w:t>
      </w:r>
      <w:r w:rsidRPr="00CA1DEC">
        <w:rPr>
          <w:rFonts w:ascii="Times New Roman" w:eastAsia="Times New Roman" w:hAnsi="Times New Roman" w:cs="Times New Roman"/>
          <w:color w:val="000000" w:themeColor="text1"/>
          <w:sz w:val="24"/>
          <w:szCs w:val="24"/>
          <w:lang w:eastAsia="et-EE"/>
        </w:rPr>
        <w:t>märki</w:t>
      </w:r>
      <w:r w:rsidR="00D9258C" w:rsidRPr="00CA1DEC">
        <w:rPr>
          <w:rFonts w:ascii="Times New Roman" w:eastAsia="Times New Roman" w:hAnsi="Times New Roman" w:cs="Times New Roman"/>
          <w:color w:val="000000" w:themeColor="text1"/>
          <w:sz w:val="24"/>
          <w:szCs w:val="24"/>
          <w:lang w:eastAsia="et-EE"/>
        </w:rPr>
        <w:t>nud maa-ala püsimetsana</w:t>
      </w:r>
      <w:r w:rsidRPr="00CA1DEC">
        <w:rPr>
          <w:rFonts w:ascii="Times New Roman" w:eastAsia="Times New Roman" w:hAnsi="Times New Roman" w:cs="Times New Roman"/>
          <w:color w:val="000000" w:themeColor="text1"/>
          <w:sz w:val="24"/>
          <w:szCs w:val="24"/>
          <w:lang w:eastAsia="et-EE"/>
        </w:rPr>
        <w:t>, tuleb kontrollida, kas valikraie</w:t>
      </w:r>
      <w:r w:rsidR="00B21465" w:rsidRPr="00CA1DEC">
        <w:rPr>
          <w:rFonts w:ascii="Times New Roman" w:eastAsia="Times New Roman" w:hAnsi="Times New Roman" w:cs="Times New Roman"/>
          <w:color w:val="000000" w:themeColor="text1"/>
          <w:sz w:val="24"/>
          <w:szCs w:val="24"/>
          <w:lang w:eastAsia="et-EE"/>
        </w:rPr>
        <w:t>ks</w:t>
      </w:r>
      <w:r w:rsidRPr="00CA1DEC">
        <w:rPr>
          <w:rFonts w:ascii="Times New Roman" w:eastAsia="Times New Roman" w:hAnsi="Times New Roman" w:cs="Times New Roman"/>
          <w:color w:val="000000" w:themeColor="text1"/>
          <w:sz w:val="24"/>
          <w:szCs w:val="24"/>
          <w:lang w:eastAsia="et-EE"/>
        </w:rPr>
        <w:t xml:space="preserve"> on metsateatis registreeritud</w:t>
      </w:r>
      <w:r w:rsidR="00D9258C" w:rsidRPr="00CA1DEC">
        <w:rPr>
          <w:rFonts w:ascii="Times New Roman" w:eastAsia="Times New Roman" w:hAnsi="Times New Roman" w:cs="Times New Roman"/>
          <w:color w:val="000000" w:themeColor="text1"/>
          <w:sz w:val="24"/>
          <w:szCs w:val="24"/>
          <w:lang w:eastAsia="et-EE"/>
        </w:rPr>
        <w:t>. Kui seda ei ole tehtud</w:t>
      </w:r>
      <w:r w:rsidRPr="00CA1DEC">
        <w:rPr>
          <w:rFonts w:ascii="Times New Roman" w:eastAsia="Times New Roman" w:hAnsi="Times New Roman" w:cs="Times New Roman"/>
          <w:color w:val="000000" w:themeColor="text1"/>
          <w:sz w:val="24"/>
          <w:szCs w:val="24"/>
          <w:lang w:eastAsia="et-EE"/>
        </w:rPr>
        <w:t>, siis saab otsust muuta.</w:t>
      </w:r>
    </w:p>
    <w:p w14:paraId="32155558" w14:textId="77777777" w:rsidR="00B21465" w:rsidRPr="00CA1DEC" w:rsidRDefault="00B21465" w:rsidP="003A50C9">
      <w:pPr>
        <w:spacing w:after="0" w:line="240" w:lineRule="auto"/>
        <w:jc w:val="both"/>
        <w:textAlignment w:val="baseline"/>
        <w:rPr>
          <w:rFonts w:ascii="Times New Roman" w:eastAsia="Times New Roman" w:hAnsi="Times New Roman" w:cs="Times New Roman"/>
          <w:color w:val="000000" w:themeColor="text1"/>
          <w:sz w:val="24"/>
          <w:szCs w:val="24"/>
          <w:lang w:eastAsia="et-EE"/>
        </w:rPr>
      </w:pPr>
    </w:p>
    <w:p w14:paraId="78B53B8F" w14:textId="51E39577" w:rsidR="00B936E6" w:rsidRPr="00CA1DEC" w:rsidRDefault="00B936E6" w:rsidP="003A50C9">
      <w:pPr>
        <w:spacing w:after="0" w:line="240" w:lineRule="auto"/>
        <w:jc w:val="both"/>
        <w:textAlignment w:val="baseline"/>
        <w:rPr>
          <w:rFonts w:ascii="Times New Roman" w:eastAsia="Times New Roman" w:hAnsi="Times New Roman" w:cs="Times New Roman"/>
          <w:color w:val="000000" w:themeColor="text1"/>
          <w:sz w:val="24"/>
          <w:szCs w:val="24"/>
          <w:lang w:eastAsia="et-EE"/>
        </w:rPr>
      </w:pPr>
      <w:r w:rsidRPr="00CA1DEC">
        <w:rPr>
          <w:rFonts w:ascii="Times New Roman" w:eastAsia="Times New Roman" w:hAnsi="Times New Roman" w:cs="Times New Roman"/>
          <w:color w:val="000000" w:themeColor="text1"/>
          <w:sz w:val="24"/>
          <w:szCs w:val="24"/>
          <w:lang w:eastAsia="et-EE"/>
        </w:rPr>
        <w:t>Seatakse ka tingimused, mi</w:t>
      </w:r>
      <w:r w:rsidR="00B21465" w:rsidRPr="00CA1DEC">
        <w:rPr>
          <w:rFonts w:ascii="Times New Roman" w:eastAsia="Times New Roman" w:hAnsi="Times New Roman" w:cs="Times New Roman"/>
          <w:color w:val="000000" w:themeColor="text1"/>
          <w:sz w:val="24"/>
          <w:szCs w:val="24"/>
          <w:lang w:eastAsia="et-EE"/>
        </w:rPr>
        <w:t>llise</w:t>
      </w:r>
      <w:r w:rsidRPr="00CA1DEC">
        <w:rPr>
          <w:rFonts w:ascii="Times New Roman" w:eastAsia="Times New Roman" w:hAnsi="Times New Roman" w:cs="Times New Roman"/>
          <w:color w:val="000000" w:themeColor="text1"/>
          <w:sz w:val="24"/>
          <w:szCs w:val="24"/>
          <w:lang w:eastAsia="et-EE"/>
        </w:rPr>
        <w:t xml:space="preserve"> perioodi jooksul ja millises ulatuses võib püsimetsas häile raiuda. </w:t>
      </w:r>
      <w:r w:rsidR="004A3A86" w:rsidRPr="00CA1DEC">
        <w:rPr>
          <w:rFonts w:ascii="Times New Roman" w:eastAsia="Times New Roman" w:hAnsi="Times New Roman" w:cs="Times New Roman"/>
          <w:color w:val="000000" w:themeColor="text1"/>
          <w:sz w:val="24"/>
          <w:szCs w:val="24"/>
          <w:lang w:eastAsia="et-EE"/>
        </w:rPr>
        <w:t xml:space="preserve">Kuna </w:t>
      </w:r>
      <w:r w:rsidRPr="00CA1DEC">
        <w:rPr>
          <w:rFonts w:ascii="Times New Roman" w:eastAsia="Times New Roman" w:hAnsi="Times New Roman" w:cs="Times New Roman"/>
          <w:color w:val="000000" w:themeColor="text1"/>
          <w:sz w:val="24"/>
          <w:szCs w:val="24"/>
          <w:lang w:eastAsia="et-EE"/>
        </w:rPr>
        <w:t xml:space="preserve">püsimetsa kujundamine võtab aega rohkem kui </w:t>
      </w:r>
      <w:r w:rsidR="00AE1BBB" w:rsidRPr="00CA1DEC">
        <w:rPr>
          <w:rFonts w:ascii="Times New Roman" w:eastAsia="Times New Roman" w:hAnsi="Times New Roman" w:cs="Times New Roman"/>
          <w:color w:val="000000" w:themeColor="text1"/>
          <w:sz w:val="24"/>
          <w:szCs w:val="24"/>
          <w:lang w:eastAsia="et-EE"/>
        </w:rPr>
        <w:t>3</w:t>
      </w:r>
      <w:r w:rsidRPr="00CA1DEC">
        <w:rPr>
          <w:rFonts w:ascii="Times New Roman" w:eastAsia="Times New Roman" w:hAnsi="Times New Roman" w:cs="Times New Roman"/>
          <w:color w:val="000000" w:themeColor="text1"/>
          <w:sz w:val="24"/>
          <w:szCs w:val="24"/>
          <w:lang w:eastAsia="et-EE"/>
        </w:rPr>
        <w:t>0 aastat</w:t>
      </w:r>
      <w:r w:rsidR="004A3A86" w:rsidRPr="00CA1DEC">
        <w:rPr>
          <w:rFonts w:ascii="Times New Roman" w:eastAsia="Times New Roman" w:hAnsi="Times New Roman" w:cs="Times New Roman"/>
          <w:color w:val="000000" w:themeColor="text1"/>
          <w:sz w:val="24"/>
          <w:szCs w:val="24"/>
          <w:lang w:eastAsia="et-EE"/>
        </w:rPr>
        <w:t xml:space="preserve"> ning eesmärk on saavutada struktuurilt ja vanuselt mitmekesine puistu, tuleb häilude rajamist ja nende ulatust ajas ja ruumis mitmekesistada. </w:t>
      </w:r>
      <w:r w:rsidRPr="00CA1DEC">
        <w:rPr>
          <w:rFonts w:ascii="Times New Roman" w:eastAsia="Times New Roman" w:hAnsi="Times New Roman" w:cs="Times New Roman"/>
          <w:color w:val="000000" w:themeColor="text1"/>
          <w:sz w:val="24"/>
          <w:szCs w:val="24"/>
          <w:lang w:eastAsia="et-EE"/>
        </w:rPr>
        <w:t>Esimese etapi</w:t>
      </w:r>
      <w:r w:rsidR="004A3A86" w:rsidRPr="00CA1DEC">
        <w:rPr>
          <w:rFonts w:ascii="Times New Roman" w:eastAsia="Times New Roman" w:hAnsi="Times New Roman" w:cs="Times New Roman"/>
          <w:color w:val="000000" w:themeColor="text1"/>
          <w:sz w:val="24"/>
          <w:szCs w:val="24"/>
          <w:lang w:eastAsia="et-EE"/>
        </w:rPr>
        <w:t>na võib seemnekandvus</w:t>
      </w:r>
      <w:r w:rsidR="00BE62CA" w:rsidRPr="00CA1DEC">
        <w:rPr>
          <w:rFonts w:ascii="Times New Roman" w:eastAsia="Times New Roman" w:hAnsi="Times New Roman" w:cs="Times New Roman"/>
          <w:color w:val="000000" w:themeColor="text1"/>
          <w:sz w:val="24"/>
          <w:szCs w:val="24"/>
          <w:lang w:eastAsia="et-EE"/>
        </w:rPr>
        <w:t xml:space="preserve">e </w:t>
      </w:r>
      <w:r w:rsidR="004A3A86" w:rsidRPr="00CA1DEC">
        <w:rPr>
          <w:rFonts w:ascii="Times New Roman" w:eastAsia="Times New Roman" w:hAnsi="Times New Roman" w:cs="Times New Roman"/>
          <w:color w:val="000000" w:themeColor="text1"/>
          <w:sz w:val="24"/>
          <w:szCs w:val="24"/>
          <w:lang w:eastAsia="et-EE"/>
        </w:rPr>
        <w:t xml:space="preserve">ea saavutanud puistus </w:t>
      </w:r>
      <w:r w:rsidR="00AE1BBB" w:rsidRPr="00CA1DEC">
        <w:rPr>
          <w:rFonts w:ascii="Times New Roman" w:eastAsia="Times New Roman" w:hAnsi="Times New Roman" w:cs="Times New Roman"/>
          <w:color w:val="000000" w:themeColor="text1"/>
          <w:sz w:val="24"/>
          <w:szCs w:val="24"/>
          <w:lang w:eastAsia="et-EE"/>
        </w:rPr>
        <w:t>3</w:t>
      </w:r>
      <w:r w:rsidR="004A3A86" w:rsidRPr="00CA1DEC">
        <w:rPr>
          <w:rFonts w:ascii="Times New Roman" w:eastAsia="Times New Roman" w:hAnsi="Times New Roman" w:cs="Times New Roman"/>
          <w:color w:val="000000" w:themeColor="text1"/>
          <w:sz w:val="24"/>
          <w:szCs w:val="24"/>
          <w:lang w:eastAsia="et-EE"/>
        </w:rPr>
        <w:t>0</w:t>
      </w:r>
      <w:r w:rsidR="00BE62CA" w:rsidRPr="00CA1DEC">
        <w:rPr>
          <w:rFonts w:ascii="Times New Roman" w:eastAsia="Times New Roman" w:hAnsi="Times New Roman" w:cs="Times New Roman"/>
          <w:color w:val="000000" w:themeColor="text1"/>
          <w:sz w:val="24"/>
          <w:szCs w:val="24"/>
          <w:lang w:eastAsia="et-EE"/>
        </w:rPr>
        <w:noBreakHyphen/>
      </w:r>
      <w:r w:rsidR="004A3A86" w:rsidRPr="00CA1DEC">
        <w:rPr>
          <w:rFonts w:ascii="Times New Roman" w:eastAsia="Times New Roman" w:hAnsi="Times New Roman" w:cs="Times New Roman"/>
          <w:color w:val="000000" w:themeColor="text1"/>
          <w:sz w:val="24"/>
          <w:szCs w:val="24"/>
          <w:lang w:eastAsia="et-EE"/>
        </w:rPr>
        <w:t xml:space="preserve">aastase perioodi jooksul raiuda häile kuni 30% ulatuses püsimetsana määratud alast, </w:t>
      </w:r>
      <w:r w:rsidRPr="00CA1DEC">
        <w:rPr>
          <w:rFonts w:ascii="Times New Roman" w:eastAsia="Times New Roman" w:hAnsi="Times New Roman" w:cs="Times New Roman"/>
          <w:color w:val="000000" w:themeColor="text1"/>
          <w:sz w:val="24"/>
          <w:szCs w:val="24"/>
          <w:lang w:eastAsia="et-EE"/>
        </w:rPr>
        <w:t>et tagada loodusliku uuenemise teke puistu erivanuselisuse saavutamiseks.</w:t>
      </w:r>
    </w:p>
    <w:p w14:paraId="35957204" w14:textId="77777777" w:rsidR="004A3A86" w:rsidRPr="00CA1DEC" w:rsidRDefault="004A3A86" w:rsidP="003A50C9">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5BBADBBA" w14:textId="12D94E17" w:rsidR="00B936E6" w:rsidRPr="00CA1DEC" w:rsidRDefault="00B936E6" w:rsidP="003A50C9">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A1DEC">
        <w:rPr>
          <w:rFonts w:ascii="Times New Roman" w:eastAsia="Times New Roman" w:hAnsi="Times New Roman" w:cs="Times New Roman"/>
          <w:color w:val="000000"/>
          <w:kern w:val="0"/>
          <w:sz w:val="24"/>
          <w:szCs w:val="24"/>
          <w:lang w:eastAsia="et-EE"/>
          <w14:ligatures w14:val="none"/>
        </w:rPr>
        <w:t>Metsaregistrisse tehakse arendus, et püsimetsana majandatavate eraldiste märge ei muutuks arhiveerituks uute metsa inventeerimisandmete esitamisel.</w:t>
      </w:r>
    </w:p>
    <w:p w14:paraId="2A8C554C" w14:textId="4B88C59C" w:rsidR="00B936E6" w:rsidRPr="00CA1DEC" w:rsidRDefault="00B936E6" w:rsidP="003A50C9">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A1DEC">
        <w:rPr>
          <w:rFonts w:ascii="Times New Roman" w:eastAsia="Times New Roman" w:hAnsi="Times New Roman" w:cs="Times New Roman"/>
          <w:color w:val="000000"/>
          <w:kern w:val="0"/>
          <w:sz w:val="24"/>
          <w:szCs w:val="24"/>
          <w:lang w:eastAsia="et-EE"/>
          <w14:ligatures w14:val="none"/>
        </w:rPr>
        <w:t xml:space="preserve">Kuna tegemist on vabatahtlikult võetava kohustusega, on </w:t>
      </w:r>
      <w:r w:rsidR="00547C78" w:rsidRPr="00CA1DEC">
        <w:rPr>
          <w:rFonts w:ascii="Times New Roman" w:eastAsia="Times New Roman" w:hAnsi="Times New Roman" w:cs="Times New Roman"/>
          <w:color w:val="000000"/>
          <w:kern w:val="0"/>
          <w:sz w:val="24"/>
          <w:szCs w:val="24"/>
          <w:lang w:eastAsia="et-EE"/>
          <w14:ligatures w14:val="none"/>
        </w:rPr>
        <w:t>mõju</w:t>
      </w:r>
      <w:r w:rsidRPr="00CA1DEC">
        <w:rPr>
          <w:rFonts w:ascii="Times New Roman" w:eastAsia="Times New Roman" w:hAnsi="Times New Roman" w:cs="Times New Roman"/>
          <w:color w:val="000000"/>
          <w:kern w:val="0"/>
          <w:sz w:val="24"/>
          <w:szCs w:val="24"/>
          <w:lang w:eastAsia="et-EE"/>
          <w14:ligatures w14:val="none"/>
        </w:rPr>
        <w:t xml:space="preserve"> väike. Metsaregistri arenduskulu on suurusjärgus 40 000 eurot.</w:t>
      </w:r>
    </w:p>
    <w:p w14:paraId="638F6072" w14:textId="77777777" w:rsidR="00B21465" w:rsidRPr="00CA1DEC" w:rsidRDefault="00B21465" w:rsidP="003A50C9">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p>
    <w:p w14:paraId="0835C1F2" w14:textId="5CD6FC3A" w:rsidR="007B1195" w:rsidRPr="00CA1DEC" w:rsidRDefault="00B936E6" w:rsidP="003A50C9">
      <w:pPr>
        <w:spacing w:after="0" w:line="240" w:lineRule="auto"/>
        <w:jc w:val="both"/>
        <w:textAlignment w:val="baseline"/>
        <w:rPr>
          <w:rStyle w:val="normaltextrun"/>
          <w:rFonts w:ascii="Times New Roman" w:hAnsi="Times New Roman" w:cs="Times New Roman"/>
          <w:sz w:val="24"/>
          <w:szCs w:val="24"/>
        </w:rPr>
      </w:pPr>
      <w:r w:rsidRPr="00CA1DEC">
        <w:rPr>
          <w:rFonts w:ascii="Times New Roman" w:eastAsia="Times New Roman" w:hAnsi="Times New Roman" w:cs="Times New Roman"/>
          <w:b/>
          <w:bCs/>
          <w:color w:val="000000"/>
          <w:kern w:val="0"/>
          <w:sz w:val="24"/>
          <w:szCs w:val="24"/>
          <w:lang w:eastAsia="et-EE"/>
          <w14:ligatures w14:val="none"/>
        </w:rPr>
        <w:t>Punktiga </w:t>
      </w:r>
      <w:r w:rsidR="007B1195" w:rsidRPr="00CA1DEC">
        <w:rPr>
          <w:rFonts w:ascii="Times New Roman" w:eastAsia="Times New Roman" w:hAnsi="Times New Roman" w:cs="Times New Roman"/>
          <w:b/>
          <w:bCs/>
          <w:color w:val="000000"/>
          <w:kern w:val="0"/>
          <w:sz w:val="24"/>
          <w:szCs w:val="24"/>
          <w:lang w:eastAsia="et-EE"/>
          <w14:ligatures w14:val="none"/>
        </w:rPr>
        <w:t>1</w:t>
      </w:r>
      <w:r w:rsidR="005A1606" w:rsidRPr="00CA1DEC">
        <w:rPr>
          <w:rFonts w:ascii="Times New Roman" w:eastAsia="Times New Roman" w:hAnsi="Times New Roman" w:cs="Times New Roman"/>
          <w:b/>
          <w:bCs/>
          <w:color w:val="000000"/>
          <w:kern w:val="0"/>
          <w:sz w:val="24"/>
          <w:szCs w:val="24"/>
          <w:lang w:eastAsia="et-EE"/>
          <w14:ligatures w14:val="none"/>
        </w:rPr>
        <w:t>6</w:t>
      </w:r>
      <w:r w:rsidRPr="00CA1DEC">
        <w:rPr>
          <w:rFonts w:ascii="Times New Roman" w:eastAsia="Times New Roman" w:hAnsi="Times New Roman" w:cs="Times New Roman"/>
          <w:color w:val="000000"/>
          <w:kern w:val="0"/>
          <w:sz w:val="24"/>
          <w:szCs w:val="24"/>
          <w:lang w:eastAsia="et-EE"/>
          <w14:ligatures w14:val="none"/>
        </w:rPr>
        <w:t xml:space="preserve"> </w:t>
      </w:r>
      <w:r w:rsidR="00530FF2" w:rsidRPr="00CA1DEC">
        <w:rPr>
          <w:rFonts w:ascii="Times New Roman" w:eastAsia="Times New Roman" w:hAnsi="Times New Roman" w:cs="Times New Roman"/>
          <w:color w:val="000000"/>
          <w:kern w:val="0"/>
          <w:sz w:val="24"/>
          <w:szCs w:val="24"/>
          <w:lang w:eastAsia="et-EE"/>
          <w14:ligatures w14:val="none"/>
        </w:rPr>
        <w:t xml:space="preserve">täiendatakse § </w:t>
      </w:r>
      <w:r w:rsidR="00530FF2" w:rsidRPr="00CA1DEC">
        <w:rPr>
          <w:rStyle w:val="normaltextrun"/>
          <w:rFonts w:ascii="Times New Roman" w:hAnsi="Times New Roman" w:cs="Times New Roman"/>
          <w:sz w:val="24"/>
          <w:szCs w:val="24"/>
        </w:rPr>
        <w:t>25 lõiget 2 punkti</w:t>
      </w:r>
      <w:r w:rsidR="007B1195" w:rsidRPr="00CA1DEC">
        <w:rPr>
          <w:rStyle w:val="normaltextrun"/>
          <w:rFonts w:ascii="Times New Roman" w:hAnsi="Times New Roman" w:cs="Times New Roman"/>
          <w:sz w:val="24"/>
          <w:szCs w:val="24"/>
        </w:rPr>
        <w:t>de</w:t>
      </w:r>
      <w:r w:rsidR="00530FF2" w:rsidRPr="00CA1DEC">
        <w:rPr>
          <w:rStyle w:val="normaltextrun"/>
          <w:rFonts w:ascii="Times New Roman" w:hAnsi="Times New Roman" w:cs="Times New Roman"/>
          <w:sz w:val="24"/>
          <w:szCs w:val="24"/>
        </w:rPr>
        <w:t>ga 4</w:t>
      </w:r>
      <w:r w:rsidR="007B1195" w:rsidRPr="00CA1DEC">
        <w:rPr>
          <w:rStyle w:val="normaltextrun"/>
          <w:rFonts w:ascii="Times New Roman" w:hAnsi="Times New Roman" w:cs="Times New Roman"/>
          <w:sz w:val="24"/>
          <w:szCs w:val="24"/>
        </w:rPr>
        <w:t xml:space="preserve"> ja 5.</w:t>
      </w:r>
    </w:p>
    <w:p w14:paraId="64B11F92" w14:textId="190950C8" w:rsidR="00B936E6" w:rsidRPr="00CA1DEC" w:rsidRDefault="007B1195" w:rsidP="003A50C9">
      <w:pPr>
        <w:spacing w:after="0" w:line="240" w:lineRule="auto"/>
        <w:jc w:val="both"/>
        <w:textAlignment w:val="baseline"/>
        <w:rPr>
          <w:rFonts w:ascii="Times New Roman" w:eastAsia="Times New Roman" w:hAnsi="Times New Roman" w:cs="Times New Roman"/>
          <w:color w:val="000000" w:themeColor="text1"/>
          <w:sz w:val="24"/>
          <w:szCs w:val="24"/>
          <w:lang w:eastAsia="et-EE"/>
        </w:rPr>
      </w:pPr>
      <w:r w:rsidRPr="00CA1DEC">
        <w:rPr>
          <w:rStyle w:val="normaltextrun"/>
          <w:rFonts w:ascii="Times New Roman" w:hAnsi="Times New Roman" w:cs="Times New Roman"/>
          <w:sz w:val="24"/>
          <w:szCs w:val="24"/>
        </w:rPr>
        <w:t>Punkti 4 lisamisega</w:t>
      </w:r>
      <w:r w:rsidR="00530FF2" w:rsidRPr="00CA1DEC">
        <w:rPr>
          <w:rStyle w:val="normaltextrun"/>
          <w:rFonts w:ascii="Times New Roman" w:hAnsi="Times New Roman" w:cs="Times New Roman"/>
          <w:rPrChange w:id="30" w:author="Markus Ühtigi" w:date="2024-09-04T11:12:00Z">
            <w:rPr>
              <w:rStyle w:val="normaltextrun"/>
            </w:rPr>
          </w:rPrChange>
        </w:rPr>
        <w:t xml:space="preserve"> </w:t>
      </w:r>
      <w:r w:rsidR="00B936E6" w:rsidRPr="00CA1DEC">
        <w:rPr>
          <w:rFonts w:ascii="Times New Roman" w:eastAsia="Times New Roman" w:hAnsi="Times New Roman" w:cs="Times New Roman"/>
          <w:color w:val="000000"/>
          <w:kern w:val="0"/>
          <w:sz w:val="24"/>
          <w:szCs w:val="24"/>
          <w:lang w:eastAsia="et-EE"/>
          <w14:ligatures w14:val="none"/>
        </w:rPr>
        <w:t>sätestatakse, et püsimetsana majandamisel ei ole metsauuendusvõtete rakendamine</w:t>
      </w:r>
      <w:r w:rsidR="00B936E6" w:rsidRPr="00CA1DEC">
        <w:rPr>
          <w:rFonts w:ascii="Times New Roman" w:eastAsia="Times New Roman" w:hAnsi="Times New Roman" w:cs="Times New Roman"/>
          <w:sz w:val="24"/>
          <w:szCs w:val="24"/>
        </w:rPr>
        <w:t xml:space="preserve"> </w:t>
      </w:r>
      <w:r w:rsidR="00B936E6" w:rsidRPr="00CA1DEC">
        <w:rPr>
          <w:rFonts w:ascii="Times New Roman" w:eastAsia="Times New Roman" w:hAnsi="Times New Roman" w:cs="Times New Roman"/>
          <w:color w:val="000000"/>
          <w:kern w:val="0"/>
          <w:sz w:val="24"/>
          <w:szCs w:val="24"/>
          <w:lang w:eastAsia="et-EE"/>
          <w14:ligatures w14:val="none"/>
        </w:rPr>
        <w:t>kohustuslik, kuna eesmär</w:t>
      </w:r>
      <w:r w:rsidR="00B21465" w:rsidRPr="00CA1DEC">
        <w:rPr>
          <w:rFonts w:ascii="Times New Roman" w:eastAsia="Times New Roman" w:hAnsi="Times New Roman" w:cs="Times New Roman"/>
          <w:color w:val="000000"/>
          <w:kern w:val="0"/>
          <w:sz w:val="24"/>
          <w:szCs w:val="24"/>
          <w:lang w:eastAsia="et-EE"/>
          <w14:ligatures w14:val="none"/>
        </w:rPr>
        <w:t>k</w:t>
      </w:r>
      <w:r w:rsidR="00B936E6" w:rsidRPr="00CA1DEC">
        <w:rPr>
          <w:rFonts w:ascii="Times New Roman" w:eastAsia="Times New Roman" w:hAnsi="Times New Roman" w:cs="Times New Roman"/>
          <w:color w:val="000000"/>
          <w:kern w:val="0"/>
          <w:sz w:val="24"/>
          <w:szCs w:val="24"/>
          <w:lang w:eastAsia="et-EE"/>
          <w14:ligatures w14:val="none"/>
        </w:rPr>
        <w:t xml:space="preserve"> on lasta metsal kujuneda võimalikult looduslähedaselt.</w:t>
      </w:r>
    </w:p>
    <w:p w14:paraId="7A151182" w14:textId="017CCC52" w:rsidR="00B936E6" w:rsidRPr="00CA1DEC" w:rsidRDefault="007B1195" w:rsidP="003A50C9">
      <w:pPr>
        <w:spacing w:after="0" w:line="240" w:lineRule="auto"/>
        <w:jc w:val="both"/>
        <w:textAlignment w:val="baseline"/>
        <w:rPr>
          <w:rFonts w:ascii="Times New Roman" w:eastAsia="Times New Roman" w:hAnsi="Times New Roman" w:cs="Times New Roman"/>
          <w:color w:val="000000" w:themeColor="text1"/>
          <w:sz w:val="24"/>
          <w:szCs w:val="24"/>
        </w:rPr>
      </w:pPr>
      <w:r w:rsidRPr="00CA1DEC">
        <w:rPr>
          <w:rFonts w:ascii="Times New Roman" w:eastAsia="Times New Roman" w:hAnsi="Times New Roman" w:cs="Times New Roman"/>
          <w:color w:val="000000" w:themeColor="text1"/>
          <w:sz w:val="24"/>
          <w:szCs w:val="24"/>
        </w:rPr>
        <w:t>Punkti 5 lisamisega</w:t>
      </w:r>
      <w:r w:rsidR="00B936E6" w:rsidRPr="00CA1DEC">
        <w:rPr>
          <w:rFonts w:ascii="Times New Roman" w:eastAsia="Times New Roman" w:hAnsi="Times New Roman" w:cs="Times New Roman"/>
          <w:color w:val="000000" w:themeColor="text1"/>
          <w:sz w:val="24"/>
          <w:szCs w:val="24"/>
        </w:rPr>
        <w:t xml:space="preserve"> ei ole kohustuslik rakendada metsauuendamisvõtteid Eesti looduse infosüsteemi kantud poollooduslikel kooslustel. Kui metsamaal taastatakse poollooduslik kooslus</w:t>
      </w:r>
      <w:r w:rsidR="00B21465" w:rsidRPr="00CA1DEC">
        <w:rPr>
          <w:rFonts w:ascii="Times New Roman" w:eastAsia="Times New Roman" w:hAnsi="Times New Roman" w:cs="Times New Roman"/>
          <w:color w:val="000000" w:themeColor="text1"/>
          <w:sz w:val="24"/>
          <w:szCs w:val="24"/>
        </w:rPr>
        <w:t>,</w:t>
      </w:r>
      <w:r w:rsidR="00B936E6" w:rsidRPr="00CA1DEC">
        <w:rPr>
          <w:rFonts w:ascii="Times New Roman" w:eastAsia="Times New Roman" w:hAnsi="Times New Roman" w:cs="Times New Roman"/>
          <w:color w:val="000000" w:themeColor="text1"/>
          <w:sz w:val="24"/>
          <w:szCs w:val="24"/>
        </w:rPr>
        <w:t xml:space="preserve"> näiteks puisniit, siis metsa</w:t>
      </w:r>
      <w:r w:rsidR="00B21465" w:rsidRPr="00CA1DEC">
        <w:rPr>
          <w:rFonts w:ascii="Times New Roman" w:eastAsia="Times New Roman" w:hAnsi="Times New Roman" w:cs="Times New Roman"/>
          <w:color w:val="000000" w:themeColor="text1"/>
          <w:sz w:val="24"/>
          <w:szCs w:val="24"/>
        </w:rPr>
        <w:t xml:space="preserve"> </w:t>
      </w:r>
      <w:r w:rsidR="00B936E6" w:rsidRPr="00CA1DEC">
        <w:rPr>
          <w:rFonts w:ascii="Times New Roman" w:eastAsia="Times New Roman" w:hAnsi="Times New Roman" w:cs="Times New Roman"/>
          <w:color w:val="000000" w:themeColor="text1"/>
          <w:sz w:val="24"/>
          <w:szCs w:val="24"/>
        </w:rPr>
        <w:t>uuendamise kohustuse nõue läheb vastuollu poollooduslike</w:t>
      </w:r>
      <w:r w:rsidR="00B21465" w:rsidRPr="00CA1DEC">
        <w:rPr>
          <w:rFonts w:ascii="Times New Roman" w:eastAsia="Times New Roman" w:hAnsi="Times New Roman" w:cs="Times New Roman"/>
          <w:color w:val="000000" w:themeColor="text1"/>
          <w:sz w:val="24"/>
          <w:szCs w:val="24"/>
        </w:rPr>
        <w:t>le</w:t>
      </w:r>
      <w:r w:rsidR="00B936E6" w:rsidRPr="00CA1DEC">
        <w:rPr>
          <w:rFonts w:ascii="Times New Roman" w:eastAsia="Times New Roman" w:hAnsi="Times New Roman" w:cs="Times New Roman"/>
          <w:color w:val="000000" w:themeColor="text1"/>
          <w:sz w:val="24"/>
          <w:szCs w:val="24"/>
        </w:rPr>
        <w:t xml:space="preserve"> kooslustele omase struktuuri ja</w:t>
      </w:r>
      <w:r w:rsidR="00A47190" w:rsidRPr="00CA1DEC">
        <w:rPr>
          <w:rFonts w:ascii="Times New Roman" w:eastAsia="Times New Roman" w:hAnsi="Times New Roman" w:cs="Times New Roman"/>
          <w:color w:val="000000" w:themeColor="text1"/>
          <w:sz w:val="24"/>
          <w:szCs w:val="24"/>
        </w:rPr>
        <w:t xml:space="preserve"> toimimise </w:t>
      </w:r>
      <w:r w:rsidR="00B936E6" w:rsidRPr="00CA1DEC">
        <w:rPr>
          <w:rFonts w:ascii="Times New Roman" w:eastAsia="Times New Roman" w:hAnsi="Times New Roman" w:cs="Times New Roman"/>
          <w:color w:val="000000" w:themeColor="text1"/>
          <w:sz w:val="24"/>
          <w:szCs w:val="24"/>
        </w:rPr>
        <w:t>nõuetega.</w:t>
      </w:r>
    </w:p>
    <w:bookmarkEnd w:id="29"/>
    <w:p w14:paraId="2474C9D2" w14:textId="77777777" w:rsidR="000C5477" w:rsidRPr="00CA1DEC" w:rsidRDefault="000C5477" w:rsidP="003A50C9">
      <w:pPr>
        <w:spacing w:after="0" w:line="240" w:lineRule="auto"/>
        <w:jc w:val="both"/>
        <w:textAlignment w:val="baseline"/>
        <w:rPr>
          <w:rFonts w:ascii="Times New Roman" w:eastAsia="Times New Roman" w:hAnsi="Times New Roman" w:cs="Times New Roman"/>
          <w:color w:val="000000" w:themeColor="text1"/>
          <w:sz w:val="24"/>
          <w:szCs w:val="24"/>
        </w:rPr>
      </w:pPr>
    </w:p>
    <w:p w14:paraId="00ED58E6" w14:textId="36F3E008" w:rsidR="000C5477" w:rsidRPr="00CA1DEC" w:rsidRDefault="000C5477" w:rsidP="003A50C9">
      <w:pPr>
        <w:spacing w:after="0" w:line="240" w:lineRule="auto"/>
        <w:jc w:val="both"/>
        <w:textAlignment w:val="baseline"/>
        <w:rPr>
          <w:rFonts w:ascii="Times New Roman" w:eastAsia="Times New Roman" w:hAnsi="Times New Roman" w:cs="Times New Roman"/>
          <w:color w:val="000000"/>
          <w:kern w:val="0"/>
          <w:sz w:val="24"/>
          <w:szCs w:val="24"/>
          <w14:ligatures w14:val="none"/>
        </w:rPr>
      </w:pPr>
      <w:bookmarkStart w:id="31" w:name="_Hlk168318842"/>
      <w:r w:rsidRPr="00CA1DEC">
        <w:rPr>
          <w:rFonts w:ascii="Times New Roman" w:eastAsia="Times New Roman" w:hAnsi="Times New Roman" w:cs="Times New Roman"/>
          <w:b/>
          <w:bCs/>
          <w:color w:val="000000" w:themeColor="text1"/>
          <w:sz w:val="24"/>
          <w:szCs w:val="24"/>
        </w:rPr>
        <w:t>Punktiga</w:t>
      </w:r>
      <w:r w:rsidR="007B1195" w:rsidRPr="00CA1DEC">
        <w:rPr>
          <w:rFonts w:ascii="Times New Roman" w:eastAsia="Times New Roman" w:hAnsi="Times New Roman" w:cs="Times New Roman"/>
          <w:b/>
          <w:bCs/>
          <w:color w:val="000000" w:themeColor="text1"/>
          <w:sz w:val="24"/>
          <w:szCs w:val="24"/>
        </w:rPr>
        <w:t> 1</w:t>
      </w:r>
      <w:r w:rsidR="005A1606" w:rsidRPr="00CA1DEC">
        <w:rPr>
          <w:rFonts w:ascii="Times New Roman" w:eastAsia="Times New Roman" w:hAnsi="Times New Roman" w:cs="Times New Roman"/>
          <w:b/>
          <w:bCs/>
          <w:color w:val="000000" w:themeColor="text1"/>
          <w:sz w:val="24"/>
          <w:szCs w:val="24"/>
        </w:rPr>
        <w:t>7</w:t>
      </w:r>
      <w:r w:rsidRPr="00CA1DEC">
        <w:rPr>
          <w:rFonts w:ascii="Times New Roman" w:eastAsia="Times New Roman" w:hAnsi="Times New Roman" w:cs="Times New Roman"/>
          <w:color w:val="000000" w:themeColor="text1"/>
          <w:sz w:val="24"/>
          <w:szCs w:val="24"/>
        </w:rPr>
        <w:t xml:space="preserve"> jäetakse § 28 lõige 4 punktis 4 alles sõna „trassiraie“ ning trassiraie</w:t>
      </w:r>
      <w:r w:rsidR="005C79DB" w:rsidRPr="00CA1DEC">
        <w:rPr>
          <w:rFonts w:ascii="Times New Roman" w:eastAsia="Times New Roman" w:hAnsi="Times New Roman" w:cs="Times New Roman"/>
          <w:color w:val="000000" w:themeColor="text1"/>
          <w:sz w:val="24"/>
          <w:szCs w:val="24"/>
        </w:rPr>
        <w:t>le seatud tingimused</w:t>
      </w:r>
      <w:r w:rsidRPr="00CA1DEC">
        <w:rPr>
          <w:rFonts w:ascii="Times New Roman" w:eastAsia="Times New Roman" w:hAnsi="Times New Roman" w:cs="Times New Roman"/>
          <w:color w:val="000000" w:themeColor="text1"/>
          <w:sz w:val="24"/>
          <w:szCs w:val="24"/>
        </w:rPr>
        <w:t xml:space="preserve"> sätestatakse uues §-s 31¹</w:t>
      </w:r>
      <w:r w:rsidR="000B103D" w:rsidRPr="00CA1DEC">
        <w:rPr>
          <w:rFonts w:ascii="Times New Roman" w:eastAsia="Times New Roman" w:hAnsi="Times New Roman" w:cs="Times New Roman"/>
          <w:color w:val="000000" w:themeColor="text1"/>
          <w:sz w:val="24"/>
          <w:szCs w:val="24"/>
        </w:rPr>
        <w:t xml:space="preserve"> (vt p </w:t>
      </w:r>
      <w:r w:rsidR="00E51489" w:rsidRPr="00CA1DEC">
        <w:rPr>
          <w:rFonts w:ascii="Times New Roman" w:eastAsia="Times New Roman" w:hAnsi="Times New Roman" w:cs="Times New Roman"/>
          <w:color w:val="000000" w:themeColor="text1"/>
          <w:sz w:val="24"/>
          <w:szCs w:val="24"/>
        </w:rPr>
        <w:t>2</w:t>
      </w:r>
      <w:r w:rsidR="005A1606" w:rsidRPr="00CA1DEC">
        <w:rPr>
          <w:rFonts w:ascii="Times New Roman" w:eastAsia="Times New Roman" w:hAnsi="Times New Roman" w:cs="Times New Roman"/>
          <w:color w:val="000000" w:themeColor="text1"/>
          <w:sz w:val="24"/>
          <w:szCs w:val="24"/>
        </w:rPr>
        <w:t>6</w:t>
      </w:r>
      <w:r w:rsidR="000B103D" w:rsidRPr="00CA1DEC">
        <w:rPr>
          <w:rFonts w:ascii="Times New Roman" w:eastAsia="Times New Roman" w:hAnsi="Times New Roman" w:cs="Times New Roman"/>
          <w:color w:val="000000" w:themeColor="text1"/>
          <w:sz w:val="24"/>
          <w:szCs w:val="24"/>
        </w:rPr>
        <w:t>).</w:t>
      </w:r>
    </w:p>
    <w:p w14:paraId="143082A8" w14:textId="77777777" w:rsidR="00B21465" w:rsidRPr="00CA1DEC" w:rsidRDefault="00B21465" w:rsidP="003A50C9">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p>
    <w:p w14:paraId="154D9088" w14:textId="28AF7049" w:rsidR="00B936E6" w:rsidRPr="00CA1DEC" w:rsidRDefault="00B936E6" w:rsidP="003A50C9">
      <w:pPr>
        <w:spacing w:after="0" w:line="240" w:lineRule="auto"/>
        <w:jc w:val="both"/>
        <w:textAlignment w:val="baseline"/>
        <w:rPr>
          <w:rFonts w:ascii="Times New Roman" w:eastAsia="Times New Roman" w:hAnsi="Times New Roman" w:cs="Times New Roman"/>
          <w:sz w:val="24"/>
          <w:szCs w:val="24"/>
        </w:rPr>
      </w:pPr>
      <w:r w:rsidRPr="00CA1DEC">
        <w:rPr>
          <w:rFonts w:ascii="Times New Roman" w:eastAsia="Times New Roman" w:hAnsi="Times New Roman" w:cs="Times New Roman"/>
          <w:b/>
          <w:bCs/>
          <w:color w:val="000000"/>
          <w:kern w:val="0"/>
          <w:sz w:val="24"/>
          <w:szCs w:val="24"/>
          <w:lang w:eastAsia="et-EE"/>
          <w14:ligatures w14:val="none"/>
        </w:rPr>
        <w:t>Punktiga </w:t>
      </w:r>
      <w:r w:rsidRPr="00CA1DEC">
        <w:rPr>
          <w:rFonts w:ascii="Times New Roman" w:eastAsia="Times New Roman" w:hAnsi="Times New Roman" w:cs="Times New Roman"/>
          <w:b/>
          <w:color w:val="000000" w:themeColor="text1"/>
          <w:sz w:val="24"/>
          <w:szCs w:val="24"/>
          <w:lang w:eastAsia="et-EE"/>
        </w:rPr>
        <w:t>1</w:t>
      </w:r>
      <w:r w:rsidR="005A1606" w:rsidRPr="00CA1DEC">
        <w:rPr>
          <w:rFonts w:ascii="Times New Roman" w:eastAsia="Times New Roman" w:hAnsi="Times New Roman" w:cs="Times New Roman"/>
          <w:b/>
          <w:color w:val="000000" w:themeColor="text1"/>
          <w:sz w:val="24"/>
          <w:szCs w:val="24"/>
          <w:lang w:eastAsia="et-EE"/>
        </w:rPr>
        <w:t>8</w:t>
      </w:r>
      <w:r w:rsidRPr="00CA1DEC">
        <w:rPr>
          <w:rFonts w:ascii="Times New Roman" w:eastAsia="Times New Roman" w:hAnsi="Times New Roman" w:cs="Times New Roman"/>
          <w:color w:val="000000"/>
          <w:kern w:val="0"/>
          <w:sz w:val="24"/>
          <w:szCs w:val="24"/>
          <w:lang w:eastAsia="et-EE"/>
          <w14:ligatures w14:val="none"/>
        </w:rPr>
        <w:t xml:space="preserve"> lisatakse</w:t>
      </w:r>
      <w:r w:rsidR="00530FF2" w:rsidRPr="00CA1DEC">
        <w:rPr>
          <w:rFonts w:ascii="Times New Roman" w:eastAsia="Times New Roman" w:hAnsi="Times New Roman" w:cs="Times New Roman"/>
          <w:color w:val="000000"/>
          <w:kern w:val="0"/>
          <w:sz w:val="24"/>
          <w:szCs w:val="24"/>
          <w:lang w:eastAsia="et-EE"/>
          <w14:ligatures w14:val="none"/>
        </w:rPr>
        <w:t xml:space="preserve"> §</w:t>
      </w:r>
      <w:r w:rsidRPr="00CA1DEC">
        <w:rPr>
          <w:rFonts w:ascii="Times New Roman" w:eastAsia="Times New Roman" w:hAnsi="Times New Roman" w:cs="Times New Roman"/>
          <w:color w:val="000000"/>
          <w:kern w:val="0"/>
          <w:sz w:val="24"/>
          <w:szCs w:val="24"/>
          <w:lang w:eastAsia="et-EE"/>
          <w14:ligatures w14:val="none"/>
        </w:rPr>
        <w:t xml:space="preserve"> </w:t>
      </w:r>
      <w:r w:rsidR="00530FF2" w:rsidRPr="00CA1DEC">
        <w:rPr>
          <w:rStyle w:val="normaltextrun"/>
          <w:rFonts w:ascii="Times New Roman" w:hAnsi="Times New Roman" w:cs="Times New Roman"/>
          <w:sz w:val="24"/>
          <w:szCs w:val="24"/>
        </w:rPr>
        <w:t>28 lõike 4 punktis 6</w:t>
      </w:r>
      <w:r w:rsidR="00530FF2" w:rsidRPr="00CA1DEC">
        <w:rPr>
          <w:rStyle w:val="normaltextrun"/>
          <w:rFonts w:ascii="Times New Roman" w:hAnsi="Times New Roman" w:cs="Times New Roman"/>
          <w:rPrChange w:id="32" w:author="Markus Ühtigi" w:date="2024-09-04T11:12:00Z">
            <w:rPr>
              <w:rStyle w:val="normaltextrun"/>
            </w:rPr>
          </w:rPrChange>
        </w:rPr>
        <w:t xml:space="preserve"> </w:t>
      </w:r>
      <w:r w:rsidR="00530FF2" w:rsidRPr="00CA1DEC">
        <w:rPr>
          <w:rStyle w:val="normaltextrun"/>
          <w:rFonts w:ascii="Times New Roman" w:hAnsi="Times New Roman" w:cs="Times New Roman"/>
          <w:sz w:val="24"/>
          <w:szCs w:val="24"/>
        </w:rPr>
        <w:t xml:space="preserve">sätestatud </w:t>
      </w:r>
      <w:r w:rsidRPr="00CA1DEC">
        <w:rPr>
          <w:rFonts w:ascii="Times New Roman" w:eastAsia="Times New Roman" w:hAnsi="Times New Roman" w:cs="Times New Roman"/>
          <w:color w:val="000000" w:themeColor="text1"/>
          <w:sz w:val="24"/>
          <w:szCs w:val="24"/>
          <w:lang w:eastAsia="et-EE"/>
        </w:rPr>
        <w:t>dokumentide loetellu</w:t>
      </w:r>
      <w:r w:rsidRPr="00CA1DEC">
        <w:rPr>
          <w:rFonts w:ascii="Times New Roman" w:eastAsia="Times New Roman" w:hAnsi="Times New Roman" w:cs="Times New Roman"/>
          <w:color w:val="000000"/>
          <w:kern w:val="0"/>
          <w:sz w:val="24"/>
          <w:szCs w:val="24"/>
          <w:lang w:eastAsia="et-EE"/>
          <w14:ligatures w14:val="none"/>
        </w:rPr>
        <w:t xml:space="preserve"> elupaiga tegevuskava</w:t>
      </w:r>
      <w:r w:rsidRPr="00CA1DEC">
        <w:rPr>
          <w:rFonts w:ascii="Times New Roman" w:eastAsia="Times New Roman" w:hAnsi="Times New Roman" w:cs="Times New Roman"/>
          <w:color w:val="000000" w:themeColor="text1"/>
          <w:sz w:val="24"/>
          <w:szCs w:val="24"/>
          <w:lang w:eastAsia="et-EE"/>
        </w:rPr>
        <w:t xml:space="preserve">, mille alusel on lubatud teha kujundusraiet. Dokumentide loetelu laiendatakse, et vältida juba ühes dokumendis määratud elupaiga ulatuse </w:t>
      </w:r>
      <w:r w:rsidRPr="00CA1DEC">
        <w:rPr>
          <w:rFonts w:ascii="Times New Roman" w:eastAsia="Times New Roman" w:hAnsi="Times New Roman" w:cs="Times New Roman"/>
          <w:color w:val="000000" w:themeColor="text1"/>
          <w:sz w:val="24"/>
          <w:szCs w:val="24"/>
        </w:rPr>
        <w:t>ja taastamise ning majandamistingimuste</w:t>
      </w:r>
      <w:r w:rsidRPr="00CA1DEC">
        <w:rPr>
          <w:rFonts w:ascii="Times New Roman" w:eastAsia="Times New Roman" w:hAnsi="Times New Roman" w:cs="Times New Roman"/>
          <w:color w:val="000000" w:themeColor="text1"/>
          <w:sz w:val="24"/>
          <w:szCs w:val="24"/>
          <w:lang w:eastAsia="et-EE"/>
        </w:rPr>
        <w:t xml:space="preserve"> korduvat määramist teises dokumendis. Näiteks</w:t>
      </w:r>
      <w:r w:rsidR="007A39E7" w:rsidRPr="00CA1DEC">
        <w:rPr>
          <w:rFonts w:ascii="Times New Roman" w:eastAsia="Times New Roman" w:hAnsi="Times New Roman" w:cs="Times New Roman"/>
          <w:color w:val="000000" w:themeColor="text1"/>
          <w:sz w:val="24"/>
          <w:szCs w:val="24"/>
          <w:lang w:eastAsia="et-EE"/>
        </w:rPr>
        <w:t>,</w:t>
      </w:r>
      <w:r w:rsidRPr="00CA1DEC">
        <w:rPr>
          <w:rFonts w:ascii="Times New Roman" w:eastAsia="Times New Roman" w:hAnsi="Times New Roman" w:cs="Times New Roman"/>
          <w:color w:val="000000" w:themeColor="text1"/>
          <w:sz w:val="24"/>
          <w:szCs w:val="24"/>
          <w:lang w:eastAsia="et-EE"/>
        </w:rPr>
        <w:t xml:space="preserve"> kui elupaiga tegevuskava kaudu on määratud kaitstaval loodusobjektil elupaiga ulatus ning tingimused, siis edaspidi ei ole vaja sellele alale teha kaitstava ala kaitsekorralduskava. </w:t>
      </w:r>
      <w:r w:rsidR="00B21465" w:rsidRPr="00CA1DEC">
        <w:rPr>
          <w:rFonts w:ascii="Times New Roman" w:eastAsia="Times New Roman" w:hAnsi="Times New Roman" w:cs="Times New Roman"/>
          <w:color w:val="000000" w:themeColor="text1"/>
          <w:sz w:val="24"/>
          <w:szCs w:val="24"/>
          <w:lang w:eastAsia="et-EE"/>
        </w:rPr>
        <w:t>K</w:t>
      </w:r>
      <w:r w:rsidRPr="00CA1DEC">
        <w:rPr>
          <w:rFonts w:ascii="Times New Roman" w:eastAsia="Times New Roman" w:hAnsi="Times New Roman" w:cs="Times New Roman"/>
          <w:color w:val="000000" w:themeColor="text1"/>
          <w:sz w:val="24"/>
          <w:szCs w:val="24"/>
          <w:lang w:eastAsia="et-EE"/>
        </w:rPr>
        <w:t xml:space="preserve">ehtiva sätte alusel on vaja igale hoiualale koostada alapõhine kaitsekorralduskava, kuigi sisuline vajadus võis olla kaetud ka elupaigapõhise tegevuskavaga. </w:t>
      </w:r>
      <w:r w:rsidRPr="00CA1DEC">
        <w:rPr>
          <w:rFonts w:ascii="Times New Roman" w:eastAsia="Times New Roman" w:hAnsi="Times New Roman" w:cs="Times New Roman"/>
          <w:color w:val="000000" w:themeColor="text1"/>
          <w:sz w:val="24"/>
          <w:szCs w:val="24"/>
        </w:rPr>
        <w:t xml:space="preserve">Samuti lisatakse võimalus </w:t>
      </w:r>
      <w:r w:rsidR="00B21465" w:rsidRPr="00CA1DEC">
        <w:rPr>
          <w:rFonts w:ascii="Times New Roman" w:eastAsia="Times New Roman" w:hAnsi="Times New Roman" w:cs="Times New Roman"/>
          <w:color w:val="000000" w:themeColor="text1"/>
          <w:sz w:val="24"/>
          <w:szCs w:val="24"/>
        </w:rPr>
        <w:t xml:space="preserve">eemaldada </w:t>
      </w:r>
      <w:r w:rsidRPr="00CA1DEC">
        <w:rPr>
          <w:rFonts w:ascii="Times New Roman" w:eastAsia="Times New Roman" w:hAnsi="Times New Roman" w:cs="Times New Roman"/>
          <w:color w:val="000000" w:themeColor="text1"/>
          <w:sz w:val="24"/>
          <w:szCs w:val="24"/>
        </w:rPr>
        <w:t xml:space="preserve">kujundusraiega </w:t>
      </w:r>
      <w:r w:rsidRPr="00CA1DEC">
        <w:rPr>
          <w:rFonts w:ascii="Times New Roman" w:eastAsia="Times New Roman" w:hAnsi="Times New Roman" w:cs="Times New Roman"/>
          <w:color w:val="000000" w:themeColor="text1"/>
          <w:sz w:val="24"/>
          <w:szCs w:val="24"/>
        </w:rPr>
        <w:lastRenderedPageBreak/>
        <w:t xml:space="preserve">väljaspool kaitstavaid loodusobjekte </w:t>
      </w:r>
      <w:r w:rsidRPr="00CA1DEC">
        <w:rPr>
          <w:rFonts w:ascii="Times New Roman" w:eastAsia="Times New Roman" w:hAnsi="Times New Roman" w:cs="Times New Roman"/>
          <w:sz w:val="24"/>
          <w:szCs w:val="24"/>
        </w:rPr>
        <w:t>Eesti looduse infosüsteemi kantud poollooduslikelt kooslustelt puittaimed elupaiga tegevuskava</w:t>
      </w:r>
      <w:r w:rsidR="00B21465" w:rsidRPr="00CA1DEC">
        <w:rPr>
          <w:rFonts w:ascii="Times New Roman" w:eastAsia="Times New Roman" w:hAnsi="Times New Roman" w:cs="Times New Roman"/>
          <w:sz w:val="24"/>
          <w:szCs w:val="24"/>
        </w:rPr>
        <w:t xml:space="preserve"> järgi</w:t>
      </w:r>
      <w:r w:rsidRPr="00CA1DEC">
        <w:rPr>
          <w:rFonts w:ascii="Times New Roman" w:eastAsia="Times New Roman" w:hAnsi="Times New Roman" w:cs="Times New Roman"/>
          <w:sz w:val="24"/>
          <w:szCs w:val="24"/>
        </w:rPr>
        <w:t>. Eesmärk on anda maaomanikele võimalus taastada infosüsteemis märgitud poollooduslikke kooslusi ka väljaspool kaitstavaid alasid.</w:t>
      </w:r>
    </w:p>
    <w:p w14:paraId="73A8F169" w14:textId="77777777" w:rsidR="00B21465" w:rsidRPr="00CA1DEC" w:rsidRDefault="00B21465" w:rsidP="003A50C9">
      <w:pPr>
        <w:spacing w:after="0" w:line="240" w:lineRule="auto"/>
        <w:jc w:val="both"/>
        <w:textAlignment w:val="baseline"/>
        <w:rPr>
          <w:rFonts w:ascii="Times New Roman" w:eastAsia="Times New Roman" w:hAnsi="Times New Roman" w:cs="Times New Roman"/>
          <w:color w:val="000000" w:themeColor="text1"/>
          <w:sz w:val="24"/>
          <w:szCs w:val="24"/>
        </w:rPr>
      </w:pPr>
    </w:p>
    <w:p w14:paraId="5BAE5EE3" w14:textId="52A4F22F" w:rsidR="00B936E6" w:rsidRPr="00CA1DEC" w:rsidRDefault="00B936E6" w:rsidP="003A50C9">
      <w:pPr>
        <w:spacing w:after="0" w:line="240" w:lineRule="auto"/>
        <w:jc w:val="both"/>
        <w:textAlignment w:val="baseline"/>
        <w:rPr>
          <w:rFonts w:ascii="Times New Roman" w:eastAsia="Times New Roman" w:hAnsi="Times New Roman" w:cs="Times New Roman"/>
          <w:color w:val="000000" w:themeColor="text1"/>
          <w:sz w:val="24"/>
          <w:szCs w:val="24"/>
        </w:rPr>
      </w:pPr>
      <w:r w:rsidRPr="00CA1DEC">
        <w:rPr>
          <w:rFonts w:ascii="Times New Roman" w:eastAsia="Times New Roman" w:hAnsi="Times New Roman" w:cs="Times New Roman"/>
          <w:color w:val="000000" w:themeColor="text1"/>
          <w:sz w:val="24"/>
          <w:szCs w:val="24"/>
        </w:rPr>
        <w:t>Muudatus on kooskõlas EL</w:t>
      </w:r>
      <w:r w:rsidR="00B21465" w:rsidRPr="00CA1DEC">
        <w:rPr>
          <w:rFonts w:ascii="Times New Roman" w:eastAsia="Times New Roman" w:hAnsi="Times New Roman" w:cs="Times New Roman"/>
          <w:color w:val="000000" w:themeColor="text1"/>
          <w:sz w:val="24"/>
          <w:szCs w:val="24"/>
        </w:rPr>
        <w:t>i</w:t>
      </w:r>
      <w:r w:rsidRPr="00CA1DEC">
        <w:rPr>
          <w:rFonts w:ascii="Times New Roman" w:eastAsia="Times New Roman" w:hAnsi="Times New Roman" w:cs="Times New Roman"/>
          <w:color w:val="000000" w:themeColor="text1"/>
          <w:sz w:val="24"/>
          <w:szCs w:val="24"/>
        </w:rPr>
        <w:t xml:space="preserve"> raadamismäärusega (Euroopa Komisjoni juhend määruse rakendamiseks, eelnõu) ning poollooduslike koosluste taastamine ei kuulu EL</w:t>
      </w:r>
      <w:r w:rsidR="00B21465" w:rsidRPr="00CA1DEC">
        <w:rPr>
          <w:rFonts w:ascii="Times New Roman" w:eastAsia="Times New Roman" w:hAnsi="Times New Roman" w:cs="Times New Roman"/>
          <w:color w:val="000000" w:themeColor="text1"/>
          <w:sz w:val="24"/>
          <w:szCs w:val="24"/>
        </w:rPr>
        <w:t>i</w:t>
      </w:r>
      <w:r w:rsidRPr="00CA1DEC">
        <w:rPr>
          <w:rFonts w:ascii="Times New Roman" w:eastAsia="Times New Roman" w:hAnsi="Times New Roman" w:cs="Times New Roman"/>
          <w:color w:val="000000" w:themeColor="text1"/>
          <w:sz w:val="24"/>
          <w:szCs w:val="24"/>
        </w:rPr>
        <w:t xml:space="preserve"> raadamismääruse järgi raadamise alla. Poollooduslikud kooslused kuuluvad </w:t>
      </w:r>
      <w:r w:rsidR="00B21465" w:rsidRPr="00CA1DEC">
        <w:rPr>
          <w:rFonts w:ascii="Times New Roman" w:eastAsia="Times New Roman" w:hAnsi="Times New Roman" w:cs="Times New Roman"/>
          <w:color w:val="000000" w:themeColor="text1"/>
          <w:sz w:val="24"/>
          <w:szCs w:val="24"/>
        </w:rPr>
        <w:t>l</w:t>
      </w:r>
      <w:r w:rsidRPr="00CA1DEC">
        <w:rPr>
          <w:rFonts w:ascii="Times New Roman" w:eastAsia="Times New Roman" w:hAnsi="Times New Roman" w:cs="Times New Roman"/>
          <w:color w:val="000000" w:themeColor="text1"/>
          <w:sz w:val="24"/>
          <w:szCs w:val="24"/>
        </w:rPr>
        <w:t>oodusdirektiivi I</w:t>
      </w:r>
      <w:r w:rsidR="00D37E40" w:rsidRPr="00CA1DEC">
        <w:rPr>
          <w:rFonts w:ascii="Times New Roman" w:eastAsia="Times New Roman" w:hAnsi="Times New Roman" w:cs="Times New Roman"/>
          <w:color w:val="000000" w:themeColor="text1"/>
          <w:sz w:val="24"/>
          <w:szCs w:val="24"/>
        </w:rPr>
        <w:t> </w:t>
      </w:r>
      <w:r w:rsidRPr="00CA1DEC">
        <w:rPr>
          <w:rFonts w:ascii="Times New Roman" w:eastAsia="Times New Roman" w:hAnsi="Times New Roman" w:cs="Times New Roman"/>
          <w:color w:val="000000" w:themeColor="text1"/>
          <w:sz w:val="24"/>
          <w:szCs w:val="24"/>
        </w:rPr>
        <w:t>lisa elupaikade hulka</w:t>
      </w:r>
      <w:r w:rsidR="00D37E40" w:rsidRPr="00CA1DEC">
        <w:rPr>
          <w:rFonts w:ascii="Times New Roman" w:eastAsia="Times New Roman" w:hAnsi="Times New Roman" w:cs="Times New Roman"/>
          <w:color w:val="000000" w:themeColor="text1"/>
          <w:sz w:val="24"/>
          <w:szCs w:val="24"/>
        </w:rPr>
        <w:t xml:space="preserve"> ning</w:t>
      </w:r>
      <w:r w:rsidRPr="00CA1DEC">
        <w:rPr>
          <w:rFonts w:ascii="Times New Roman" w:eastAsia="Times New Roman" w:hAnsi="Times New Roman" w:cs="Times New Roman"/>
          <w:color w:val="000000" w:themeColor="text1"/>
          <w:sz w:val="24"/>
          <w:szCs w:val="24"/>
        </w:rPr>
        <w:t xml:space="preserve"> </w:t>
      </w:r>
      <w:r w:rsidR="00D37E40" w:rsidRPr="00CA1DEC">
        <w:rPr>
          <w:rFonts w:ascii="Times New Roman" w:eastAsia="Times New Roman" w:hAnsi="Times New Roman" w:cs="Times New Roman"/>
          <w:color w:val="000000" w:themeColor="text1"/>
          <w:sz w:val="24"/>
          <w:szCs w:val="24"/>
        </w:rPr>
        <w:t>nende</w:t>
      </w:r>
      <w:r w:rsidRPr="00CA1DEC">
        <w:rPr>
          <w:rFonts w:ascii="Times New Roman" w:eastAsia="Times New Roman" w:hAnsi="Times New Roman" w:cs="Times New Roman"/>
          <w:color w:val="000000" w:themeColor="text1"/>
          <w:sz w:val="24"/>
          <w:szCs w:val="24"/>
        </w:rPr>
        <w:t xml:space="preserve"> taastamise ja kaitse kohustus tuleneb rahvusvahelistest looduse ja bioloogilise mitmekesisuse kaitset ja taastamist käsitlevatest konventsioonidest.</w:t>
      </w:r>
    </w:p>
    <w:p w14:paraId="1B18B51E" w14:textId="77777777" w:rsidR="00B21465" w:rsidRPr="00CA1DEC" w:rsidRDefault="00B21465" w:rsidP="003A50C9">
      <w:pPr>
        <w:spacing w:after="0" w:line="240" w:lineRule="auto"/>
        <w:jc w:val="both"/>
        <w:textAlignment w:val="baseline"/>
        <w:rPr>
          <w:rFonts w:ascii="Times New Roman" w:eastAsia="Times New Roman" w:hAnsi="Times New Roman" w:cs="Times New Roman"/>
          <w:b/>
          <w:bCs/>
          <w:color w:val="000000" w:themeColor="text1"/>
          <w:sz w:val="24"/>
          <w:szCs w:val="24"/>
          <w:lang w:eastAsia="et-EE"/>
        </w:rPr>
      </w:pPr>
    </w:p>
    <w:p w14:paraId="4B7B0E1E" w14:textId="678571D0" w:rsidR="00B936E6" w:rsidRPr="00CA1DEC" w:rsidRDefault="00B936E6" w:rsidP="003A50C9">
      <w:pPr>
        <w:spacing w:after="0" w:line="240" w:lineRule="auto"/>
        <w:jc w:val="both"/>
        <w:textAlignment w:val="baseline"/>
        <w:rPr>
          <w:rFonts w:ascii="Times New Roman" w:eastAsia="Times New Roman" w:hAnsi="Times New Roman" w:cs="Times New Roman"/>
          <w:color w:val="000000" w:themeColor="text1"/>
          <w:sz w:val="24"/>
          <w:szCs w:val="24"/>
          <w:lang w:eastAsia="et-EE"/>
        </w:rPr>
      </w:pPr>
      <w:r w:rsidRPr="00CA1DEC">
        <w:rPr>
          <w:rFonts w:ascii="Times New Roman" w:eastAsia="Times New Roman" w:hAnsi="Times New Roman" w:cs="Times New Roman"/>
          <w:b/>
          <w:bCs/>
          <w:color w:val="000000" w:themeColor="text1"/>
          <w:sz w:val="24"/>
          <w:szCs w:val="24"/>
          <w:lang w:eastAsia="et-EE"/>
        </w:rPr>
        <w:t>Punktiga 1</w:t>
      </w:r>
      <w:r w:rsidR="005A1606" w:rsidRPr="00CA1DEC">
        <w:rPr>
          <w:rFonts w:ascii="Times New Roman" w:eastAsia="Times New Roman" w:hAnsi="Times New Roman" w:cs="Times New Roman"/>
          <w:b/>
          <w:bCs/>
          <w:color w:val="000000" w:themeColor="text1"/>
          <w:sz w:val="24"/>
          <w:szCs w:val="24"/>
          <w:lang w:eastAsia="et-EE"/>
        </w:rPr>
        <w:t>9</w:t>
      </w:r>
      <w:r w:rsidRPr="00CA1DEC">
        <w:rPr>
          <w:rFonts w:ascii="Times New Roman" w:eastAsia="Times New Roman" w:hAnsi="Times New Roman" w:cs="Times New Roman"/>
          <w:color w:val="000000" w:themeColor="text1"/>
          <w:sz w:val="24"/>
          <w:szCs w:val="24"/>
          <w:lang w:eastAsia="et-EE"/>
        </w:rPr>
        <w:t xml:space="preserve"> reguleeritakse </w:t>
      </w:r>
      <w:r w:rsidR="00530FF2" w:rsidRPr="00CA1DEC">
        <w:rPr>
          <w:rFonts w:ascii="Times New Roman" w:eastAsia="Times New Roman" w:hAnsi="Times New Roman" w:cs="Times New Roman"/>
          <w:color w:val="000000"/>
          <w:kern w:val="0"/>
          <w:sz w:val="24"/>
          <w:szCs w:val="24"/>
          <w:lang w:eastAsia="et-EE"/>
          <w14:ligatures w14:val="none"/>
        </w:rPr>
        <w:t xml:space="preserve">§ </w:t>
      </w:r>
      <w:r w:rsidR="00530FF2" w:rsidRPr="00CA1DEC">
        <w:rPr>
          <w:rStyle w:val="normaltextrun"/>
          <w:rFonts w:ascii="Times New Roman" w:hAnsi="Times New Roman" w:cs="Times New Roman"/>
          <w:sz w:val="24"/>
          <w:szCs w:val="24"/>
        </w:rPr>
        <w:t>28 lõikes 8</w:t>
      </w:r>
      <w:r w:rsidR="00530FF2" w:rsidRPr="00CA1DEC">
        <w:rPr>
          <w:rStyle w:val="normaltextrun"/>
          <w:rFonts w:ascii="Times New Roman" w:hAnsi="Times New Roman" w:cs="Times New Roman"/>
          <w:rPrChange w:id="33" w:author="Markus Ühtigi" w:date="2024-09-04T11:12:00Z">
            <w:rPr>
              <w:rStyle w:val="normaltextrun"/>
            </w:rPr>
          </w:rPrChange>
        </w:rPr>
        <w:t xml:space="preserve"> </w:t>
      </w:r>
      <w:r w:rsidRPr="00CA1DEC">
        <w:rPr>
          <w:rFonts w:ascii="Times New Roman" w:eastAsia="Times New Roman" w:hAnsi="Times New Roman" w:cs="Times New Roman"/>
          <w:color w:val="000000" w:themeColor="text1"/>
          <w:sz w:val="24"/>
          <w:szCs w:val="24"/>
          <w:lang w:eastAsia="et-EE"/>
        </w:rPr>
        <w:t xml:space="preserve">valikraiete tingimusi. </w:t>
      </w:r>
      <w:commentRangeStart w:id="34"/>
      <w:r w:rsidRPr="00CA1DEC">
        <w:rPr>
          <w:rFonts w:ascii="Times New Roman" w:eastAsia="Times New Roman" w:hAnsi="Times New Roman" w:cs="Times New Roman"/>
          <w:color w:val="000000" w:themeColor="text1"/>
          <w:sz w:val="24"/>
          <w:szCs w:val="24"/>
          <w:lang w:eastAsia="et-EE"/>
        </w:rPr>
        <w:t>Oluline muudatus on see, et valikraiet saa</w:t>
      </w:r>
      <w:r w:rsidR="00784A3F" w:rsidRPr="00CA1DEC">
        <w:rPr>
          <w:rFonts w:ascii="Times New Roman" w:eastAsia="Times New Roman" w:hAnsi="Times New Roman" w:cs="Times New Roman"/>
          <w:color w:val="000000" w:themeColor="text1"/>
          <w:sz w:val="24"/>
          <w:szCs w:val="24"/>
          <w:lang w:eastAsia="et-EE"/>
        </w:rPr>
        <w:t>b</w:t>
      </w:r>
      <w:r w:rsidRPr="00CA1DEC">
        <w:rPr>
          <w:rFonts w:ascii="Times New Roman" w:eastAsia="Times New Roman" w:hAnsi="Times New Roman" w:cs="Times New Roman"/>
          <w:color w:val="000000" w:themeColor="text1"/>
          <w:sz w:val="24"/>
          <w:szCs w:val="24"/>
          <w:lang w:eastAsia="et-EE"/>
        </w:rPr>
        <w:t xml:space="preserve"> edaspidi teha metsas, mis o</w:t>
      </w:r>
      <w:r w:rsidR="00784A3F" w:rsidRPr="00CA1DEC">
        <w:rPr>
          <w:rFonts w:ascii="Times New Roman" w:eastAsia="Times New Roman" w:hAnsi="Times New Roman" w:cs="Times New Roman"/>
          <w:color w:val="000000" w:themeColor="text1"/>
          <w:sz w:val="24"/>
          <w:szCs w:val="24"/>
          <w:lang w:eastAsia="et-EE"/>
        </w:rPr>
        <w:t>n</w:t>
      </w:r>
      <w:r w:rsidRPr="00CA1DEC">
        <w:rPr>
          <w:rFonts w:ascii="Times New Roman" w:eastAsia="Times New Roman" w:hAnsi="Times New Roman" w:cs="Times New Roman"/>
          <w:color w:val="000000" w:themeColor="text1"/>
          <w:sz w:val="24"/>
          <w:szCs w:val="24"/>
          <w:lang w:eastAsia="et-EE"/>
        </w:rPr>
        <w:t xml:space="preserve"> määratud metsaregistris püsimetsaks. </w:t>
      </w:r>
      <w:commentRangeEnd w:id="34"/>
      <w:r w:rsidR="00BE5D15">
        <w:rPr>
          <w:rStyle w:val="Kommentaariviide"/>
        </w:rPr>
        <w:commentReference w:id="34"/>
      </w:r>
      <w:r w:rsidR="00D5139F" w:rsidRPr="00CA1DEC">
        <w:rPr>
          <w:rFonts w:ascii="Times New Roman" w:eastAsia="Times New Roman" w:hAnsi="Times New Roman" w:cs="Times New Roman"/>
          <w:color w:val="000000" w:themeColor="text1"/>
          <w:sz w:val="24"/>
          <w:szCs w:val="24"/>
          <w:lang w:eastAsia="et-EE"/>
        </w:rPr>
        <w:t xml:space="preserve">Küpses puistus, mis ei ole registreeritud püsimetsana, saab </w:t>
      </w:r>
      <w:r w:rsidR="00287901" w:rsidRPr="00CA1DEC">
        <w:rPr>
          <w:rFonts w:ascii="Times New Roman" w:eastAsia="Times New Roman" w:hAnsi="Times New Roman" w:cs="Times New Roman"/>
          <w:color w:val="000000" w:themeColor="text1"/>
          <w:sz w:val="24"/>
          <w:szCs w:val="24"/>
          <w:lang w:eastAsia="et-EE"/>
        </w:rPr>
        <w:t>teha</w:t>
      </w:r>
      <w:r w:rsidR="001C34F5" w:rsidRPr="00CA1DEC">
        <w:rPr>
          <w:rFonts w:ascii="Times New Roman" w:eastAsia="Times New Roman" w:hAnsi="Times New Roman" w:cs="Times New Roman"/>
          <w:color w:val="000000" w:themeColor="text1"/>
          <w:sz w:val="24"/>
          <w:szCs w:val="24"/>
          <w:lang w:eastAsia="et-EE"/>
        </w:rPr>
        <w:t xml:space="preserve"> lage</w:t>
      </w:r>
      <w:r w:rsidR="001F1AD6" w:rsidRPr="00CA1DEC">
        <w:rPr>
          <w:rFonts w:ascii="Times New Roman" w:eastAsia="Times New Roman" w:hAnsi="Times New Roman" w:cs="Times New Roman"/>
          <w:color w:val="000000" w:themeColor="text1"/>
          <w:sz w:val="24"/>
          <w:szCs w:val="24"/>
          <w:lang w:eastAsia="et-EE"/>
        </w:rPr>
        <w:t>- või turberaie</w:t>
      </w:r>
      <w:r w:rsidR="00287901" w:rsidRPr="00CA1DEC">
        <w:rPr>
          <w:rFonts w:ascii="Times New Roman" w:eastAsia="Times New Roman" w:hAnsi="Times New Roman" w:cs="Times New Roman"/>
          <w:color w:val="000000" w:themeColor="text1"/>
          <w:sz w:val="24"/>
          <w:szCs w:val="24"/>
          <w:lang w:eastAsia="et-EE"/>
        </w:rPr>
        <w:t>t</w:t>
      </w:r>
      <w:r w:rsidR="001C34F5" w:rsidRPr="00CA1DEC">
        <w:rPr>
          <w:rFonts w:ascii="Times New Roman" w:eastAsia="Times New Roman" w:hAnsi="Times New Roman" w:cs="Times New Roman"/>
          <w:color w:val="000000" w:themeColor="text1"/>
          <w:sz w:val="24"/>
          <w:szCs w:val="24"/>
          <w:lang w:eastAsia="et-EE"/>
        </w:rPr>
        <w:t xml:space="preserve">. </w:t>
      </w:r>
      <w:r w:rsidR="00B21465" w:rsidRPr="00CA1DEC">
        <w:rPr>
          <w:rFonts w:ascii="Times New Roman" w:eastAsia="Times New Roman" w:hAnsi="Times New Roman" w:cs="Times New Roman"/>
          <w:sz w:val="24"/>
          <w:szCs w:val="24"/>
          <w:lang w:eastAsia="et-EE"/>
        </w:rPr>
        <w:t>K</w:t>
      </w:r>
      <w:r w:rsidRPr="00CA1DEC">
        <w:rPr>
          <w:rFonts w:ascii="Times New Roman" w:eastAsia="Times New Roman" w:hAnsi="Times New Roman" w:cs="Times New Roman"/>
          <w:sz w:val="24"/>
          <w:szCs w:val="24"/>
          <w:lang w:eastAsia="et-EE"/>
        </w:rPr>
        <w:t>ui raiutakse üksikpuude või puude</w:t>
      </w:r>
      <w:r w:rsidR="00D37E40" w:rsidRPr="00CA1DEC">
        <w:rPr>
          <w:rFonts w:ascii="Times New Roman" w:eastAsia="Times New Roman" w:hAnsi="Times New Roman" w:cs="Times New Roman"/>
          <w:sz w:val="24"/>
          <w:szCs w:val="24"/>
          <w:lang w:eastAsia="et-EE"/>
        </w:rPr>
        <w:t>rühmadena</w:t>
      </w:r>
      <w:r w:rsidRPr="00CA1DEC">
        <w:rPr>
          <w:rFonts w:ascii="Times New Roman" w:eastAsia="Times New Roman" w:hAnsi="Times New Roman" w:cs="Times New Roman"/>
          <w:sz w:val="24"/>
          <w:szCs w:val="24"/>
          <w:lang w:eastAsia="et-EE"/>
        </w:rPr>
        <w:t xml:space="preserve">, kehtib metsa majandamise eeskirjas </w:t>
      </w:r>
      <w:r w:rsidR="00B21465" w:rsidRPr="00CA1DEC">
        <w:rPr>
          <w:rFonts w:ascii="Times New Roman" w:eastAsia="Times New Roman" w:hAnsi="Times New Roman" w:cs="Times New Roman"/>
          <w:sz w:val="24"/>
          <w:szCs w:val="24"/>
          <w:lang w:eastAsia="et-EE"/>
        </w:rPr>
        <w:t xml:space="preserve">märgitud </w:t>
      </w:r>
      <w:r w:rsidRPr="00CA1DEC">
        <w:rPr>
          <w:rFonts w:ascii="Times New Roman" w:eastAsia="Times New Roman" w:hAnsi="Times New Roman" w:cs="Times New Roman"/>
          <w:sz w:val="24"/>
          <w:szCs w:val="24"/>
          <w:lang w:eastAsia="et-EE"/>
        </w:rPr>
        <w:t xml:space="preserve">rinnaspindala alammäär ja sisse </w:t>
      </w:r>
      <w:r w:rsidR="007B1195" w:rsidRPr="00CA1DEC">
        <w:rPr>
          <w:rFonts w:ascii="Times New Roman" w:eastAsia="Times New Roman" w:hAnsi="Times New Roman" w:cs="Times New Roman"/>
          <w:sz w:val="24"/>
          <w:szCs w:val="24"/>
          <w:lang w:eastAsia="et-EE"/>
        </w:rPr>
        <w:t xml:space="preserve">ei </w:t>
      </w:r>
      <w:r w:rsidRPr="00CA1DEC">
        <w:rPr>
          <w:rFonts w:ascii="Times New Roman" w:eastAsia="Times New Roman" w:hAnsi="Times New Roman" w:cs="Times New Roman"/>
          <w:sz w:val="24"/>
          <w:szCs w:val="24"/>
          <w:lang w:eastAsia="et-EE"/>
        </w:rPr>
        <w:t>arvestata h</w:t>
      </w:r>
      <w:r w:rsidRPr="00CA1DEC">
        <w:rPr>
          <w:rFonts w:ascii="Times New Roman" w:eastAsia="Times New Roman" w:hAnsi="Times New Roman" w:cs="Times New Roman"/>
          <w:color w:val="000000" w:themeColor="text1"/>
          <w:sz w:val="24"/>
          <w:szCs w:val="24"/>
          <w:lang w:eastAsia="et-EE"/>
        </w:rPr>
        <w:t>äilu</w:t>
      </w:r>
      <w:r w:rsidR="007B1195" w:rsidRPr="00CA1DEC">
        <w:rPr>
          <w:rFonts w:ascii="Times New Roman" w:eastAsia="Times New Roman" w:hAnsi="Times New Roman" w:cs="Times New Roman"/>
          <w:color w:val="000000" w:themeColor="text1"/>
          <w:sz w:val="24"/>
          <w:szCs w:val="24"/>
          <w:lang w:eastAsia="et-EE"/>
        </w:rPr>
        <w:t>si</w:t>
      </w:r>
      <w:r w:rsidRPr="00CA1DEC">
        <w:rPr>
          <w:rFonts w:ascii="Times New Roman" w:eastAsia="Times New Roman" w:hAnsi="Times New Roman" w:cs="Times New Roman"/>
          <w:color w:val="000000" w:themeColor="text1"/>
          <w:sz w:val="24"/>
          <w:szCs w:val="24"/>
          <w:lang w:eastAsia="et-EE"/>
        </w:rPr>
        <w:t>d puistu rinnaspindala mõõtmisel</w:t>
      </w:r>
      <w:bookmarkEnd w:id="31"/>
      <w:r w:rsidRPr="00CA1DEC">
        <w:rPr>
          <w:rFonts w:ascii="Times New Roman" w:eastAsia="Times New Roman" w:hAnsi="Times New Roman" w:cs="Times New Roman"/>
          <w:color w:val="000000" w:themeColor="text1"/>
          <w:sz w:val="24"/>
          <w:szCs w:val="24"/>
          <w:lang w:eastAsia="et-EE"/>
        </w:rPr>
        <w:t>.</w:t>
      </w:r>
    </w:p>
    <w:p w14:paraId="76F90310" w14:textId="77777777" w:rsidR="00B21465" w:rsidRPr="00CA1DEC" w:rsidRDefault="00B21465" w:rsidP="003A50C9">
      <w:pPr>
        <w:spacing w:after="0" w:line="240" w:lineRule="auto"/>
        <w:jc w:val="both"/>
        <w:textAlignment w:val="baseline"/>
        <w:rPr>
          <w:rFonts w:ascii="Times New Roman" w:eastAsia="Times New Roman" w:hAnsi="Times New Roman" w:cs="Times New Roman"/>
          <w:b/>
          <w:bCs/>
          <w:color w:val="000000" w:themeColor="text1"/>
          <w:sz w:val="24"/>
          <w:szCs w:val="24"/>
          <w:lang w:eastAsia="et-EE"/>
        </w:rPr>
      </w:pPr>
      <w:bookmarkStart w:id="35" w:name="_Hlk168318887"/>
    </w:p>
    <w:p w14:paraId="4AD98511" w14:textId="7FBA92FE" w:rsidR="00B936E6" w:rsidRPr="00CA1DEC" w:rsidRDefault="00B936E6" w:rsidP="003A50C9">
      <w:pPr>
        <w:spacing w:after="0" w:line="240" w:lineRule="auto"/>
        <w:jc w:val="both"/>
        <w:textAlignment w:val="baseline"/>
        <w:rPr>
          <w:rFonts w:ascii="Times New Roman" w:eastAsia="Times New Roman" w:hAnsi="Times New Roman" w:cs="Times New Roman"/>
          <w:color w:val="000000" w:themeColor="text1"/>
          <w:sz w:val="24"/>
          <w:szCs w:val="24"/>
          <w:lang w:eastAsia="et-EE"/>
        </w:rPr>
      </w:pPr>
      <w:r w:rsidRPr="00CA1DEC">
        <w:rPr>
          <w:rFonts w:ascii="Times New Roman" w:eastAsia="Times New Roman" w:hAnsi="Times New Roman" w:cs="Times New Roman"/>
          <w:b/>
          <w:bCs/>
          <w:color w:val="000000" w:themeColor="text1"/>
          <w:sz w:val="24"/>
          <w:szCs w:val="24"/>
          <w:lang w:eastAsia="et-EE"/>
        </w:rPr>
        <w:t>Punktiga </w:t>
      </w:r>
      <w:r w:rsidR="005A1606" w:rsidRPr="00CA1DEC">
        <w:rPr>
          <w:rFonts w:ascii="Times New Roman" w:eastAsia="Times New Roman" w:hAnsi="Times New Roman" w:cs="Times New Roman"/>
          <w:b/>
          <w:bCs/>
          <w:color w:val="000000" w:themeColor="text1"/>
          <w:sz w:val="24"/>
          <w:szCs w:val="24"/>
          <w:lang w:eastAsia="et-EE"/>
        </w:rPr>
        <w:t>20</w:t>
      </w:r>
      <w:r w:rsidRPr="00CA1DEC">
        <w:rPr>
          <w:rFonts w:ascii="Times New Roman" w:eastAsia="Times New Roman" w:hAnsi="Times New Roman" w:cs="Times New Roman"/>
          <w:color w:val="000000" w:themeColor="text1"/>
          <w:sz w:val="24"/>
          <w:szCs w:val="24"/>
          <w:lang w:eastAsia="et-EE"/>
        </w:rPr>
        <w:t xml:space="preserve"> tunnistatakse kehtetuks</w:t>
      </w:r>
      <w:r w:rsidR="00530FF2" w:rsidRPr="00CA1DEC">
        <w:rPr>
          <w:rFonts w:ascii="Times New Roman" w:eastAsia="Times New Roman" w:hAnsi="Times New Roman" w:cs="Times New Roman"/>
          <w:color w:val="000000" w:themeColor="text1"/>
          <w:sz w:val="24"/>
          <w:szCs w:val="24"/>
          <w:lang w:eastAsia="et-EE"/>
        </w:rPr>
        <w:t xml:space="preserve"> </w:t>
      </w:r>
      <w:r w:rsidR="00530FF2" w:rsidRPr="00CA1DEC">
        <w:rPr>
          <w:rFonts w:ascii="Times New Roman" w:eastAsia="Times New Roman" w:hAnsi="Times New Roman" w:cs="Times New Roman"/>
          <w:color w:val="000000"/>
          <w:kern w:val="0"/>
          <w:sz w:val="24"/>
          <w:szCs w:val="24"/>
          <w:lang w:eastAsia="et-EE"/>
          <w14:ligatures w14:val="none"/>
        </w:rPr>
        <w:t>§</w:t>
      </w:r>
      <w:r w:rsidRPr="00CA1DEC">
        <w:rPr>
          <w:rFonts w:ascii="Times New Roman" w:eastAsia="Times New Roman" w:hAnsi="Times New Roman" w:cs="Times New Roman"/>
          <w:color w:val="000000" w:themeColor="text1"/>
          <w:sz w:val="24"/>
          <w:szCs w:val="24"/>
          <w:lang w:eastAsia="et-EE"/>
        </w:rPr>
        <w:t xml:space="preserve"> </w:t>
      </w:r>
      <w:r w:rsidR="00530FF2" w:rsidRPr="00CA1DEC">
        <w:rPr>
          <w:rStyle w:val="normaltextrun"/>
          <w:rFonts w:ascii="Times New Roman" w:hAnsi="Times New Roman" w:cs="Times New Roman"/>
          <w:sz w:val="24"/>
          <w:szCs w:val="24"/>
        </w:rPr>
        <w:t>28 lõige 8²</w:t>
      </w:r>
      <w:r w:rsidRPr="00CA1DEC">
        <w:rPr>
          <w:rFonts w:ascii="Times New Roman" w:eastAsia="Times New Roman" w:hAnsi="Times New Roman" w:cs="Times New Roman"/>
          <w:color w:val="000000" w:themeColor="text1"/>
          <w:sz w:val="24"/>
          <w:szCs w:val="24"/>
          <w:lang w:eastAsia="et-EE"/>
        </w:rPr>
        <w:t>, mille</w:t>
      </w:r>
      <w:r w:rsidR="00B21465" w:rsidRPr="00CA1DEC">
        <w:rPr>
          <w:rFonts w:ascii="Times New Roman" w:eastAsia="Times New Roman" w:hAnsi="Times New Roman" w:cs="Times New Roman"/>
          <w:color w:val="000000" w:themeColor="text1"/>
          <w:sz w:val="24"/>
          <w:szCs w:val="24"/>
          <w:lang w:eastAsia="et-EE"/>
        </w:rPr>
        <w:t>s</w:t>
      </w:r>
      <w:r w:rsidRPr="00CA1DEC">
        <w:rPr>
          <w:rFonts w:ascii="Times New Roman" w:eastAsia="Times New Roman" w:hAnsi="Times New Roman" w:cs="Times New Roman"/>
          <w:color w:val="000000" w:themeColor="text1"/>
          <w:sz w:val="24"/>
          <w:szCs w:val="24"/>
          <w:lang w:eastAsia="et-EE"/>
        </w:rPr>
        <w:t xml:space="preserve"> kirjeldat</w:t>
      </w:r>
      <w:r w:rsidR="00530FF2" w:rsidRPr="00CA1DEC">
        <w:rPr>
          <w:rFonts w:ascii="Times New Roman" w:eastAsia="Times New Roman" w:hAnsi="Times New Roman" w:cs="Times New Roman"/>
          <w:color w:val="000000" w:themeColor="text1"/>
          <w:sz w:val="24"/>
          <w:szCs w:val="24"/>
          <w:lang w:eastAsia="et-EE"/>
        </w:rPr>
        <w:t>akse</w:t>
      </w:r>
      <w:r w:rsidRPr="00CA1DEC">
        <w:rPr>
          <w:rFonts w:ascii="Times New Roman" w:eastAsia="Times New Roman" w:hAnsi="Times New Roman" w:cs="Times New Roman"/>
          <w:color w:val="000000" w:themeColor="text1"/>
          <w:sz w:val="24"/>
          <w:szCs w:val="24"/>
          <w:lang w:eastAsia="et-EE"/>
        </w:rPr>
        <w:t xml:space="preserve">, mida tähendab püsimetsana majandamine. </w:t>
      </w:r>
      <w:r w:rsidR="00A20E41" w:rsidRPr="00CA1DEC">
        <w:rPr>
          <w:rFonts w:ascii="Times New Roman" w:eastAsia="Times New Roman" w:hAnsi="Times New Roman" w:cs="Times New Roman"/>
          <w:color w:val="000000" w:themeColor="text1"/>
          <w:sz w:val="24"/>
          <w:szCs w:val="24"/>
          <w:lang w:eastAsia="et-EE"/>
        </w:rPr>
        <w:t>Kuna püsimetsandust käsitlevad sätted on tõstetud eraldi paragrahvi alla, siis</w:t>
      </w:r>
      <w:r w:rsidRPr="00CA1DEC">
        <w:rPr>
          <w:rFonts w:ascii="Times New Roman" w:eastAsia="Times New Roman" w:hAnsi="Times New Roman" w:cs="Times New Roman"/>
          <w:color w:val="000000" w:themeColor="text1"/>
          <w:sz w:val="24"/>
          <w:szCs w:val="24"/>
          <w:lang w:eastAsia="et-EE"/>
        </w:rPr>
        <w:t xml:space="preserve"> on </w:t>
      </w:r>
      <w:r w:rsidR="00A20E41" w:rsidRPr="00CA1DEC">
        <w:rPr>
          <w:rFonts w:ascii="Times New Roman" w:eastAsia="Times New Roman" w:hAnsi="Times New Roman" w:cs="Times New Roman"/>
          <w:color w:val="000000" w:themeColor="text1"/>
          <w:sz w:val="24"/>
          <w:szCs w:val="24"/>
          <w:lang w:eastAsia="et-EE"/>
        </w:rPr>
        <w:t>ka püsimetsanduse definitsioon</w:t>
      </w:r>
      <w:r w:rsidR="00530FF2" w:rsidRPr="00CA1DEC">
        <w:rPr>
          <w:rFonts w:ascii="Times New Roman" w:eastAsia="Times New Roman" w:hAnsi="Times New Roman" w:cs="Times New Roman"/>
          <w:color w:val="000000" w:themeColor="text1"/>
          <w:sz w:val="24"/>
          <w:szCs w:val="24"/>
          <w:lang w:eastAsia="et-EE"/>
        </w:rPr>
        <w:t xml:space="preserve"> </w:t>
      </w:r>
      <w:r w:rsidR="00530FF2" w:rsidRPr="00CA1DEC">
        <w:rPr>
          <w:rFonts w:ascii="Times New Roman" w:eastAsia="Times New Roman" w:hAnsi="Times New Roman" w:cs="Times New Roman"/>
          <w:color w:val="000000"/>
          <w:kern w:val="0"/>
          <w:sz w:val="24"/>
          <w:szCs w:val="24"/>
          <w:lang w:eastAsia="et-EE"/>
          <w14:ligatures w14:val="none"/>
        </w:rPr>
        <w:t>§-s 23</w:t>
      </w:r>
      <w:r w:rsidR="00096BA7" w:rsidRPr="00CA1DEC">
        <w:rPr>
          <w:rFonts w:ascii="Times New Roman" w:eastAsia="Times New Roman" w:hAnsi="Times New Roman" w:cs="Times New Roman"/>
          <w:color w:val="000000"/>
          <w:kern w:val="0"/>
          <w:sz w:val="24"/>
          <w:szCs w:val="24"/>
          <w:lang w:eastAsia="et-EE"/>
          <w14:ligatures w14:val="none"/>
        </w:rPr>
        <w:t>²</w:t>
      </w:r>
      <w:r w:rsidRPr="00CA1DEC">
        <w:rPr>
          <w:rFonts w:ascii="Times New Roman" w:eastAsia="Times New Roman" w:hAnsi="Times New Roman" w:cs="Times New Roman"/>
          <w:color w:val="000000" w:themeColor="text1"/>
          <w:sz w:val="24"/>
          <w:szCs w:val="24"/>
          <w:lang w:eastAsia="et-EE"/>
        </w:rPr>
        <w:t xml:space="preserve"> </w:t>
      </w:r>
      <w:r w:rsidR="00DC793A" w:rsidRPr="00CA1DEC">
        <w:rPr>
          <w:rFonts w:ascii="Times New Roman" w:eastAsia="Times New Roman" w:hAnsi="Times New Roman" w:cs="Times New Roman"/>
          <w:color w:val="000000" w:themeColor="text1"/>
          <w:sz w:val="24"/>
          <w:szCs w:val="24"/>
          <w:lang w:eastAsia="et-EE"/>
        </w:rPr>
        <w:t>(</w:t>
      </w:r>
      <w:r w:rsidRPr="00CA1DEC">
        <w:rPr>
          <w:rFonts w:ascii="Times New Roman" w:eastAsia="Times New Roman" w:hAnsi="Times New Roman" w:cs="Times New Roman"/>
          <w:color w:val="000000" w:themeColor="text1"/>
          <w:sz w:val="24"/>
          <w:szCs w:val="24"/>
          <w:lang w:eastAsia="et-EE"/>
        </w:rPr>
        <w:t>käsitl</w:t>
      </w:r>
      <w:r w:rsidR="00B21465" w:rsidRPr="00CA1DEC">
        <w:rPr>
          <w:rFonts w:ascii="Times New Roman" w:eastAsia="Times New Roman" w:hAnsi="Times New Roman" w:cs="Times New Roman"/>
          <w:color w:val="000000" w:themeColor="text1"/>
          <w:sz w:val="24"/>
          <w:szCs w:val="24"/>
          <w:lang w:eastAsia="et-EE"/>
        </w:rPr>
        <w:t>etakse</w:t>
      </w:r>
      <w:r w:rsidRPr="00CA1DEC">
        <w:rPr>
          <w:rFonts w:ascii="Times New Roman" w:eastAsia="Times New Roman" w:hAnsi="Times New Roman" w:cs="Times New Roman"/>
          <w:color w:val="000000" w:themeColor="text1"/>
          <w:sz w:val="24"/>
          <w:szCs w:val="24"/>
          <w:lang w:eastAsia="et-EE"/>
        </w:rPr>
        <w:t xml:space="preserve"> punktis</w:t>
      </w:r>
      <w:r w:rsidR="00D37E40" w:rsidRPr="00CA1DEC">
        <w:rPr>
          <w:rFonts w:ascii="Times New Roman" w:eastAsia="Times New Roman" w:hAnsi="Times New Roman" w:cs="Times New Roman"/>
          <w:color w:val="000000" w:themeColor="text1"/>
          <w:sz w:val="24"/>
          <w:szCs w:val="24"/>
          <w:lang w:eastAsia="et-EE"/>
        </w:rPr>
        <w:t> </w:t>
      </w:r>
      <w:r w:rsidR="00E51489" w:rsidRPr="00CA1DEC">
        <w:rPr>
          <w:rFonts w:ascii="Times New Roman" w:eastAsia="Times New Roman" w:hAnsi="Times New Roman" w:cs="Times New Roman"/>
          <w:color w:val="000000" w:themeColor="text1"/>
          <w:sz w:val="24"/>
          <w:szCs w:val="24"/>
          <w:lang w:eastAsia="et-EE"/>
        </w:rPr>
        <w:t>1</w:t>
      </w:r>
      <w:r w:rsidR="00885C0F" w:rsidRPr="00CA1DEC">
        <w:rPr>
          <w:rFonts w:ascii="Times New Roman" w:eastAsia="Times New Roman" w:hAnsi="Times New Roman" w:cs="Times New Roman"/>
          <w:color w:val="000000" w:themeColor="text1"/>
          <w:sz w:val="24"/>
          <w:szCs w:val="24"/>
          <w:lang w:eastAsia="et-EE"/>
        </w:rPr>
        <w:t>5</w:t>
      </w:r>
      <w:r w:rsidR="00DC793A" w:rsidRPr="00CA1DEC">
        <w:rPr>
          <w:rFonts w:ascii="Times New Roman" w:eastAsia="Times New Roman" w:hAnsi="Times New Roman" w:cs="Times New Roman"/>
          <w:color w:val="000000" w:themeColor="text1"/>
          <w:sz w:val="24"/>
          <w:szCs w:val="24"/>
          <w:lang w:eastAsia="et-EE"/>
        </w:rPr>
        <w:t>)</w:t>
      </w:r>
      <w:r w:rsidRPr="00CA1DEC">
        <w:rPr>
          <w:rFonts w:ascii="Times New Roman" w:eastAsia="Times New Roman" w:hAnsi="Times New Roman" w:cs="Times New Roman"/>
          <w:color w:val="000000" w:themeColor="text1"/>
          <w:sz w:val="24"/>
          <w:szCs w:val="24"/>
          <w:lang w:eastAsia="et-EE"/>
        </w:rPr>
        <w:t>.</w:t>
      </w:r>
    </w:p>
    <w:bookmarkEnd w:id="35"/>
    <w:p w14:paraId="15D8E2A1" w14:textId="77777777" w:rsidR="00B21465" w:rsidRPr="00CA1DEC" w:rsidRDefault="00B21465" w:rsidP="003A50C9">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p>
    <w:p w14:paraId="78E847D3" w14:textId="5AB697B5" w:rsidR="002B6CA1" w:rsidRPr="00CA1DEC" w:rsidRDefault="002B6CA1" w:rsidP="003A50C9">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A1DEC">
        <w:rPr>
          <w:rFonts w:ascii="Times New Roman" w:eastAsia="Times New Roman" w:hAnsi="Times New Roman" w:cs="Times New Roman"/>
          <w:b/>
          <w:bCs/>
          <w:color w:val="000000"/>
          <w:kern w:val="0"/>
          <w:sz w:val="24"/>
          <w:szCs w:val="24"/>
          <w:lang w:eastAsia="et-EE"/>
          <w14:ligatures w14:val="none"/>
        </w:rPr>
        <w:t>Puntkiga</w:t>
      </w:r>
      <w:r w:rsidR="0013521C" w:rsidRPr="00CA1DEC">
        <w:rPr>
          <w:rFonts w:ascii="Times New Roman" w:eastAsia="Times New Roman" w:hAnsi="Times New Roman" w:cs="Times New Roman"/>
          <w:b/>
          <w:bCs/>
          <w:color w:val="000000"/>
          <w:kern w:val="0"/>
          <w:sz w:val="24"/>
          <w:szCs w:val="24"/>
          <w:lang w:eastAsia="et-EE"/>
          <w14:ligatures w14:val="none"/>
        </w:rPr>
        <w:t> </w:t>
      </w:r>
      <w:r w:rsidR="00866B8B" w:rsidRPr="00CA1DEC">
        <w:rPr>
          <w:rFonts w:ascii="Times New Roman" w:eastAsia="Times New Roman" w:hAnsi="Times New Roman" w:cs="Times New Roman"/>
          <w:b/>
          <w:bCs/>
          <w:color w:val="000000"/>
          <w:kern w:val="0"/>
          <w:sz w:val="24"/>
          <w:szCs w:val="24"/>
          <w:lang w:eastAsia="et-EE"/>
          <w14:ligatures w14:val="none"/>
        </w:rPr>
        <w:t>2</w:t>
      </w:r>
      <w:r w:rsidR="00885C0F" w:rsidRPr="00CA1DEC">
        <w:rPr>
          <w:rFonts w:ascii="Times New Roman" w:eastAsia="Times New Roman" w:hAnsi="Times New Roman" w:cs="Times New Roman"/>
          <w:b/>
          <w:bCs/>
          <w:color w:val="000000"/>
          <w:kern w:val="0"/>
          <w:sz w:val="24"/>
          <w:szCs w:val="24"/>
          <w:lang w:eastAsia="et-EE"/>
          <w14:ligatures w14:val="none"/>
        </w:rPr>
        <w:t>1</w:t>
      </w:r>
      <w:r w:rsidRPr="00CA1DEC">
        <w:rPr>
          <w:rFonts w:ascii="Times New Roman" w:eastAsia="Times New Roman" w:hAnsi="Times New Roman" w:cs="Times New Roman"/>
          <w:color w:val="000000"/>
          <w:kern w:val="0"/>
          <w:sz w:val="24"/>
          <w:szCs w:val="24"/>
          <w:lang w:eastAsia="et-EE"/>
          <w14:ligatures w14:val="none"/>
        </w:rPr>
        <w:t xml:space="preserve"> jäetakse § 29 lõikest 1 välja tekstiosa, mis puudutab lageraie tegemise aega, sest metsateatise kehtivus on seaduse jõustumisel 24 kuud</w:t>
      </w:r>
      <w:r w:rsidR="0013521C" w:rsidRPr="00CA1DEC">
        <w:rPr>
          <w:rFonts w:ascii="Times New Roman" w:eastAsia="Times New Roman" w:hAnsi="Times New Roman" w:cs="Times New Roman"/>
          <w:color w:val="000000"/>
          <w:kern w:val="0"/>
          <w:sz w:val="24"/>
          <w:szCs w:val="24"/>
          <w:lang w:eastAsia="et-EE"/>
          <w14:ligatures w14:val="none"/>
        </w:rPr>
        <w:t xml:space="preserve"> metsaregistris registreerimisest alates</w:t>
      </w:r>
      <w:r w:rsidRPr="00CA1DEC">
        <w:rPr>
          <w:rFonts w:ascii="Times New Roman" w:eastAsia="Times New Roman" w:hAnsi="Times New Roman" w:cs="Times New Roman"/>
          <w:color w:val="000000"/>
          <w:kern w:val="0"/>
          <w:sz w:val="24"/>
          <w:szCs w:val="24"/>
          <w:lang w:eastAsia="et-EE"/>
          <w14:ligatures w14:val="none"/>
        </w:rPr>
        <w:t xml:space="preserve">, mis </w:t>
      </w:r>
      <w:r w:rsidR="0013521C" w:rsidRPr="00CA1DEC">
        <w:rPr>
          <w:rFonts w:ascii="Times New Roman" w:eastAsia="Times New Roman" w:hAnsi="Times New Roman" w:cs="Times New Roman"/>
          <w:color w:val="000000"/>
          <w:kern w:val="0"/>
          <w:sz w:val="24"/>
          <w:szCs w:val="24"/>
          <w:lang w:eastAsia="et-EE"/>
          <w14:ligatures w14:val="none"/>
        </w:rPr>
        <w:t xml:space="preserve">annab võimaluse </w:t>
      </w:r>
      <w:r w:rsidRPr="00CA1DEC">
        <w:rPr>
          <w:rFonts w:ascii="Times New Roman" w:eastAsia="Times New Roman" w:hAnsi="Times New Roman" w:cs="Times New Roman"/>
          <w:color w:val="000000"/>
          <w:kern w:val="0"/>
          <w:sz w:val="24"/>
          <w:szCs w:val="24"/>
          <w:lang w:eastAsia="et-EE"/>
          <w14:ligatures w14:val="none"/>
        </w:rPr>
        <w:t>raie tegemiseks</w:t>
      </w:r>
      <w:r w:rsidR="0013521C" w:rsidRPr="00CA1DEC">
        <w:rPr>
          <w:rFonts w:ascii="Times New Roman" w:eastAsia="Times New Roman" w:hAnsi="Times New Roman" w:cs="Times New Roman"/>
          <w:color w:val="000000"/>
          <w:kern w:val="0"/>
          <w:sz w:val="24"/>
          <w:szCs w:val="24"/>
          <w:lang w:eastAsia="et-EE"/>
          <w14:ligatures w14:val="none"/>
        </w:rPr>
        <w:t xml:space="preserve"> kaks aastat</w:t>
      </w:r>
      <w:r w:rsidRPr="00CA1DEC">
        <w:rPr>
          <w:rFonts w:ascii="Times New Roman" w:eastAsia="Times New Roman" w:hAnsi="Times New Roman" w:cs="Times New Roman"/>
          <w:color w:val="000000"/>
          <w:kern w:val="0"/>
          <w:sz w:val="24"/>
          <w:szCs w:val="24"/>
          <w:lang w:eastAsia="et-EE"/>
          <w14:ligatures w14:val="none"/>
        </w:rPr>
        <w:t>. Ka ei ole teiste raiete puhul eraldi välja toodud perioodi, mis aja jooksul tuleb raied teha</w:t>
      </w:r>
      <w:r w:rsidR="005C79DB" w:rsidRPr="00CA1DEC">
        <w:rPr>
          <w:rFonts w:ascii="Times New Roman" w:eastAsia="Times New Roman" w:hAnsi="Times New Roman" w:cs="Times New Roman"/>
          <w:color w:val="000000"/>
          <w:kern w:val="0"/>
          <w:sz w:val="24"/>
          <w:szCs w:val="24"/>
          <w:lang w:eastAsia="et-EE"/>
          <w14:ligatures w14:val="none"/>
        </w:rPr>
        <w:t>, mistõttu ei ole mõistlik seda rakendada ka lageraiete korral.</w:t>
      </w:r>
    </w:p>
    <w:p w14:paraId="203C0E5B" w14:textId="77777777" w:rsidR="00A42962" w:rsidRPr="00CA1DEC" w:rsidRDefault="00A42962" w:rsidP="003A50C9">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202F0F4A" w14:textId="7020D935" w:rsidR="00F642CA" w:rsidRPr="00CA1DEC" w:rsidRDefault="00A42962" w:rsidP="00F642C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A1DEC">
        <w:rPr>
          <w:rFonts w:ascii="Times New Roman" w:eastAsia="Times New Roman" w:hAnsi="Times New Roman" w:cs="Times New Roman"/>
          <w:b/>
          <w:bCs/>
          <w:color w:val="000000"/>
          <w:kern w:val="0"/>
          <w:sz w:val="24"/>
          <w:szCs w:val="24"/>
          <w:lang w:eastAsia="et-EE"/>
          <w14:ligatures w14:val="none"/>
        </w:rPr>
        <w:t>Punktiga 2</w:t>
      </w:r>
      <w:r w:rsidR="00885C0F" w:rsidRPr="00CA1DEC">
        <w:rPr>
          <w:rFonts w:ascii="Times New Roman" w:eastAsia="Times New Roman" w:hAnsi="Times New Roman" w:cs="Times New Roman"/>
          <w:b/>
          <w:bCs/>
          <w:color w:val="000000"/>
          <w:kern w:val="0"/>
          <w:sz w:val="24"/>
          <w:szCs w:val="24"/>
          <w:lang w:eastAsia="et-EE"/>
          <w14:ligatures w14:val="none"/>
        </w:rPr>
        <w:t>2</w:t>
      </w:r>
      <w:r w:rsidRPr="00CA1DEC">
        <w:rPr>
          <w:rFonts w:ascii="Times New Roman" w:eastAsia="Times New Roman" w:hAnsi="Times New Roman" w:cs="Times New Roman"/>
          <w:color w:val="000000"/>
          <w:kern w:val="0"/>
          <w:sz w:val="24"/>
          <w:szCs w:val="24"/>
          <w:lang w:eastAsia="et-EE"/>
          <w14:ligatures w14:val="none"/>
        </w:rPr>
        <w:t xml:space="preserve"> muudetakse säilikpuude jätmise nõudeid</w:t>
      </w:r>
      <w:r w:rsidR="00AA6821" w:rsidRPr="00CA1DEC">
        <w:rPr>
          <w:rFonts w:ascii="Times New Roman" w:eastAsia="Times New Roman" w:hAnsi="Times New Roman" w:cs="Times New Roman"/>
          <w:color w:val="000000"/>
          <w:kern w:val="0"/>
          <w:sz w:val="24"/>
          <w:szCs w:val="24"/>
          <w:lang w:eastAsia="et-EE"/>
          <w14:ligatures w14:val="none"/>
        </w:rPr>
        <w:t xml:space="preserve">, </w:t>
      </w:r>
      <w:r w:rsidRPr="00CA1DEC">
        <w:rPr>
          <w:rFonts w:ascii="Times New Roman" w:eastAsia="Times New Roman" w:hAnsi="Times New Roman" w:cs="Times New Roman"/>
          <w:color w:val="000000"/>
          <w:kern w:val="0"/>
          <w:sz w:val="24"/>
          <w:szCs w:val="24"/>
          <w:lang w:eastAsia="et-EE"/>
          <w14:ligatures w14:val="none"/>
        </w:rPr>
        <w:t xml:space="preserve">et need </w:t>
      </w:r>
      <w:r w:rsidR="00AA6821" w:rsidRPr="00CA1DEC">
        <w:rPr>
          <w:rFonts w:ascii="Times New Roman" w:eastAsia="Times New Roman" w:hAnsi="Times New Roman" w:cs="Times New Roman"/>
          <w:color w:val="000000"/>
          <w:kern w:val="0"/>
          <w:sz w:val="24"/>
          <w:szCs w:val="24"/>
          <w:lang w:eastAsia="et-EE"/>
          <w14:ligatures w14:val="none"/>
        </w:rPr>
        <w:t>oleksid rohkem vastavuses teadustöödes leitud tulemustega</w:t>
      </w:r>
      <w:r w:rsidR="00204BAC" w:rsidRPr="00CA1DEC">
        <w:rPr>
          <w:rFonts w:ascii="Times New Roman" w:eastAsia="Times New Roman" w:hAnsi="Times New Roman" w:cs="Times New Roman"/>
          <w:color w:val="000000"/>
          <w:kern w:val="0"/>
          <w:sz w:val="24"/>
          <w:szCs w:val="24"/>
          <w:lang w:eastAsia="et-EE"/>
          <w14:ligatures w14:val="none"/>
        </w:rPr>
        <w:t>, mis viitavad vajadusele lageraielankidel säilikpuude hulka suurendada</w:t>
      </w:r>
      <w:r w:rsidR="00AA6821" w:rsidRPr="00CA1DEC">
        <w:rPr>
          <w:rFonts w:ascii="Times New Roman" w:eastAsia="Times New Roman" w:hAnsi="Times New Roman" w:cs="Times New Roman"/>
          <w:color w:val="000000"/>
          <w:kern w:val="0"/>
          <w:sz w:val="24"/>
          <w:szCs w:val="24"/>
          <w:lang w:eastAsia="et-EE"/>
          <w14:ligatures w14:val="none"/>
        </w:rPr>
        <w:t>, aitaksid kaasa metsamaastike mitmekesisuse tagamisele ning soodustaksid metsaelustikule vajalike tingimuste järjepidevust</w:t>
      </w:r>
      <w:r w:rsidR="00F642CA" w:rsidRPr="00CA1DEC">
        <w:rPr>
          <w:rFonts w:ascii="Times New Roman" w:eastAsia="Times New Roman" w:hAnsi="Times New Roman" w:cs="Times New Roman"/>
          <w:color w:val="000000"/>
          <w:kern w:val="0"/>
          <w:sz w:val="24"/>
          <w:szCs w:val="24"/>
          <w:lang w:eastAsia="et-EE"/>
          <w14:ligatures w14:val="none"/>
        </w:rPr>
        <w:t xml:space="preserve"> ja ruumilist katvust</w:t>
      </w:r>
      <w:r w:rsidR="00AA6821" w:rsidRPr="00CA1DEC">
        <w:rPr>
          <w:rFonts w:ascii="Times New Roman" w:eastAsia="Times New Roman" w:hAnsi="Times New Roman" w:cs="Times New Roman"/>
          <w:color w:val="000000"/>
          <w:kern w:val="0"/>
          <w:sz w:val="24"/>
          <w:szCs w:val="24"/>
          <w:lang w:eastAsia="et-EE"/>
          <w14:ligatures w14:val="none"/>
        </w:rPr>
        <w:t xml:space="preserve">. Muudatus on võrreldav juba </w:t>
      </w:r>
      <w:r w:rsidRPr="00CA1DEC">
        <w:rPr>
          <w:rFonts w:ascii="Times New Roman" w:eastAsia="Times New Roman" w:hAnsi="Times New Roman" w:cs="Times New Roman"/>
          <w:color w:val="000000"/>
          <w:kern w:val="0"/>
          <w:sz w:val="24"/>
          <w:szCs w:val="24"/>
          <w:lang w:eastAsia="et-EE"/>
          <w14:ligatures w14:val="none"/>
        </w:rPr>
        <w:t xml:space="preserve">RMK poolt </w:t>
      </w:r>
      <w:r w:rsidR="00AA6821" w:rsidRPr="00CA1DEC">
        <w:rPr>
          <w:rFonts w:ascii="Times New Roman" w:eastAsia="Times New Roman" w:hAnsi="Times New Roman" w:cs="Times New Roman"/>
          <w:color w:val="000000"/>
          <w:kern w:val="0"/>
          <w:sz w:val="24"/>
          <w:szCs w:val="24"/>
          <w:lang w:eastAsia="et-EE"/>
          <w14:ligatures w14:val="none"/>
        </w:rPr>
        <w:t>v</w:t>
      </w:r>
      <w:r w:rsidRPr="00CA1DEC">
        <w:rPr>
          <w:rFonts w:ascii="Times New Roman" w:eastAsia="Times New Roman" w:hAnsi="Times New Roman" w:cs="Times New Roman"/>
          <w:color w:val="000000"/>
          <w:kern w:val="0"/>
          <w:sz w:val="24"/>
          <w:szCs w:val="24"/>
          <w:lang w:eastAsia="et-EE"/>
          <w14:ligatures w14:val="none"/>
        </w:rPr>
        <w:t xml:space="preserve">älja töötatud </w:t>
      </w:r>
      <w:r w:rsidR="00AA6821" w:rsidRPr="00CA1DEC">
        <w:rPr>
          <w:rFonts w:ascii="Times New Roman" w:eastAsia="Times New Roman" w:hAnsi="Times New Roman" w:cs="Times New Roman"/>
          <w:color w:val="000000"/>
          <w:kern w:val="0"/>
          <w:sz w:val="24"/>
          <w:szCs w:val="24"/>
          <w:lang w:eastAsia="et-EE"/>
          <w14:ligatures w14:val="none"/>
        </w:rPr>
        <w:t xml:space="preserve">ja kasutusse võetud </w:t>
      </w:r>
      <w:r w:rsidRPr="00CA1DEC">
        <w:rPr>
          <w:rFonts w:ascii="Times New Roman" w:eastAsia="Times New Roman" w:hAnsi="Times New Roman" w:cs="Times New Roman"/>
          <w:color w:val="000000"/>
          <w:kern w:val="0"/>
          <w:sz w:val="24"/>
          <w:szCs w:val="24"/>
          <w:lang w:eastAsia="et-EE"/>
          <w14:ligatures w14:val="none"/>
        </w:rPr>
        <w:t>praktika</w:t>
      </w:r>
      <w:r w:rsidR="00B12203" w:rsidRPr="00CA1DEC">
        <w:rPr>
          <w:rFonts w:ascii="Times New Roman" w:eastAsia="Times New Roman" w:hAnsi="Times New Roman" w:cs="Times New Roman"/>
          <w:color w:val="000000"/>
          <w:kern w:val="0"/>
          <w:sz w:val="24"/>
          <w:szCs w:val="24"/>
          <w:lang w:eastAsia="et-EE"/>
          <w14:ligatures w14:val="none"/>
        </w:rPr>
        <w:t>ga</w:t>
      </w:r>
      <w:r w:rsidR="00AA6821" w:rsidRPr="00CA1DEC">
        <w:rPr>
          <w:rFonts w:ascii="Times New Roman" w:eastAsia="Times New Roman" w:hAnsi="Times New Roman" w:cs="Times New Roman"/>
          <w:color w:val="000000"/>
          <w:kern w:val="0"/>
          <w:sz w:val="24"/>
          <w:szCs w:val="24"/>
          <w:lang w:eastAsia="et-EE"/>
          <w14:ligatures w14:val="none"/>
        </w:rPr>
        <w:t>, kus peamise mõõdikuna kasutatakse säilikpuude arvu</w:t>
      </w:r>
      <w:r w:rsidR="00F642CA" w:rsidRPr="00CA1DEC">
        <w:rPr>
          <w:rFonts w:ascii="Times New Roman" w:eastAsia="Times New Roman" w:hAnsi="Times New Roman" w:cs="Times New Roman"/>
          <w:color w:val="000000"/>
          <w:kern w:val="0"/>
          <w:sz w:val="24"/>
          <w:szCs w:val="24"/>
          <w:lang w:eastAsia="et-EE"/>
          <w14:ligatures w14:val="none"/>
        </w:rPr>
        <w:t xml:space="preserve"> ning säilikpuid säilitatakse rohkem gruppidena</w:t>
      </w:r>
      <w:r w:rsidRPr="00CA1DEC">
        <w:rPr>
          <w:rFonts w:ascii="Times New Roman" w:eastAsia="Times New Roman" w:hAnsi="Times New Roman" w:cs="Times New Roman"/>
          <w:color w:val="000000"/>
          <w:kern w:val="0"/>
          <w:sz w:val="24"/>
          <w:szCs w:val="24"/>
          <w:lang w:eastAsia="et-EE"/>
          <w14:ligatures w14:val="none"/>
        </w:rPr>
        <w:t>.</w:t>
      </w:r>
      <w:r w:rsidR="00F642CA" w:rsidRPr="00CA1DEC">
        <w:rPr>
          <w:rFonts w:ascii="Times New Roman" w:eastAsia="Times New Roman" w:hAnsi="Times New Roman" w:cs="Times New Roman"/>
          <w:color w:val="000000"/>
          <w:kern w:val="0"/>
          <w:sz w:val="24"/>
          <w:szCs w:val="24"/>
          <w:lang w:eastAsia="et-EE"/>
          <w14:ligatures w14:val="none"/>
        </w:rPr>
        <w:t xml:space="preserve"> Säilikpuud on esimese rinde elusad puud, mis vastavalt metsa majandamise eeskirjas seatule esindavad erinevate puuliikide esimese rinde suurima diameetriga puid, eelistatud on kõvalehtpuud, männid ja haavad, samuti eritunnustega nagu põlemisjälgede, õõnsuste, tuuleluudade või suurte okstega puud.</w:t>
      </w:r>
      <w:r w:rsidR="00C90517" w:rsidRPr="00CA1DEC">
        <w:rPr>
          <w:rFonts w:ascii="Times New Roman" w:eastAsia="Times New Roman" w:hAnsi="Times New Roman" w:cs="Times New Roman"/>
          <w:color w:val="000000"/>
          <w:kern w:val="0"/>
          <w:sz w:val="24"/>
          <w:szCs w:val="24"/>
          <w:lang w:eastAsia="et-EE"/>
          <w14:ligatures w14:val="none"/>
        </w:rPr>
        <w:t xml:space="preserve"> Eelnõukohase muudatusena tuleb igale hektarile jätta vähemalt 15 esimese rinde suuremat elusat puud, kuid </w:t>
      </w:r>
      <w:r w:rsidR="009D4ACE" w:rsidRPr="00CA1DEC">
        <w:rPr>
          <w:rFonts w:ascii="Times New Roman" w:eastAsia="Times New Roman" w:hAnsi="Times New Roman" w:cs="Times New Roman"/>
          <w:color w:val="000000"/>
          <w:kern w:val="0"/>
          <w:sz w:val="24"/>
          <w:szCs w:val="24"/>
          <w:lang w:eastAsia="et-EE"/>
          <w14:ligatures w14:val="none"/>
        </w:rPr>
        <w:t xml:space="preserve">tüvepuidu kogumahuna </w:t>
      </w:r>
      <w:r w:rsidR="00C90517" w:rsidRPr="00CA1DEC">
        <w:rPr>
          <w:rFonts w:ascii="Times New Roman" w:eastAsia="Times New Roman" w:hAnsi="Times New Roman" w:cs="Times New Roman"/>
          <w:color w:val="000000"/>
          <w:kern w:val="0"/>
          <w:sz w:val="24"/>
          <w:szCs w:val="24"/>
          <w:lang w:eastAsia="et-EE"/>
          <w14:ligatures w14:val="none"/>
        </w:rPr>
        <w:t xml:space="preserve">mitte vähem kui 10 tihumeetrit. </w:t>
      </w:r>
    </w:p>
    <w:p w14:paraId="1F2740EB" w14:textId="2A071A5F" w:rsidR="00A42962" w:rsidRPr="00CA1DEC" w:rsidRDefault="00A42962" w:rsidP="00F642C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A1DEC">
        <w:rPr>
          <w:rFonts w:ascii="Times New Roman" w:eastAsia="Times New Roman" w:hAnsi="Times New Roman" w:cs="Times New Roman"/>
          <w:color w:val="000000"/>
          <w:kern w:val="0"/>
          <w:sz w:val="24"/>
          <w:szCs w:val="24"/>
          <w:lang w:eastAsia="et-EE"/>
          <w14:ligatures w14:val="none"/>
        </w:rPr>
        <w:t>Säilikpuude jätmise korral on soovituslik need võimalusel jätt</w:t>
      </w:r>
      <w:r w:rsidR="00B12203" w:rsidRPr="00CA1DEC">
        <w:rPr>
          <w:rFonts w:ascii="Times New Roman" w:eastAsia="Times New Roman" w:hAnsi="Times New Roman" w:cs="Times New Roman"/>
          <w:color w:val="000000"/>
          <w:kern w:val="0"/>
          <w:sz w:val="24"/>
          <w:szCs w:val="24"/>
          <w:lang w:eastAsia="et-EE"/>
          <w14:ligatures w14:val="none"/>
        </w:rPr>
        <w:t xml:space="preserve">a gruppidena, seejuures jätta </w:t>
      </w:r>
      <w:r w:rsidR="00AA6821" w:rsidRPr="00CA1DEC">
        <w:rPr>
          <w:rFonts w:ascii="Times New Roman" w:eastAsia="Times New Roman" w:hAnsi="Times New Roman" w:cs="Times New Roman"/>
          <w:color w:val="000000"/>
          <w:kern w:val="0"/>
          <w:sz w:val="24"/>
          <w:szCs w:val="24"/>
          <w:lang w:eastAsia="et-EE"/>
          <w14:ligatures w14:val="none"/>
        </w:rPr>
        <w:t xml:space="preserve">parimaks tulemuslikkuseks </w:t>
      </w:r>
      <w:r w:rsidR="00B12203" w:rsidRPr="00CA1DEC">
        <w:rPr>
          <w:rFonts w:ascii="Times New Roman" w:eastAsia="Times New Roman" w:hAnsi="Times New Roman" w:cs="Times New Roman"/>
          <w:color w:val="000000"/>
          <w:kern w:val="0"/>
          <w:sz w:val="24"/>
          <w:szCs w:val="24"/>
          <w:lang w:eastAsia="et-EE"/>
          <w14:ligatures w14:val="none"/>
        </w:rPr>
        <w:t>grupis alles ka teise rinde puud, kuivanud puud, tüükad ja põõsad. Kuna alusmetsa puhastamine tehakse enne raiet on oluline et töö tegijal oleks teada milline grupp puid jäetakse säilikpuudeks ja et alusmetsa puhastamine jäetakse grupis tegemata.</w:t>
      </w:r>
    </w:p>
    <w:p w14:paraId="39C1930C" w14:textId="77777777" w:rsidR="00B12203" w:rsidRPr="00CA1DEC" w:rsidRDefault="00B12203" w:rsidP="003A50C9">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31DDB361" w14:textId="44F2AC73" w:rsidR="007A435C" w:rsidRPr="00CA1DEC" w:rsidRDefault="00B12203" w:rsidP="007A435C">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A1DEC">
        <w:rPr>
          <w:rFonts w:ascii="Times New Roman" w:eastAsia="Times New Roman" w:hAnsi="Times New Roman" w:cs="Times New Roman"/>
          <w:b/>
          <w:bCs/>
          <w:color w:val="000000"/>
          <w:kern w:val="0"/>
          <w:sz w:val="24"/>
          <w:szCs w:val="24"/>
          <w:lang w:eastAsia="et-EE"/>
          <w14:ligatures w14:val="none"/>
        </w:rPr>
        <w:t>Punktiga 2</w:t>
      </w:r>
      <w:r w:rsidR="00885C0F" w:rsidRPr="00CA1DEC">
        <w:rPr>
          <w:rFonts w:ascii="Times New Roman" w:eastAsia="Times New Roman" w:hAnsi="Times New Roman" w:cs="Times New Roman"/>
          <w:b/>
          <w:bCs/>
          <w:color w:val="000000"/>
          <w:kern w:val="0"/>
          <w:sz w:val="24"/>
          <w:szCs w:val="24"/>
          <w:lang w:eastAsia="et-EE"/>
          <w14:ligatures w14:val="none"/>
        </w:rPr>
        <w:t>3</w:t>
      </w:r>
      <w:r w:rsidRPr="00CA1DEC">
        <w:rPr>
          <w:rFonts w:ascii="Times New Roman" w:eastAsia="Times New Roman" w:hAnsi="Times New Roman" w:cs="Times New Roman"/>
          <w:color w:val="000000"/>
          <w:kern w:val="0"/>
          <w:sz w:val="24"/>
          <w:szCs w:val="24"/>
          <w:lang w:eastAsia="et-EE"/>
          <w14:ligatures w14:val="none"/>
        </w:rPr>
        <w:t xml:space="preserve"> </w:t>
      </w:r>
      <w:r w:rsidR="00FD1FB9" w:rsidRPr="00CA1DEC">
        <w:rPr>
          <w:rFonts w:ascii="Times New Roman" w:eastAsia="Times New Roman" w:hAnsi="Times New Roman" w:cs="Times New Roman"/>
          <w:color w:val="000000"/>
          <w:kern w:val="0"/>
          <w:sz w:val="24"/>
          <w:szCs w:val="24"/>
          <w:lang w:eastAsia="et-EE"/>
          <w14:ligatures w14:val="none"/>
        </w:rPr>
        <w:t>täiendatakse lõike sõnastust kasvukoh</w:t>
      </w:r>
      <w:r w:rsidR="0065198B" w:rsidRPr="00CA1DEC">
        <w:rPr>
          <w:rFonts w:ascii="Times New Roman" w:eastAsia="Times New Roman" w:hAnsi="Times New Roman" w:cs="Times New Roman"/>
          <w:color w:val="000000"/>
          <w:kern w:val="0"/>
          <w:sz w:val="24"/>
          <w:szCs w:val="24"/>
          <w:lang w:eastAsia="et-EE"/>
          <w14:ligatures w14:val="none"/>
        </w:rPr>
        <w:t>atüüpidega</w:t>
      </w:r>
      <w:r w:rsidR="00FD1FB9" w:rsidRPr="00CA1DEC">
        <w:rPr>
          <w:rFonts w:ascii="Times New Roman" w:eastAsia="Times New Roman" w:hAnsi="Times New Roman" w:cs="Times New Roman"/>
          <w:color w:val="000000"/>
          <w:kern w:val="0"/>
          <w:sz w:val="24"/>
          <w:szCs w:val="24"/>
          <w:lang w:eastAsia="et-EE"/>
          <w14:ligatures w14:val="none"/>
        </w:rPr>
        <w:t xml:space="preserve"> milles on lageraie ülempiiriks kaks hektarit</w:t>
      </w:r>
      <w:r w:rsidR="00AA52D7" w:rsidRPr="00CA1DEC">
        <w:rPr>
          <w:rFonts w:ascii="Times New Roman" w:eastAsia="Times New Roman" w:hAnsi="Times New Roman" w:cs="Times New Roman"/>
          <w:color w:val="000000"/>
          <w:kern w:val="0"/>
          <w:sz w:val="24"/>
          <w:szCs w:val="24"/>
          <w:lang w:eastAsia="et-EE"/>
          <w14:ligatures w14:val="none"/>
        </w:rPr>
        <w:t>.</w:t>
      </w:r>
      <w:r w:rsidR="00AA6821" w:rsidRPr="00CA1DEC">
        <w:rPr>
          <w:rFonts w:ascii="Times New Roman" w:eastAsia="Times New Roman" w:hAnsi="Times New Roman" w:cs="Times New Roman"/>
          <w:color w:val="000000"/>
          <w:kern w:val="0"/>
          <w:sz w:val="24"/>
          <w:szCs w:val="24"/>
          <w:lang w:eastAsia="et-EE"/>
          <w14:ligatures w14:val="none"/>
        </w:rPr>
        <w:t xml:space="preserve"> Tegu on </w:t>
      </w:r>
      <w:r w:rsidR="00570739" w:rsidRPr="00CA1DEC">
        <w:rPr>
          <w:rFonts w:ascii="Times New Roman" w:eastAsia="Times New Roman" w:hAnsi="Times New Roman" w:cs="Times New Roman"/>
          <w:color w:val="000000"/>
          <w:kern w:val="0"/>
          <w:sz w:val="24"/>
          <w:szCs w:val="24"/>
          <w:lang w:eastAsia="et-EE"/>
          <w14:ligatures w14:val="none"/>
        </w:rPr>
        <w:t>kas väga kuivade ja õhukesemullaliste või märgadel soomuldadel asuvate kasvukohatüüpidega</w:t>
      </w:r>
      <w:r w:rsidR="00E41F1E" w:rsidRPr="00CA1DEC">
        <w:rPr>
          <w:rFonts w:ascii="Times New Roman" w:eastAsia="Times New Roman" w:hAnsi="Times New Roman" w:cs="Times New Roman"/>
          <w:color w:val="000000"/>
          <w:kern w:val="0"/>
          <w:sz w:val="24"/>
          <w:szCs w:val="24"/>
          <w:lang w:eastAsia="et-EE"/>
          <w14:ligatures w14:val="none"/>
        </w:rPr>
        <w:t xml:space="preserve">. Loometsade (leesikaloo, kastikuloo </w:t>
      </w:r>
      <w:r w:rsidR="003B1045" w:rsidRPr="00CA1DEC">
        <w:rPr>
          <w:rFonts w:ascii="Times New Roman" w:eastAsia="Times New Roman" w:hAnsi="Times New Roman" w:cs="Times New Roman"/>
          <w:color w:val="000000"/>
          <w:kern w:val="0"/>
          <w:sz w:val="24"/>
          <w:szCs w:val="24"/>
          <w:lang w:eastAsia="et-EE"/>
          <w14:ligatures w14:val="none"/>
        </w:rPr>
        <w:t xml:space="preserve">ja lubikaloo </w:t>
      </w:r>
      <w:r w:rsidR="00E41F1E" w:rsidRPr="00CA1DEC">
        <w:rPr>
          <w:rFonts w:ascii="Times New Roman" w:eastAsia="Times New Roman" w:hAnsi="Times New Roman" w:cs="Times New Roman"/>
          <w:color w:val="000000"/>
          <w:kern w:val="0"/>
          <w:sz w:val="24"/>
          <w:szCs w:val="24"/>
          <w:lang w:eastAsia="et-EE"/>
          <w14:ligatures w14:val="none"/>
        </w:rPr>
        <w:t>kasvukohatüü</w:t>
      </w:r>
      <w:r w:rsidR="003B1045" w:rsidRPr="00CA1DEC">
        <w:rPr>
          <w:rFonts w:ascii="Times New Roman" w:eastAsia="Times New Roman" w:hAnsi="Times New Roman" w:cs="Times New Roman"/>
          <w:color w:val="000000"/>
          <w:kern w:val="0"/>
          <w:sz w:val="24"/>
          <w:szCs w:val="24"/>
          <w:lang w:eastAsia="et-EE"/>
          <w14:ligatures w14:val="none"/>
        </w:rPr>
        <w:t>bid</w:t>
      </w:r>
      <w:r w:rsidR="00E41F1E" w:rsidRPr="00CA1DEC">
        <w:rPr>
          <w:rFonts w:ascii="Times New Roman" w:eastAsia="Times New Roman" w:hAnsi="Times New Roman" w:cs="Times New Roman"/>
          <w:color w:val="000000"/>
          <w:kern w:val="0"/>
          <w:sz w:val="24"/>
          <w:szCs w:val="24"/>
          <w:lang w:eastAsia="et-EE"/>
          <w14:ligatures w14:val="none"/>
        </w:rPr>
        <w:t xml:space="preserve">) ning nõmmemetsade sambliku kasvukohatüübi puhul kehtis kahe hektari </w:t>
      </w:r>
      <w:r w:rsidR="003B1045" w:rsidRPr="00CA1DEC">
        <w:rPr>
          <w:rFonts w:ascii="Times New Roman" w:eastAsia="Times New Roman" w:hAnsi="Times New Roman" w:cs="Times New Roman"/>
          <w:color w:val="000000"/>
          <w:kern w:val="0"/>
          <w:sz w:val="24"/>
          <w:szCs w:val="24"/>
          <w:lang w:eastAsia="et-EE"/>
          <w14:ligatures w14:val="none"/>
        </w:rPr>
        <w:t xml:space="preserve">lageraie </w:t>
      </w:r>
      <w:r w:rsidR="00E41F1E" w:rsidRPr="00CA1DEC">
        <w:rPr>
          <w:rFonts w:ascii="Times New Roman" w:eastAsia="Times New Roman" w:hAnsi="Times New Roman" w:cs="Times New Roman"/>
          <w:color w:val="000000"/>
          <w:kern w:val="0"/>
          <w:sz w:val="24"/>
          <w:szCs w:val="24"/>
          <w:lang w:eastAsia="et-EE"/>
          <w14:ligatures w14:val="none"/>
        </w:rPr>
        <w:t>ülempiir ka seni, kuna kuivade ja õhukesemullaliste kasvukohtade raiestikel on taasmetsastamine väga keeruline,</w:t>
      </w:r>
      <w:r w:rsidR="003B1045" w:rsidRPr="00CA1DEC">
        <w:rPr>
          <w:rFonts w:ascii="Times New Roman" w:eastAsia="Times New Roman" w:hAnsi="Times New Roman" w:cs="Times New Roman"/>
          <w:color w:val="000000"/>
          <w:kern w:val="0"/>
          <w:sz w:val="24"/>
          <w:szCs w:val="24"/>
          <w:lang w:eastAsia="et-EE"/>
          <w14:ligatures w14:val="none"/>
        </w:rPr>
        <w:t xml:space="preserve"> </w:t>
      </w:r>
      <w:r w:rsidR="00E41F1E" w:rsidRPr="00CA1DEC">
        <w:rPr>
          <w:rFonts w:ascii="Times New Roman" w:eastAsia="Times New Roman" w:hAnsi="Times New Roman" w:cs="Times New Roman"/>
          <w:color w:val="000000"/>
          <w:kern w:val="0"/>
          <w:sz w:val="24"/>
          <w:szCs w:val="24"/>
          <w:lang w:eastAsia="et-EE"/>
          <w14:ligatures w14:val="none"/>
        </w:rPr>
        <w:t xml:space="preserve">muld kuivab suvel läbi, temperatuur mulla pinnal võib tõusta väga kõrgele. </w:t>
      </w:r>
      <w:r w:rsidR="003B1045" w:rsidRPr="00CA1DEC">
        <w:rPr>
          <w:rFonts w:ascii="Times New Roman" w:eastAsia="Times New Roman" w:hAnsi="Times New Roman" w:cs="Times New Roman"/>
          <w:color w:val="000000"/>
          <w:kern w:val="0"/>
          <w:sz w:val="24"/>
          <w:szCs w:val="24"/>
          <w:lang w:eastAsia="et-EE"/>
          <w14:ligatures w14:val="none"/>
        </w:rPr>
        <w:t xml:space="preserve">Rohusoometsades (madalsoo ja lodu kasvukohatüübid) ning samblasoometsades (siirdesoo ja raba kasvukohatüüp) </w:t>
      </w:r>
      <w:r w:rsidR="00F843D5" w:rsidRPr="00CA1DEC">
        <w:rPr>
          <w:rFonts w:ascii="Times New Roman" w:eastAsia="Times New Roman" w:hAnsi="Times New Roman" w:cs="Times New Roman"/>
          <w:color w:val="000000"/>
          <w:kern w:val="0"/>
          <w:sz w:val="24"/>
          <w:szCs w:val="24"/>
          <w:lang w:eastAsia="et-EE"/>
          <w14:ligatures w14:val="none"/>
        </w:rPr>
        <w:t>kehtis seni lageraielangi</w:t>
      </w:r>
      <w:r w:rsidR="005C4667" w:rsidRPr="00CA1DEC">
        <w:rPr>
          <w:rFonts w:ascii="Times New Roman" w:eastAsia="Times New Roman" w:hAnsi="Times New Roman" w:cs="Times New Roman"/>
          <w:color w:val="000000"/>
          <w:kern w:val="0"/>
          <w:sz w:val="24"/>
          <w:szCs w:val="24"/>
          <w:lang w:eastAsia="et-EE"/>
          <w14:ligatures w14:val="none"/>
        </w:rPr>
        <w:t>l viie</w:t>
      </w:r>
      <w:r w:rsidR="00F843D5" w:rsidRPr="00CA1DEC">
        <w:rPr>
          <w:rFonts w:ascii="Times New Roman" w:eastAsia="Times New Roman" w:hAnsi="Times New Roman" w:cs="Times New Roman"/>
          <w:color w:val="000000"/>
          <w:kern w:val="0"/>
          <w:sz w:val="24"/>
          <w:szCs w:val="24"/>
          <w:lang w:eastAsia="et-EE"/>
          <w14:ligatures w14:val="none"/>
        </w:rPr>
        <w:t xml:space="preserve"> hektari piirang. L</w:t>
      </w:r>
      <w:r w:rsidR="003B1045" w:rsidRPr="00CA1DEC">
        <w:rPr>
          <w:rFonts w:ascii="Times New Roman" w:eastAsia="Times New Roman" w:hAnsi="Times New Roman" w:cs="Times New Roman"/>
          <w:color w:val="000000"/>
          <w:kern w:val="0"/>
          <w:sz w:val="24"/>
          <w:szCs w:val="24"/>
          <w:lang w:eastAsia="et-EE"/>
          <w14:ligatures w14:val="none"/>
        </w:rPr>
        <w:t xml:space="preserve">angi suuruse </w:t>
      </w:r>
      <w:r w:rsidR="005C4667" w:rsidRPr="00CA1DEC">
        <w:rPr>
          <w:rFonts w:ascii="Times New Roman" w:eastAsia="Times New Roman" w:hAnsi="Times New Roman" w:cs="Times New Roman"/>
          <w:color w:val="000000"/>
          <w:kern w:val="0"/>
          <w:sz w:val="24"/>
          <w:szCs w:val="24"/>
          <w:lang w:eastAsia="et-EE"/>
          <w14:ligatures w14:val="none"/>
        </w:rPr>
        <w:t xml:space="preserve">kahe </w:t>
      </w:r>
      <w:r w:rsidR="003B1045" w:rsidRPr="00CA1DEC">
        <w:rPr>
          <w:rFonts w:ascii="Times New Roman" w:eastAsia="Times New Roman" w:hAnsi="Times New Roman" w:cs="Times New Roman"/>
          <w:color w:val="000000"/>
          <w:kern w:val="0"/>
          <w:sz w:val="24"/>
          <w:szCs w:val="24"/>
          <w:lang w:eastAsia="et-EE"/>
          <w14:ligatures w14:val="none"/>
        </w:rPr>
        <w:t>hektariga piiramise eesmärgiks</w:t>
      </w:r>
      <w:r w:rsidR="00F843D5" w:rsidRPr="00CA1DEC">
        <w:rPr>
          <w:rFonts w:ascii="Times New Roman" w:eastAsia="Times New Roman" w:hAnsi="Times New Roman" w:cs="Times New Roman"/>
          <w:color w:val="000000"/>
          <w:kern w:val="0"/>
          <w:sz w:val="24"/>
          <w:szCs w:val="24"/>
          <w:lang w:eastAsia="et-EE"/>
          <w14:ligatures w14:val="none"/>
        </w:rPr>
        <w:t xml:space="preserve"> on</w:t>
      </w:r>
      <w:r w:rsidR="003B1045" w:rsidRPr="00CA1DEC">
        <w:rPr>
          <w:rFonts w:ascii="Times New Roman" w:eastAsia="Times New Roman" w:hAnsi="Times New Roman" w:cs="Times New Roman"/>
          <w:color w:val="000000"/>
          <w:kern w:val="0"/>
          <w:sz w:val="24"/>
          <w:szCs w:val="24"/>
          <w:lang w:eastAsia="et-EE"/>
          <w14:ligatures w14:val="none"/>
        </w:rPr>
        <w:t xml:space="preserve"> õrnade soomuldade kaitse, alade parem uuenemine ja keskkonnatingimuste ja veerežiimi äkilise muutuse mõju vähendamine turvasmuldadele ja </w:t>
      </w:r>
      <w:r w:rsidR="003B1045" w:rsidRPr="00CA1DEC">
        <w:rPr>
          <w:rFonts w:ascii="Times New Roman" w:eastAsia="Times New Roman" w:hAnsi="Times New Roman" w:cs="Times New Roman"/>
          <w:color w:val="000000"/>
          <w:kern w:val="0"/>
          <w:sz w:val="24"/>
          <w:szCs w:val="24"/>
          <w:lang w:eastAsia="et-EE"/>
          <w14:ligatures w14:val="none"/>
        </w:rPr>
        <w:lastRenderedPageBreak/>
        <w:t>metsade alustaimestikule tingimustes, kus kevadised põuad ja suvised kuumalained on sagenemas.</w:t>
      </w:r>
      <w:r w:rsidR="00F843D5" w:rsidRPr="00CA1DEC">
        <w:rPr>
          <w:rFonts w:ascii="Times New Roman" w:eastAsia="Times New Roman" w:hAnsi="Times New Roman" w:cs="Times New Roman"/>
          <w:color w:val="000000"/>
          <w:kern w:val="0"/>
          <w:sz w:val="24"/>
          <w:szCs w:val="24"/>
          <w:lang w:eastAsia="et-EE"/>
          <w14:ligatures w14:val="none"/>
        </w:rPr>
        <w:t xml:space="preserve"> Muudatuse sotsiaalmajanduslik mõju on üsna piiratud, kuna antud kasvukohatüüpide puhul ei ole tegu majanduslikult väga aktiivses kasutuses olevate metsaaladega. Muudatusel ei ole tagasiulatuvat mõju.</w:t>
      </w:r>
      <w:r w:rsidR="007A435C" w:rsidRPr="00CA1DEC">
        <w:rPr>
          <w:rFonts w:ascii="Times New Roman" w:eastAsia="Times New Roman" w:hAnsi="Times New Roman" w:cs="Times New Roman"/>
          <w:color w:val="000000"/>
          <w:kern w:val="0"/>
          <w:sz w:val="24"/>
          <w:szCs w:val="24"/>
          <w:lang w:eastAsia="et-EE"/>
          <w14:ligatures w14:val="none"/>
        </w:rPr>
        <w:t xml:space="preserve"> Muudatus laieneb neile teatistele, mis esitatakse pärast kavandatud muudatuse jõustumist.</w:t>
      </w:r>
    </w:p>
    <w:p w14:paraId="14B12DBE" w14:textId="21374F55" w:rsidR="00B12203" w:rsidRPr="00CA1DEC" w:rsidRDefault="00B12203" w:rsidP="003A50C9">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15D2B3CC" w14:textId="114D7853" w:rsidR="00B936E6" w:rsidRPr="00CA1DEC" w:rsidRDefault="00B936E6" w:rsidP="003A50C9">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A1DEC">
        <w:rPr>
          <w:rFonts w:ascii="Times New Roman" w:eastAsia="Times New Roman" w:hAnsi="Times New Roman" w:cs="Times New Roman"/>
          <w:b/>
          <w:bCs/>
          <w:color w:val="000000"/>
          <w:kern w:val="0"/>
          <w:sz w:val="24"/>
          <w:szCs w:val="24"/>
          <w:lang w:eastAsia="et-EE"/>
          <w14:ligatures w14:val="none"/>
        </w:rPr>
        <w:t>Punkti</w:t>
      </w:r>
      <w:r w:rsidR="00B21465" w:rsidRPr="00CA1DEC">
        <w:rPr>
          <w:rFonts w:ascii="Times New Roman" w:eastAsia="Times New Roman" w:hAnsi="Times New Roman" w:cs="Times New Roman"/>
          <w:b/>
          <w:bCs/>
          <w:color w:val="000000"/>
          <w:kern w:val="0"/>
          <w:sz w:val="24"/>
          <w:szCs w:val="24"/>
          <w:lang w:eastAsia="et-EE"/>
          <w14:ligatures w14:val="none"/>
        </w:rPr>
        <w:t>de</w:t>
      </w:r>
      <w:r w:rsidRPr="00CA1DEC">
        <w:rPr>
          <w:rFonts w:ascii="Times New Roman" w:eastAsia="Times New Roman" w:hAnsi="Times New Roman" w:cs="Times New Roman"/>
          <w:b/>
          <w:bCs/>
          <w:color w:val="000000"/>
          <w:kern w:val="0"/>
          <w:sz w:val="24"/>
          <w:szCs w:val="24"/>
          <w:lang w:eastAsia="et-EE"/>
          <w14:ligatures w14:val="none"/>
        </w:rPr>
        <w:t>ga </w:t>
      </w:r>
      <w:r w:rsidR="00E51489" w:rsidRPr="00CA1DEC">
        <w:rPr>
          <w:rFonts w:ascii="Times New Roman" w:eastAsia="Times New Roman" w:hAnsi="Times New Roman" w:cs="Times New Roman"/>
          <w:b/>
          <w:bCs/>
          <w:color w:val="000000"/>
          <w:kern w:val="0"/>
          <w:sz w:val="24"/>
          <w:szCs w:val="24"/>
          <w:lang w:eastAsia="et-EE"/>
          <w14:ligatures w14:val="none"/>
        </w:rPr>
        <w:t>2</w:t>
      </w:r>
      <w:r w:rsidR="00885C0F" w:rsidRPr="00CA1DEC">
        <w:rPr>
          <w:rFonts w:ascii="Times New Roman" w:eastAsia="Times New Roman" w:hAnsi="Times New Roman" w:cs="Times New Roman"/>
          <w:b/>
          <w:bCs/>
          <w:color w:val="000000"/>
          <w:kern w:val="0"/>
          <w:sz w:val="24"/>
          <w:szCs w:val="24"/>
          <w:lang w:eastAsia="et-EE"/>
          <w14:ligatures w14:val="none"/>
        </w:rPr>
        <w:t>4</w:t>
      </w:r>
      <w:r w:rsidR="00E51489" w:rsidRPr="00CA1DEC">
        <w:rPr>
          <w:rFonts w:ascii="Times New Roman" w:eastAsia="Times New Roman" w:hAnsi="Times New Roman" w:cs="Times New Roman"/>
          <w:b/>
          <w:bCs/>
          <w:color w:val="000000"/>
          <w:kern w:val="0"/>
          <w:sz w:val="24"/>
          <w:szCs w:val="24"/>
          <w:lang w:eastAsia="et-EE"/>
          <w14:ligatures w14:val="none"/>
        </w:rPr>
        <w:t> </w:t>
      </w:r>
      <w:r w:rsidRPr="00CA1DEC">
        <w:rPr>
          <w:rFonts w:ascii="Times New Roman" w:eastAsia="Times New Roman" w:hAnsi="Times New Roman" w:cs="Times New Roman"/>
          <w:b/>
          <w:bCs/>
          <w:color w:val="000000"/>
          <w:kern w:val="0"/>
          <w:sz w:val="24"/>
          <w:szCs w:val="24"/>
          <w:lang w:eastAsia="et-EE"/>
          <w14:ligatures w14:val="none"/>
        </w:rPr>
        <w:t>ja </w:t>
      </w:r>
      <w:r w:rsidR="00E51489" w:rsidRPr="00CA1DEC">
        <w:rPr>
          <w:rFonts w:ascii="Times New Roman" w:eastAsia="Times New Roman" w:hAnsi="Times New Roman" w:cs="Times New Roman"/>
          <w:b/>
          <w:bCs/>
          <w:color w:val="000000"/>
          <w:kern w:val="0"/>
          <w:sz w:val="24"/>
          <w:szCs w:val="24"/>
          <w:lang w:eastAsia="et-EE"/>
          <w14:ligatures w14:val="none"/>
        </w:rPr>
        <w:t>2</w:t>
      </w:r>
      <w:r w:rsidR="00885C0F" w:rsidRPr="00CA1DEC">
        <w:rPr>
          <w:rFonts w:ascii="Times New Roman" w:eastAsia="Times New Roman" w:hAnsi="Times New Roman" w:cs="Times New Roman"/>
          <w:b/>
          <w:bCs/>
          <w:color w:val="000000"/>
          <w:kern w:val="0"/>
          <w:sz w:val="24"/>
          <w:szCs w:val="24"/>
          <w:lang w:eastAsia="et-EE"/>
          <w14:ligatures w14:val="none"/>
        </w:rPr>
        <w:t>5</w:t>
      </w:r>
      <w:r w:rsidR="00E51489" w:rsidRPr="00CA1DEC">
        <w:rPr>
          <w:rFonts w:ascii="Times New Roman" w:eastAsia="Times New Roman" w:hAnsi="Times New Roman" w:cs="Times New Roman"/>
          <w:color w:val="000000"/>
          <w:kern w:val="0"/>
          <w:sz w:val="24"/>
          <w:szCs w:val="24"/>
          <w:lang w:eastAsia="et-EE"/>
          <w14:ligatures w14:val="none"/>
        </w:rPr>
        <w:t xml:space="preserve"> </w:t>
      </w:r>
      <w:r w:rsidRPr="00CA1DEC">
        <w:rPr>
          <w:rFonts w:ascii="Times New Roman" w:eastAsia="Times New Roman" w:hAnsi="Times New Roman" w:cs="Times New Roman"/>
          <w:color w:val="000000"/>
          <w:kern w:val="0"/>
          <w:sz w:val="24"/>
          <w:szCs w:val="24"/>
          <w:lang w:eastAsia="et-EE"/>
          <w14:ligatures w14:val="none"/>
        </w:rPr>
        <w:t xml:space="preserve">vähendatakse mitme eraldise piires paikneva lageraielangi maksimumpindala seitsmelt hektarilt viiele. Seni kehtinud langi piirang lubab teatud kasvukohatüübist sõltuvate eranditega teha mitme eraldise piires asuvat lageraiet kuni seitsmel hektaril. Muudatusega vähendatakse maksimaalset lageraielangi pindala viiele hektarile ning </w:t>
      </w:r>
      <w:r w:rsidR="00D37E40" w:rsidRPr="00CA1DEC">
        <w:rPr>
          <w:rFonts w:ascii="Times New Roman" w:eastAsia="Times New Roman" w:hAnsi="Times New Roman" w:cs="Times New Roman"/>
          <w:color w:val="000000"/>
          <w:kern w:val="0"/>
          <w:sz w:val="24"/>
          <w:szCs w:val="24"/>
          <w:lang w:eastAsia="et-EE"/>
          <w14:ligatures w14:val="none"/>
        </w:rPr>
        <w:t>jäetakse välja</w:t>
      </w:r>
      <w:r w:rsidRPr="00CA1DEC">
        <w:rPr>
          <w:rFonts w:ascii="Times New Roman" w:eastAsia="Times New Roman" w:hAnsi="Times New Roman" w:cs="Times New Roman"/>
          <w:color w:val="000000"/>
          <w:kern w:val="0"/>
          <w:sz w:val="24"/>
          <w:szCs w:val="24"/>
          <w:lang w:eastAsia="et-EE"/>
          <w14:ligatures w14:val="none"/>
        </w:rPr>
        <w:t xml:space="preserve"> erand kasvukohatüüpidele, kus oli lubatud kuni viie hektari suurused lageraied. </w:t>
      </w:r>
      <w:r w:rsidR="00FD1FB9" w:rsidRPr="00CA1DEC">
        <w:rPr>
          <w:rFonts w:ascii="Times New Roman" w:eastAsia="Times New Roman" w:hAnsi="Times New Roman" w:cs="Times New Roman"/>
          <w:color w:val="000000"/>
          <w:kern w:val="0"/>
          <w:sz w:val="24"/>
          <w:szCs w:val="24"/>
          <w:lang w:eastAsia="et-EE"/>
          <w14:ligatures w14:val="none"/>
        </w:rPr>
        <w:t xml:space="preserve">Kaotatakse </w:t>
      </w:r>
      <w:r w:rsidRPr="00CA1DEC">
        <w:rPr>
          <w:rFonts w:ascii="Times New Roman" w:eastAsia="Times New Roman" w:hAnsi="Times New Roman" w:cs="Times New Roman"/>
          <w:color w:val="000000"/>
          <w:kern w:val="0"/>
          <w:sz w:val="24"/>
          <w:szCs w:val="24"/>
          <w:lang w:eastAsia="et-EE"/>
          <w14:ligatures w14:val="none"/>
        </w:rPr>
        <w:t xml:space="preserve">võimalus raiuda suuremaid kui viiehektarisi lanke, </w:t>
      </w:r>
      <w:r w:rsidR="00FD1FB9" w:rsidRPr="00CA1DEC">
        <w:rPr>
          <w:rFonts w:ascii="Times New Roman" w:eastAsia="Times New Roman" w:hAnsi="Times New Roman" w:cs="Times New Roman"/>
          <w:color w:val="000000"/>
          <w:kern w:val="0"/>
          <w:sz w:val="24"/>
          <w:szCs w:val="24"/>
          <w:lang w:eastAsia="et-EE"/>
          <w14:ligatures w14:val="none"/>
        </w:rPr>
        <w:t xml:space="preserve">isegi </w:t>
      </w:r>
      <w:r w:rsidRPr="00CA1DEC">
        <w:rPr>
          <w:rFonts w:ascii="Times New Roman" w:eastAsia="Times New Roman" w:hAnsi="Times New Roman" w:cs="Times New Roman"/>
          <w:color w:val="000000"/>
          <w:kern w:val="0"/>
          <w:sz w:val="24"/>
          <w:szCs w:val="24"/>
          <w:lang w:eastAsia="et-EE"/>
          <w14:ligatures w14:val="none"/>
        </w:rPr>
        <w:t xml:space="preserve">kui </w:t>
      </w:r>
      <w:r w:rsidR="00FD1FB9" w:rsidRPr="00CA1DEC">
        <w:rPr>
          <w:rFonts w:ascii="Times New Roman" w:eastAsia="Times New Roman" w:hAnsi="Times New Roman" w:cs="Times New Roman"/>
          <w:color w:val="000000"/>
          <w:kern w:val="0"/>
          <w:sz w:val="24"/>
          <w:szCs w:val="24"/>
          <w:lang w:eastAsia="et-EE"/>
          <w14:ligatures w14:val="none"/>
        </w:rPr>
        <w:t>need</w:t>
      </w:r>
      <w:r w:rsidRPr="00CA1DEC">
        <w:rPr>
          <w:rFonts w:ascii="Times New Roman" w:eastAsia="Times New Roman" w:hAnsi="Times New Roman" w:cs="Times New Roman"/>
          <w:color w:val="000000"/>
          <w:kern w:val="0"/>
          <w:sz w:val="24"/>
          <w:szCs w:val="24"/>
          <w:lang w:eastAsia="et-EE"/>
          <w14:ligatures w14:val="none"/>
        </w:rPr>
        <w:t xml:space="preserve"> jää</w:t>
      </w:r>
      <w:r w:rsidR="00FD1FB9" w:rsidRPr="00CA1DEC">
        <w:rPr>
          <w:rFonts w:ascii="Times New Roman" w:eastAsia="Times New Roman" w:hAnsi="Times New Roman" w:cs="Times New Roman"/>
          <w:color w:val="000000"/>
          <w:kern w:val="0"/>
          <w:sz w:val="24"/>
          <w:szCs w:val="24"/>
          <w:lang w:eastAsia="et-EE"/>
          <w14:ligatures w14:val="none"/>
        </w:rPr>
        <w:t>vad</w:t>
      </w:r>
      <w:r w:rsidRPr="00CA1DEC">
        <w:rPr>
          <w:rFonts w:ascii="Times New Roman" w:eastAsia="Times New Roman" w:hAnsi="Times New Roman" w:cs="Times New Roman"/>
          <w:color w:val="000000"/>
          <w:kern w:val="0"/>
          <w:sz w:val="24"/>
          <w:szCs w:val="24"/>
          <w:lang w:eastAsia="et-EE"/>
          <w14:ligatures w14:val="none"/>
        </w:rPr>
        <w:t xml:space="preserve"> ühe metsaeraldise piiresse.</w:t>
      </w:r>
      <w:r w:rsidR="008D3D08" w:rsidRPr="00CA1DEC">
        <w:rPr>
          <w:rFonts w:ascii="Times New Roman" w:eastAsia="Times New Roman" w:hAnsi="Times New Roman" w:cs="Times New Roman"/>
          <w:color w:val="000000"/>
          <w:kern w:val="0"/>
          <w:sz w:val="24"/>
          <w:szCs w:val="24"/>
          <w:lang w:eastAsia="et-EE"/>
          <w14:ligatures w14:val="none"/>
        </w:rPr>
        <w:t xml:space="preserve"> </w:t>
      </w:r>
    </w:p>
    <w:p w14:paraId="2F1DB1A8" w14:textId="77777777" w:rsidR="00C853CA" w:rsidRPr="00CA1DEC" w:rsidRDefault="00C853CA" w:rsidP="003A50C9">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633FA2FC" w14:textId="1B15152D" w:rsidR="002A6F5B" w:rsidRPr="00CA1DEC" w:rsidRDefault="00B936E6" w:rsidP="002A6F5B">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A1DEC">
        <w:rPr>
          <w:rFonts w:ascii="Times New Roman" w:eastAsia="Times New Roman" w:hAnsi="Times New Roman" w:cs="Times New Roman"/>
          <w:color w:val="000000"/>
          <w:kern w:val="0"/>
          <w:sz w:val="24"/>
          <w:szCs w:val="24"/>
          <w:lang w:eastAsia="et-EE"/>
          <w14:ligatures w14:val="none"/>
        </w:rPr>
        <w:t xml:space="preserve">Muudatus on vajalik, kuna metsandusega seotud </w:t>
      </w:r>
      <w:commentRangeStart w:id="36"/>
      <w:r w:rsidRPr="00CA1DEC">
        <w:rPr>
          <w:rFonts w:ascii="Times New Roman" w:eastAsia="Times New Roman" w:hAnsi="Times New Roman" w:cs="Times New Roman"/>
          <w:color w:val="000000"/>
          <w:kern w:val="0"/>
          <w:sz w:val="24"/>
          <w:szCs w:val="24"/>
          <w:lang w:eastAsia="et-EE"/>
          <w14:ligatures w14:val="none"/>
        </w:rPr>
        <w:t>rahulolu-uuringud</w:t>
      </w:r>
      <w:commentRangeEnd w:id="36"/>
      <w:r w:rsidR="00BE5D15">
        <w:rPr>
          <w:rStyle w:val="Kommentaariviide"/>
        </w:rPr>
        <w:commentReference w:id="36"/>
      </w:r>
      <w:r w:rsidRPr="00CA1DEC">
        <w:rPr>
          <w:rStyle w:val="Allmrkuseviide"/>
          <w:rFonts w:ascii="Times New Roman" w:eastAsia="Times New Roman" w:hAnsi="Times New Roman" w:cs="Times New Roman"/>
          <w:color w:val="000000"/>
          <w:kern w:val="0"/>
          <w:sz w:val="24"/>
          <w:szCs w:val="24"/>
          <w:lang w:eastAsia="et-EE"/>
          <w14:ligatures w14:val="none"/>
        </w:rPr>
        <w:footnoteReference w:id="4"/>
      </w:r>
      <w:r w:rsidRPr="00CA1DEC">
        <w:rPr>
          <w:rFonts w:ascii="Times New Roman" w:eastAsia="Times New Roman" w:hAnsi="Times New Roman" w:cs="Times New Roman"/>
          <w:color w:val="000000"/>
          <w:kern w:val="0"/>
          <w:sz w:val="24"/>
          <w:szCs w:val="24"/>
          <w:lang w:eastAsia="et-EE"/>
          <w14:ligatures w14:val="none"/>
        </w:rPr>
        <w:t xml:space="preserve"> on välja toonud, et lageraie ning lageraiealade suured pindalad on üks probleemkohti. </w:t>
      </w:r>
      <w:r w:rsidR="00C15947" w:rsidRPr="00CA1DEC">
        <w:rPr>
          <w:rFonts w:ascii="Times New Roman" w:eastAsia="Times New Roman" w:hAnsi="Times New Roman" w:cs="Times New Roman"/>
          <w:color w:val="000000"/>
          <w:kern w:val="0"/>
          <w:sz w:val="24"/>
          <w:szCs w:val="24"/>
          <w:lang w:eastAsia="et-EE"/>
          <w14:ligatures w14:val="none"/>
        </w:rPr>
        <w:t xml:space="preserve">Olulisimad riskitegurid lageraielankide suurenemisel ja koondumisel on tormirisk, uuenemisrisk ja ajutine soostumine liigniiskete muldade puhul. </w:t>
      </w:r>
      <w:r w:rsidR="00CF0D15" w:rsidRPr="00CA1DEC">
        <w:rPr>
          <w:rFonts w:ascii="Times New Roman" w:eastAsia="Times New Roman" w:hAnsi="Times New Roman" w:cs="Times New Roman"/>
          <w:color w:val="000000"/>
          <w:kern w:val="0"/>
          <w:sz w:val="24"/>
          <w:szCs w:val="24"/>
          <w:lang w:eastAsia="et-EE"/>
          <w14:ligatures w14:val="none"/>
        </w:rPr>
        <w:t>Raiestiku suur pindala ja laius (&gt;</w:t>
      </w:r>
      <w:r w:rsidR="007A39E7" w:rsidRPr="00CA1DEC">
        <w:rPr>
          <w:rFonts w:ascii="Times New Roman" w:eastAsia="Times New Roman" w:hAnsi="Times New Roman" w:cs="Times New Roman"/>
          <w:color w:val="000000"/>
          <w:kern w:val="0"/>
          <w:sz w:val="24"/>
          <w:szCs w:val="24"/>
          <w:lang w:eastAsia="et-EE"/>
          <w14:ligatures w14:val="none"/>
        </w:rPr>
        <w:t xml:space="preserve"> </w:t>
      </w:r>
      <w:r w:rsidR="00CF0D15" w:rsidRPr="00CA1DEC">
        <w:rPr>
          <w:rFonts w:ascii="Times New Roman" w:eastAsia="Times New Roman" w:hAnsi="Times New Roman" w:cs="Times New Roman"/>
          <w:color w:val="000000"/>
          <w:kern w:val="0"/>
          <w:sz w:val="24"/>
          <w:szCs w:val="24"/>
          <w:lang w:eastAsia="et-EE"/>
          <w14:ligatures w14:val="none"/>
        </w:rPr>
        <w:t>200 m) võimenda</w:t>
      </w:r>
      <w:r w:rsidR="00C15947" w:rsidRPr="00CA1DEC">
        <w:rPr>
          <w:rFonts w:ascii="Times New Roman" w:eastAsia="Times New Roman" w:hAnsi="Times New Roman" w:cs="Times New Roman"/>
          <w:color w:val="000000"/>
          <w:kern w:val="0"/>
          <w:sz w:val="24"/>
          <w:szCs w:val="24"/>
          <w:lang w:eastAsia="et-EE"/>
          <w14:ligatures w14:val="none"/>
        </w:rPr>
        <w:t>vad</w:t>
      </w:r>
      <w:r w:rsidR="00CF0D15" w:rsidRPr="00CA1DEC">
        <w:rPr>
          <w:rFonts w:ascii="Times New Roman" w:eastAsia="Times New Roman" w:hAnsi="Times New Roman" w:cs="Times New Roman"/>
          <w:color w:val="000000"/>
          <w:kern w:val="0"/>
          <w:sz w:val="24"/>
          <w:szCs w:val="24"/>
          <w:lang w:eastAsia="et-EE"/>
          <w14:ligatures w14:val="none"/>
        </w:rPr>
        <w:t xml:space="preserve"> ebasobivaid mikroklimaatilisi tingimusi, mis kahjustavad noori puittaimi või takistavad puutaimede teket, ja seeläbi pikendavad ka uuenemisprotsessi. Eriti võimendub see liigniisketes kasvukohtades </w:t>
      </w:r>
      <w:r w:rsidR="00C15947" w:rsidRPr="00CA1DEC">
        <w:rPr>
          <w:rFonts w:ascii="Times New Roman" w:eastAsia="Times New Roman" w:hAnsi="Times New Roman" w:cs="Times New Roman"/>
          <w:color w:val="000000"/>
          <w:kern w:val="0"/>
          <w:sz w:val="24"/>
          <w:szCs w:val="24"/>
          <w:lang w:eastAsia="et-EE"/>
          <w14:ligatures w14:val="none"/>
        </w:rPr>
        <w:t xml:space="preserve">ning ka väga kuivades kasvukohtades, kus näiteks viimaste aastate põuad on kohati kahjustanud metsauuendust. Eesti hemiboreaalsetes metsades on enamlevinud looduslikeks häiringuteks väikesepinnalised häilud, mida väiksemad lageraielangid võimaldavad metsamajandamisel rohkem jäljendada. </w:t>
      </w:r>
      <w:r w:rsidRPr="00CA1DEC">
        <w:rPr>
          <w:rFonts w:ascii="Times New Roman" w:eastAsia="Times New Roman" w:hAnsi="Times New Roman" w:cs="Times New Roman"/>
          <w:color w:val="000000"/>
          <w:kern w:val="0"/>
          <w:sz w:val="24"/>
          <w:szCs w:val="24"/>
          <w:lang w:eastAsia="et-EE"/>
          <w14:ligatures w14:val="none"/>
        </w:rPr>
        <w:t xml:space="preserve">Teemale on </w:t>
      </w:r>
      <w:r w:rsidR="008B3D16" w:rsidRPr="00CA1DEC">
        <w:rPr>
          <w:rFonts w:ascii="Times New Roman" w:eastAsia="Times New Roman" w:hAnsi="Times New Roman" w:cs="Times New Roman"/>
          <w:color w:val="000000"/>
          <w:kern w:val="0"/>
          <w:sz w:val="24"/>
          <w:szCs w:val="24"/>
          <w:lang w:eastAsia="et-EE"/>
          <w14:ligatures w14:val="none"/>
        </w:rPr>
        <w:t>viidatud</w:t>
      </w:r>
      <w:r w:rsidRPr="00CA1DEC">
        <w:rPr>
          <w:rFonts w:ascii="Times New Roman" w:eastAsia="Times New Roman" w:hAnsi="Times New Roman" w:cs="Times New Roman"/>
          <w:color w:val="000000"/>
          <w:kern w:val="0"/>
          <w:sz w:val="24"/>
          <w:szCs w:val="24"/>
          <w:lang w:eastAsia="et-EE"/>
          <w14:ligatures w14:val="none"/>
        </w:rPr>
        <w:t xml:space="preserve"> ka veel vastu võtmata metsanduse arengukavas, milles on ühe tegevussuunana välja toodud, et metsaraiete ruumilisel planeerimisel välditakse suurte lagedate alade koondumist, et tagada metsaosade suurem sidusus</w:t>
      </w:r>
      <w:r w:rsidR="001401B3" w:rsidRPr="00CA1DEC">
        <w:rPr>
          <w:rFonts w:ascii="Times New Roman" w:eastAsia="Times New Roman" w:hAnsi="Times New Roman" w:cs="Times New Roman"/>
          <w:color w:val="000000"/>
          <w:kern w:val="0"/>
          <w:sz w:val="24"/>
          <w:szCs w:val="24"/>
          <w:lang w:eastAsia="et-EE"/>
          <w14:ligatures w14:val="none"/>
        </w:rPr>
        <w:t xml:space="preserve"> ja metsaliikidele sobivam maastik.</w:t>
      </w:r>
      <w:r w:rsidR="002A6F5B" w:rsidRPr="00CA1DEC">
        <w:rPr>
          <w:rFonts w:ascii="Times New Roman" w:eastAsia="Times New Roman" w:hAnsi="Times New Roman" w:cs="Times New Roman"/>
          <w:color w:val="000000"/>
          <w:kern w:val="0"/>
          <w:sz w:val="24"/>
          <w:szCs w:val="24"/>
          <w:lang w:eastAsia="et-EE"/>
          <w14:ligatures w14:val="none"/>
        </w:rPr>
        <w:t xml:space="preserve"> </w:t>
      </w:r>
    </w:p>
    <w:p w14:paraId="238C69B8" w14:textId="4F1F635A" w:rsidR="00B936E6" w:rsidRPr="00CA1DEC" w:rsidRDefault="00B936E6" w:rsidP="003A50C9">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A1DEC">
        <w:rPr>
          <w:rFonts w:ascii="Times New Roman" w:eastAsia="Times New Roman" w:hAnsi="Times New Roman" w:cs="Times New Roman"/>
          <w:color w:val="000000"/>
          <w:kern w:val="0"/>
          <w:sz w:val="24"/>
          <w:szCs w:val="24"/>
          <w:lang w:eastAsia="et-EE"/>
          <w14:ligatures w14:val="none"/>
        </w:rPr>
        <w:t>Muudatusel ei ole tagasiulatuvat mõju. See tähendab, et kui seaduse jõustumise ajal on kehtiv metsateatis, mis lubab raiuda mitme eraldisega langil seitse hektarit, siis säilib see õigus kuni loa realiseerimiseni. Muudatus laieneb neile teatistele, mis esitatakse pärast kavandatud muudatuse jõustumist.</w:t>
      </w:r>
    </w:p>
    <w:p w14:paraId="68C3B88A" w14:textId="77777777" w:rsidR="008B3D16" w:rsidRPr="00CA1DEC" w:rsidRDefault="008B3D16" w:rsidP="003A50C9">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5E7A2818" w14:textId="68E30C41" w:rsidR="00B936E6" w:rsidRPr="00CA1DEC" w:rsidRDefault="00B936E6" w:rsidP="003A50C9">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bookmarkStart w:id="37" w:name="_Hlk169881281"/>
      <w:r w:rsidRPr="00CA1DEC">
        <w:rPr>
          <w:rFonts w:ascii="Times New Roman" w:eastAsia="Times New Roman" w:hAnsi="Times New Roman" w:cs="Times New Roman"/>
          <w:color w:val="000000"/>
          <w:kern w:val="0"/>
          <w:sz w:val="24"/>
          <w:szCs w:val="24"/>
          <w:lang w:eastAsia="et-EE"/>
          <w14:ligatures w14:val="none"/>
        </w:rPr>
        <w:t xml:space="preserve">Mõju on väike, </w:t>
      </w:r>
      <w:bookmarkStart w:id="38" w:name="_Hlk169881252"/>
      <w:r w:rsidR="00F843D5" w:rsidRPr="00CA1DEC">
        <w:rPr>
          <w:rFonts w:ascii="Times New Roman" w:eastAsia="Times New Roman" w:hAnsi="Times New Roman" w:cs="Times New Roman"/>
          <w:color w:val="000000"/>
          <w:kern w:val="0"/>
          <w:sz w:val="24"/>
          <w:szCs w:val="24"/>
          <w:lang w:eastAsia="et-EE"/>
          <w14:ligatures w14:val="none"/>
        </w:rPr>
        <w:t>sest viiest hektarist suuremate eraldiste osakaal vaid 1,6% kõikide majandusmetsas asuvate eraldiste koguarvust</w:t>
      </w:r>
      <w:bookmarkEnd w:id="38"/>
      <w:r w:rsidR="00F843D5" w:rsidRPr="00CA1DEC">
        <w:rPr>
          <w:rFonts w:ascii="Times New Roman" w:eastAsia="Times New Roman" w:hAnsi="Times New Roman" w:cs="Times New Roman"/>
          <w:color w:val="000000"/>
          <w:kern w:val="0"/>
          <w:sz w:val="24"/>
          <w:szCs w:val="24"/>
          <w:lang w:eastAsia="et-EE"/>
          <w14:ligatures w14:val="none"/>
        </w:rPr>
        <w:t>. K</w:t>
      </w:r>
      <w:r w:rsidRPr="00CA1DEC">
        <w:rPr>
          <w:rFonts w:ascii="Times New Roman" w:eastAsia="Times New Roman" w:hAnsi="Times New Roman" w:cs="Times New Roman"/>
          <w:color w:val="000000"/>
          <w:kern w:val="0"/>
          <w:sz w:val="24"/>
          <w:szCs w:val="24"/>
          <w:lang w:eastAsia="et-EE"/>
          <w14:ligatures w14:val="none"/>
        </w:rPr>
        <w:t>õigist piirnevate aladega lageraie metsateatistest moodustavad sellised metsateatised ligikaudu ühe protsendi. 2023 esitati mitme eraldise peale, mis on suuremal alal kui viis hektarit</w:t>
      </w:r>
      <w:r w:rsidR="008B3D16" w:rsidRPr="00CA1DEC">
        <w:rPr>
          <w:rFonts w:ascii="Times New Roman" w:eastAsia="Times New Roman" w:hAnsi="Times New Roman" w:cs="Times New Roman"/>
          <w:color w:val="000000"/>
          <w:kern w:val="0"/>
          <w:sz w:val="24"/>
          <w:szCs w:val="24"/>
          <w:lang w:eastAsia="et-EE"/>
          <w14:ligatures w14:val="none"/>
        </w:rPr>
        <w:t>,</w:t>
      </w:r>
      <w:r w:rsidRPr="00CA1DEC">
        <w:rPr>
          <w:rFonts w:ascii="Times New Roman" w:eastAsia="Times New Roman" w:hAnsi="Times New Roman" w:cs="Times New Roman"/>
          <w:color w:val="000000"/>
          <w:kern w:val="0"/>
          <w:sz w:val="24"/>
          <w:szCs w:val="24"/>
          <w:lang w:eastAsia="et-EE"/>
          <w14:ligatures w14:val="none"/>
        </w:rPr>
        <w:t xml:space="preserve"> 544 lageraie metsateatist (lageraiete metsateatisi esitatakse aastas keskmiselt 50</w:t>
      </w:r>
      <w:r w:rsidR="008B3D16" w:rsidRPr="00CA1DEC">
        <w:rPr>
          <w:rFonts w:ascii="Times New Roman" w:eastAsia="Times New Roman" w:hAnsi="Times New Roman" w:cs="Times New Roman"/>
          <w:color w:val="000000"/>
          <w:kern w:val="0"/>
          <w:sz w:val="24"/>
          <w:szCs w:val="24"/>
          <w:lang w:eastAsia="et-EE"/>
          <w14:ligatures w14:val="none"/>
        </w:rPr>
        <w:t> </w:t>
      </w:r>
      <w:r w:rsidRPr="00CA1DEC">
        <w:rPr>
          <w:rFonts w:ascii="Times New Roman" w:eastAsia="Times New Roman" w:hAnsi="Times New Roman" w:cs="Times New Roman"/>
          <w:color w:val="000000"/>
          <w:kern w:val="0"/>
          <w:sz w:val="24"/>
          <w:szCs w:val="24"/>
          <w:lang w:eastAsia="et-EE"/>
          <w14:ligatures w14:val="none"/>
        </w:rPr>
        <w:t>000).</w:t>
      </w:r>
    </w:p>
    <w:p w14:paraId="56CBAD85" w14:textId="5117D671" w:rsidR="008D3D08" w:rsidRPr="00CA1DEC" w:rsidRDefault="008D3D08" w:rsidP="003A50C9">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A1DEC">
        <w:rPr>
          <w:rFonts w:ascii="Times New Roman" w:eastAsia="Times New Roman" w:hAnsi="Times New Roman" w:cs="Times New Roman"/>
          <w:color w:val="000000"/>
          <w:kern w:val="0"/>
          <w:sz w:val="24"/>
          <w:szCs w:val="24"/>
          <w:lang w:eastAsia="et-EE"/>
          <w14:ligatures w14:val="none"/>
        </w:rPr>
        <w:t>Juulis 2024 kehtivate metsateatiste andmetel on keskmine kavandatud raielangi pindala riigimetsas 2,2 ja erametsas 1,4 hektarit.</w:t>
      </w:r>
    </w:p>
    <w:bookmarkEnd w:id="37"/>
    <w:p w14:paraId="55679A9C" w14:textId="77777777" w:rsidR="00A62525" w:rsidRPr="00CA1DEC" w:rsidRDefault="00A62525" w:rsidP="003A50C9">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37F3267D" w14:textId="6877FE83" w:rsidR="00A62525" w:rsidRPr="00CA1DEC" w:rsidRDefault="00A62525" w:rsidP="003A50C9">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A1DEC">
        <w:rPr>
          <w:rFonts w:ascii="Times New Roman" w:eastAsia="Times New Roman" w:hAnsi="Times New Roman" w:cs="Times New Roman"/>
          <w:b/>
          <w:bCs/>
          <w:color w:val="000000"/>
          <w:kern w:val="0"/>
          <w:sz w:val="24"/>
          <w:szCs w:val="24"/>
          <w:lang w:eastAsia="et-EE"/>
          <w14:ligatures w14:val="none"/>
        </w:rPr>
        <w:t>Punktiga</w:t>
      </w:r>
      <w:r w:rsidR="000B103D" w:rsidRPr="00CA1DEC">
        <w:rPr>
          <w:rFonts w:ascii="Times New Roman" w:eastAsia="Times New Roman" w:hAnsi="Times New Roman" w:cs="Times New Roman"/>
          <w:b/>
          <w:bCs/>
          <w:color w:val="000000"/>
          <w:kern w:val="0"/>
          <w:sz w:val="24"/>
          <w:szCs w:val="24"/>
          <w:lang w:eastAsia="et-EE"/>
          <w14:ligatures w14:val="none"/>
        </w:rPr>
        <w:t> </w:t>
      </w:r>
      <w:r w:rsidR="00E51489" w:rsidRPr="00CA1DEC">
        <w:rPr>
          <w:rFonts w:ascii="Times New Roman" w:eastAsia="Times New Roman" w:hAnsi="Times New Roman" w:cs="Times New Roman"/>
          <w:b/>
          <w:bCs/>
          <w:color w:val="000000"/>
          <w:kern w:val="0"/>
          <w:sz w:val="24"/>
          <w:szCs w:val="24"/>
          <w:lang w:eastAsia="et-EE"/>
          <w14:ligatures w14:val="none"/>
        </w:rPr>
        <w:t>2</w:t>
      </w:r>
      <w:r w:rsidR="00885C0F" w:rsidRPr="00CA1DEC">
        <w:rPr>
          <w:rFonts w:ascii="Times New Roman" w:eastAsia="Times New Roman" w:hAnsi="Times New Roman" w:cs="Times New Roman"/>
          <w:b/>
          <w:bCs/>
          <w:color w:val="000000"/>
          <w:kern w:val="0"/>
          <w:sz w:val="24"/>
          <w:szCs w:val="24"/>
          <w:lang w:eastAsia="et-EE"/>
          <w14:ligatures w14:val="none"/>
        </w:rPr>
        <w:t>6</w:t>
      </w:r>
      <w:r w:rsidR="003E4F52" w:rsidRPr="00CA1DEC">
        <w:rPr>
          <w:rFonts w:ascii="Times New Roman" w:eastAsia="Times New Roman" w:hAnsi="Times New Roman" w:cs="Times New Roman"/>
          <w:b/>
          <w:bCs/>
          <w:color w:val="000000"/>
          <w:kern w:val="0"/>
          <w:sz w:val="24"/>
          <w:szCs w:val="24"/>
          <w:lang w:eastAsia="et-EE"/>
          <w14:ligatures w14:val="none"/>
        </w:rPr>
        <w:t xml:space="preserve"> </w:t>
      </w:r>
      <w:r w:rsidRPr="00CA1DEC">
        <w:rPr>
          <w:rFonts w:ascii="Times New Roman" w:eastAsia="Times New Roman" w:hAnsi="Times New Roman" w:cs="Times New Roman"/>
          <w:color w:val="000000"/>
          <w:kern w:val="0"/>
          <w:sz w:val="24"/>
          <w:szCs w:val="24"/>
          <w:lang w:eastAsia="et-EE"/>
          <w14:ligatures w14:val="none"/>
        </w:rPr>
        <w:t xml:space="preserve">täiendatakse seadust </w:t>
      </w:r>
      <w:r w:rsidR="000963F8" w:rsidRPr="00CA1DEC">
        <w:rPr>
          <w:rFonts w:ascii="Times New Roman" w:eastAsia="Times New Roman" w:hAnsi="Times New Roman" w:cs="Times New Roman"/>
          <w:color w:val="000000"/>
          <w:kern w:val="0"/>
          <w:sz w:val="24"/>
          <w:szCs w:val="24"/>
          <w:lang w:eastAsia="et-EE"/>
          <w14:ligatures w14:val="none"/>
        </w:rPr>
        <w:t>uue sättega</w:t>
      </w:r>
      <w:r w:rsidRPr="00CA1DEC">
        <w:rPr>
          <w:rFonts w:ascii="Times New Roman" w:eastAsia="Times New Roman" w:hAnsi="Times New Roman" w:cs="Times New Roman"/>
          <w:color w:val="000000"/>
          <w:kern w:val="0"/>
          <w:sz w:val="24"/>
          <w:szCs w:val="24"/>
          <w:lang w:eastAsia="et-EE"/>
          <w14:ligatures w14:val="none"/>
        </w:rPr>
        <w:t xml:space="preserve">, millega </w:t>
      </w:r>
      <w:r w:rsidR="000963F8" w:rsidRPr="00CA1DEC">
        <w:rPr>
          <w:rFonts w:ascii="Times New Roman" w:eastAsia="Times New Roman" w:hAnsi="Times New Roman" w:cs="Times New Roman"/>
          <w:color w:val="000000"/>
          <w:kern w:val="0"/>
          <w:sz w:val="24"/>
          <w:szCs w:val="24"/>
          <w:lang w:eastAsia="et-EE"/>
          <w14:ligatures w14:val="none"/>
        </w:rPr>
        <w:t>viiakse</w:t>
      </w:r>
      <w:r w:rsidRPr="00CA1DEC">
        <w:rPr>
          <w:rFonts w:ascii="Times New Roman" w:eastAsia="Times New Roman" w:hAnsi="Times New Roman" w:cs="Times New Roman"/>
          <w:color w:val="000000"/>
          <w:kern w:val="0"/>
          <w:sz w:val="24"/>
          <w:szCs w:val="24"/>
          <w:lang w:eastAsia="et-EE"/>
          <w14:ligatures w14:val="none"/>
        </w:rPr>
        <w:t xml:space="preserve"> trassiraie mõiste § 28 l</w:t>
      </w:r>
      <w:r w:rsidR="000963F8" w:rsidRPr="00CA1DEC">
        <w:rPr>
          <w:rFonts w:ascii="Times New Roman" w:eastAsia="Times New Roman" w:hAnsi="Times New Roman" w:cs="Times New Roman"/>
          <w:color w:val="000000"/>
          <w:kern w:val="0"/>
          <w:sz w:val="24"/>
          <w:szCs w:val="24"/>
          <w:lang w:eastAsia="et-EE"/>
          <w14:ligatures w14:val="none"/>
        </w:rPr>
        <w:t>õi</w:t>
      </w:r>
      <w:r w:rsidRPr="00CA1DEC">
        <w:rPr>
          <w:rFonts w:ascii="Times New Roman" w:eastAsia="Times New Roman" w:hAnsi="Times New Roman" w:cs="Times New Roman"/>
          <w:color w:val="000000"/>
          <w:kern w:val="0"/>
          <w:sz w:val="24"/>
          <w:szCs w:val="24"/>
          <w:lang w:eastAsia="et-EE"/>
          <w14:ligatures w14:val="none"/>
        </w:rPr>
        <w:t>g</w:t>
      </w:r>
      <w:r w:rsidR="000963F8" w:rsidRPr="00CA1DEC">
        <w:rPr>
          <w:rFonts w:ascii="Times New Roman" w:eastAsia="Times New Roman" w:hAnsi="Times New Roman" w:cs="Times New Roman"/>
          <w:color w:val="000000"/>
          <w:kern w:val="0"/>
          <w:sz w:val="24"/>
          <w:szCs w:val="24"/>
          <w:lang w:eastAsia="et-EE"/>
          <w14:ligatures w14:val="none"/>
        </w:rPr>
        <w:t>e</w:t>
      </w:r>
      <w:r w:rsidRPr="00CA1DEC">
        <w:rPr>
          <w:rFonts w:ascii="Times New Roman" w:eastAsia="Times New Roman" w:hAnsi="Times New Roman" w:cs="Times New Roman"/>
          <w:color w:val="000000"/>
          <w:kern w:val="0"/>
          <w:sz w:val="24"/>
          <w:szCs w:val="24"/>
          <w:lang w:eastAsia="et-EE"/>
          <w14:ligatures w14:val="none"/>
        </w:rPr>
        <w:t xml:space="preserve"> 4 punktist</w:t>
      </w:r>
      <w:r w:rsidR="000963F8" w:rsidRPr="00CA1DEC">
        <w:rPr>
          <w:rFonts w:ascii="Times New Roman" w:eastAsia="Times New Roman" w:hAnsi="Times New Roman" w:cs="Times New Roman"/>
          <w:color w:val="000000"/>
          <w:kern w:val="0"/>
          <w:sz w:val="24"/>
          <w:szCs w:val="24"/>
          <w:lang w:eastAsia="et-EE"/>
          <w14:ligatures w14:val="none"/>
        </w:rPr>
        <w:t> </w:t>
      </w:r>
      <w:r w:rsidRPr="00CA1DEC">
        <w:rPr>
          <w:rFonts w:ascii="Times New Roman" w:eastAsia="Times New Roman" w:hAnsi="Times New Roman" w:cs="Times New Roman"/>
          <w:color w:val="000000"/>
          <w:kern w:val="0"/>
          <w:sz w:val="24"/>
          <w:szCs w:val="24"/>
          <w:lang w:eastAsia="et-EE"/>
          <w14:ligatures w14:val="none"/>
        </w:rPr>
        <w:t>4 uude §-</w:t>
      </w:r>
      <w:r w:rsidR="000963F8" w:rsidRPr="00CA1DEC">
        <w:rPr>
          <w:rFonts w:ascii="Times New Roman" w:eastAsia="Times New Roman" w:hAnsi="Times New Roman" w:cs="Times New Roman"/>
          <w:color w:val="000000"/>
          <w:kern w:val="0"/>
          <w:sz w:val="24"/>
          <w:szCs w:val="24"/>
          <w:lang w:eastAsia="et-EE"/>
          <w14:ligatures w14:val="none"/>
        </w:rPr>
        <w:t>i 31¹</w:t>
      </w:r>
      <w:r w:rsidRPr="00CA1DEC">
        <w:rPr>
          <w:rFonts w:ascii="Times New Roman" w:eastAsia="Times New Roman" w:hAnsi="Times New Roman" w:cs="Times New Roman"/>
          <w:color w:val="000000"/>
          <w:kern w:val="0"/>
          <w:sz w:val="24"/>
          <w:szCs w:val="24"/>
          <w:lang w:eastAsia="et-EE"/>
          <w14:ligatures w14:val="none"/>
        </w:rPr>
        <w:t>, et täpsusta</w:t>
      </w:r>
      <w:r w:rsidR="000963F8" w:rsidRPr="00CA1DEC">
        <w:rPr>
          <w:rFonts w:ascii="Times New Roman" w:eastAsia="Times New Roman" w:hAnsi="Times New Roman" w:cs="Times New Roman"/>
          <w:color w:val="000000"/>
          <w:kern w:val="0"/>
          <w:sz w:val="24"/>
          <w:szCs w:val="24"/>
          <w:lang w:eastAsia="et-EE"/>
          <w14:ligatures w14:val="none"/>
        </w:rPr>
        <w:t>da</w:t>
      </w:r>
      <w:r w:rsidRPr="00CA1DEC">
        <w:rPr>
          <w:rFonts w:ascii="Times New Roman" w:eastAsia="Times New Roman" w:hAnsi="Times New Roman" w:cs="Times New Roman"/>
          <w:color w:val="000000"/>
          <w:kern w:val="0"/>
          <w:sz w:val="24"/>
          <w:szCs w:val="24"/>
          <w:lang w:eastAsia="et-EE"/>
          <w14:ligatures w14:val="none"/>
        </w:rPr>
        <w:t xml:space="preserve"> millistel juhtudel on trassiraie tegemiseks tarvis lisadokumente. Kuna trassiraie on mingi kindla maa-ala hooldamine, mitte metsakasvatuslik võte ega ka raadamine, sest tegemist on juba varem raadatud alaga, </w:t>
      </w:r>
      <w:commentRangeStart w:id="39"/>
      <w:r w:rsidRPr="00CA1DEC">
        <w:rPr>
          <w:rFonts w:ascii="Times New Roman" w:eastAsia="Times New Roman" w:hAnsi="Times New Roman" w:cs="Times New Roman"/>
          <w:color w:val="000000"/>
          <w:kern w:val="0"/>
          <w:sz w:val="24"/>
          <w:szCs w:val="24"/>
          <w:lang w:eastAsia="et-EE"/>
          <w14:ligatures w14:val="none"/>
        </w:rPr>
        <w:t>on tarvis selgemalt määratleda trassiraie tegemise tingimused</w:t>
      </w:r>
      <w:commentRangeEnd w:id="39"/>
      <w:r w:rsidR="00602D38">
        <w:rPr>
          <w:rStyle w:val="Kommentaariviide"/>
        </w:rPr>
        <w:commentReference w:id="39"/>
      </w:r>
      <w:r w:rsidRPr="00CA1DEC">
        <w:rPr>
          <w:rFonts w:ascii="Times New Roman" w:eastAsia="Times New Roman" w:hAnsi="Times New Roman" w:cs="Times New Roman"/>
          <w:color w:val="000000"/>
          <w:kern w:val="0"/>
          <w:sz w:val="24"/>
          <w:szCs w:val="24"/>
          <w:lang w:eastAsia="et-EE"/>
          <w14:ligatures w14:val="none"/>
        </w:rPr>
        <w:t>.</w:t>
      </w:r>
      <w:r w:rsidR="000963F8" w:rsidRPr="00CA1DEC">
        <w:rPr>
          <w:rFonts w:ascii="Times New Roman" w:eastAsia="Times New Roman" w:hAnsi="Times New Roman" w:cs="Times New Roman"/>
          <w:color w:val="000000"/>
          <w:kern w:val="0"/>
          <w:sz w:val="24"/>
          <w:szCs w:val="24"/>
          <w:lang w:eastAsia="et-EE"/>
          <w14:ligatures w14:val="none"/>
        </w:rPr>
        <w:t xml:space="preserve"> Nii on ka võimalik turustada hooldatud aladelt saadavat puitu hõlpsamalt</w:t>
      </w:r>
      <w:r w:rsidR="0013521C" w:rsidRPr="00CA1DEC">
        <w:rPr>
          <w:rFonts w:ascii="Times New Roman" w:eastAsia="Times New Roman" w:hAnsi="Times New Roman" w:cs="Times New Roman"/>
          <w:color w:val="000000"/>
          <w:kern w:val="0"/>
          <w:sz w:val="24"/>
          <w:szCs w:val="24"/>
          <w:lang w:eastAsia="et-EE"/>
          <w14:ligatures w14:val="none"/>
        </w:rPr>
        <w:t>, sest tegemist ei ole raadamisega.</w:t>
      </w:r>
    </w:p>
    <w:p w14:paraId="4165599E" w14:textId="77777777" w:rsidR="000963F8" w:rsidRPr="00CA1DEC" w:rsidRDefault="000963F8" w:rsidP="003A50C9">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24C4C8DA" w14:textId="1CADC2F5" w:rsidR="00A62525" w:rsidRPr="00CA1DEC" w:rsidRDefault="00A62525" w:rsidP="003A50C9">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A1DEC">
        <w:rPr>
          <w:rFonts w:ascii="Times New Roman" w:eastAsia="Times New Roman" w:hAnsi="Times New Roman" w:cs="Times New Roman"/>
          <w:b/>
          <w:bCs/>
          <w:color w:val="000000"/>
          <w:kern w:val="0"/>
          <w:sz w:val="24"/>
          <w:szCs w:val="24"/>
          <w:lang w:eastAsia="et-EE"/>
          <w14:ligatures w14:val="none"/>
        </w:rPr>
        <w:t>Punkti</w:t>
      </w:r>
      <w:r w:rsidR="003238BA" w:rsidRPr="00CA1DEC">
        <w:rPr>
          <w:rFonts w:ascii="Times New Roman" w:eastAsia="Times New Roman" w:hAnsi="Times New Roman" w:cs="Times New Roman"/>
          <w:b/>
          <w:bCs/>
          <w:color w:val="000000"/>
          <w:kern w:val="0"/>
          <w:sz w:val="24"/>
          <w:szCs w:val="24"/>
          <w:lang w:eastAsia="et-EE"/>
          <w14:ligatures w14:val="none"/>
        </w:rPr>
        <w:t>de</w:t>
      </w:r>
      <w:r w:rsidRPr="00CA1DEC">
        <w:rPr>
          <w:rFonts w:ascii="Times New Roman" w:eastAsia="Times New Roman" w:hAnsi="Times New Roman" w:cs="Times New Roman"/>
          <w:b/>
          <w:bCs/>
          <w:color w:val="000000"/>
          <w:kern w:val="0"/>
          <w:sz w:val="24"/>
          <w:szCs w:val="24"/>
          <w:lang w:eastAsia="et-EE"/>
          <w14:ligatures w14:val="none"/>
        </w:rPr>
        <w:t>ga</w:t>
      </w:r>
      <w:r w:rsidR="000B103D" w:rsidRPr="00CA1DEC">
        <w:rPr>
          <w:rFonts w:ascii="Times New Roman" w:eastAsia="Times New Roman" w:hAnsi="Times New Roman" w:cs="Times New Roman"/>
          <w:b/>
          <w:bCs/>
          <w:color w:val="000000"/>
          <w:kern w:val="0"/>
          <w:sz w:val="24"/>
          <w:szCs w:val="24"/>
          <w:lang w:eastAsia="et-EE"/>
          <w14:ligatures w14:val="none"/>
        </w:rPr>
        <w:t> 2</w:t>
      </w:r>
      <w:r w:rsidR="00885C0F" w:rsidRPr="00CA1DEC">
        <w:rPr>
          <w:rFonts w:ascii="Times New Roman" w:eastAsia="Times New Roman" w:hAnsi="Times New Roman" w:cs="Times New Roman"/>
          <w:b/>
          <w:bCs/>
          <w:color w:val="000000"/>
          <w:kern w:val="0"/>
          <w:sz w:val="24"/>
          <w:szCs w:val="24"/>
          <w:lang w:eastAsia="et-EE"/>
          <w14:ligatures w14:val="none"/>
        </w:rPr>
        <w:t>7</w:t>
      </w:r>
      <w:r w:rsidR="00AB1D6A" w:rsidRPr="00CA1DEC">
        <w:rPr>
          <w:rFonts w:ascii="Times New Roman" w:eastAsia="Times New Roman" w:hAnsi="Times New Roman" w:cs="Times New Roman"/>
          <w:b/>
          <w:bCs/>
          <w:color w:val="000000"/>
          <w:kern w:val="0"/>
          <w:sz w:val="24"/>
          <w:szCs w:val="24"/>
          <w:lang w:eastAsia="et-EE"/>
          <w14:ligatures w14:val="none"/>
        </w:rPr>
        <w:t xml:space="preserve"> ja 2</w:t>
      </w:r>
      <w:r w:rsidR="00885C0F" w:rsidRPr="00CA1DEC">
        <w:rPr>
          <w:rFonts w:ascii="Times New Roman" w:eastAsia="Times New Roman" w:hAnsi="Times New Roman" w:cs="Times New Roman"/>
          <w:b/>
          <w:bCs/>
          <w:color w:val="000000"/>
          <w:kern w:val="0"/>
          <w:sz w:val="24"/>
          <w:szCs w:val="24"/>
          <w:lang w:eastAsia="et-EE"/>
          <w14:ligatures w14:val="none"/>
        </w:rPr>
        <w:t>8</w:t>
      </w:r>
      <w:r w:rsidRPr="00CA1DEC">
        <w:rPr>
          <w:rFonts w:ascii="Times New Roman" w:eastAsia="Times New Roman" w:hAnsi="Times New Roman" w:cs="Times New Roman"/>
          <w:color w:val="000000"/>
          <w:kern w:val="0"/>
          <w:sz w:val="24"/>
          <w:szCs w:val="24"/>
          <w:lang w:eastAsia="et-EE"/>
          <w14:ligatures w14:val="none"/>
        </w:rPr>
        <w:t xml:space="preserve"> muudetakse raadamise mõistet</w:t>
      </w:r>
      <w:r w:rsidR="000963F8" w:rsidRPr="00CA1DEC">
        <w:rPr>
          <w:rFonts w:ascii="Times New Roman" w:eastAsia="Times New Roman" w:hAnsi="Times New Roman" w:cs="Times New Roman"/>
          <w:color w:val="000000"/>
          <w:kern w:val="0"/>
          <w:sz w:val="24"/>
          <w:szCs w:val="24"/>
          <w:lang w:eastAsia="et-EE"/>
          <w14:ligatures w14:val="none"/>
        </w:rPr>
        <w:t xml:space="preserve"> § 32 lõikes 1</w:t>
      </w:r>
      <w:r w:rsidRPr="00CA1DEC">
        <w:rPr>
          <w:rFonts w:ascii="Times New Roman" w:eastAsia="Times New Roman" w:hAnsi="Times New Roman" w:cs="Times New Roman"/>
          <w:color w:val="000000"/>
          <w:kern w:val="0"/>
          <w:sz w:val="24"/>
          <w:szCs w:val="24"/>
          <w:lang w:eastAsia="et-EE"/>
          <w14:ligatures w14:val="none"/>
        </w:rPr>
        <w:t xml:space="preserve"> selliselt, et oleks üheselt aru saada, et raadamine </w:t>
      </w:r>
      <w:r w:rsidR="005D5F1C" w:rsidRPr="00CA1DEC">
        <w:rPr>
          <w:rFonts w:ascii="Times New Roman" w:eastAsia="Times New Roman" w:hAnsi="Times New Roman" w:cs="Times New Roman"/>
          <w:color w:val="000000"/>
          <w:kern w:val="0"/>
          <w:sz w:val="24"/>
          <w:szCs w:val="24"/>
          <w:lang w:eastAsia="et-EE"/>
          <w14:ligatures w14:val="none"/>
        </w:rPr>
        <w:t xml:space="preserve">on maa kasutusotstarbe muutumine, millele võib eelneda ka mõni </w:t>
      </w:r>
      <w:r w:rsidRPr="00CA1DEC">
        <w:rPr>
          <w:rFonts w:ascii="Times New Roman" w:eastAsia="Times New Roman" w:hAnsi="Times New Roman" w:cs="Times New Roman"/>
          <w:color w:val="000000"/>
          <w:kern w:val="0"/>
          <w:sz w:val="24"/>
          <w:szCs w:val="24"/>
          <w:lang w:eastAsia="et-EE"/>
          <w14:ligatures w14:val="none"/>
        </w:rPr>
        <w:t xml:space="preserve">muu </w:t>
      </w:r>
      <w:r w:rsidRPr="00CA1DEC">
        <w:rPr>
          <w:rFonts w:ascii="Times New Roman" w:eastAsia="Times New Roman" w:hAnsi="Times New Roman" w:cs="Times New Roman"/>
          <w:color w:val="000000"/>
          <w:kern w:val="0"/>
          <w:sz w:val="24"/>
          <w:szCs w:val="24"/>
          <w:lang w:eastAsia="et-EE"/>
          <w14:ligatures w14:val="none"/>
        </w:rPr>
        <w:lastRenderedPageBreak/>
        <w:t>tegevus kui raie</w:t>
      </w:r>
      <w:r w:rsidR="000963F8" w:rsidRPr="00CA1DEC">
        <w:rPr>
          <w:rFonts w:ascii="Times New Roman" w:eastAsia="Times New Roman" w:hAnsi="Times New Roman" w:cs="Times New Roman"/>
          <w:color w:val="000000"/>
          <w:kern w:val="0"/>
          <w:sz w:val="24"/>
          <w:szCs w:val="24"/>
          <w:lang w:eastAsia="et-EE"/>
          <w14:ligatures w14:val="none"/>
        </w:rPr>
        <w:t xml:space="preserve">, nt </w:t>
      </w:r>
      <w:r w:rsidR="007A435C" w:rsidRPr="00CA1DEC">
        <w:rPr>
          <w:rFonts w:ascii="Times New Roman" w:eastAsia="Times New Roman" w:hAnsi="Times New Roman" w:cs="Times New Roman"/>
          <w:color w:val="000000"/>
          <w:kern w:val="0"/>
          <w:sz w:val="24"/>
          <w:szCs w:val="24"/>
          <w:lang w:eastAsia="et-EE"/>
          <w14:ligatures w14:val="none"/>
        </w:rPr>
        <w:t xml:space="preserve">on raadamine ka </w:t>
      </w:r>
      <w:r w:rsidR="000963F8" w:rsidRPr="00CA1DEC">
        <w:rPr>
          <w:rFonts w:ascii="Times New Roman" w:eastAsia="Times New Roman" w:hAnsi="Times New Roman" w:cs="Times New Roman"/>
          <w:color w:val="000000"/>
          <w:kern w:val="0"/>
          <w:sz w:val="24"/>
          <w:szCs w:val="24"/>
          <w:lang w:eastAsia="et-EE"/>
          <w14:ligatures w14:val="none"/>
        </w:rPr>
        <w:t>kändude juur</w:t>
      </w:r>
      <w:r w:rsidR="005D5F1C" w:rsidRPr="00CA1DEC">
        <w:rPr>
          <w:rFonts w:ascii="Times New Roman" w:eastAsia="Times New Roman" w:hAnsi="Times New Roman" w:cs="Times New Roman"/>
          <w:color w:val="000000"/>
          <w:kern w:val="0"/>
          <w:sz w:val="24"/>
          <w:szCs w:val="24"/>
          <w:lang w:eastAsia="et-EE"/>
          <w14:ligatures w14:val="none"/>
        </w:rPr>
        <w:t>i</w:t>
      </w:r>
      <w:r w:rsidR="000963F8" w:rsidRPr="00CA1DEC">
        <w:rPr>
          <w:rFonts w:ascii="Times New Roman" w:eastAsia="Times New Roman" w:hAnsi="Times New Roman" w:cs="Times New Roman"/>
          <w:color w:val="000000"/>
          <w:kern w:val="0"/>
          <w:sz w:val="24"/>
          <w:szCs w:val="24"/>
          <w:lang w:eastAsia="et-EE"/>
          <w14:ligatures w14:val="none"/>
        </w:rPr>
        <w:t xml:space="preserve">mine vm. Raadamise eesmärk on planeeringuga ala </w:t>
      </w:r>
      <w:r w:rsidR="005D5F1C" w:rsidRPr="00CA1DEC">
        <w:rPr>
          <w:rFonts w:ascii="Times New Roman" w:eastAsia="Times New Roman" w:hAnsi="Times New Roman" w:cs="Times New Roman"/>
          <w:color w:val="000000"/>
          <w:kern w:val="0"/>
          <w:sz w:val="24"/>
          <w:szCs w:val="24"/>
          <w:lang w:eastAsia="et-EE"/>
          <w14:ligatures w14:val="none"/>
        </w:rPr>
        <w:t xml:space="preserve">lõplik </w:t>
      </w:r>
      <w:r w:rsidR="000963F8" w:rsidRPr="00CA1DEC">
        <w:rPr>
          <w:rFonts w:ascii="Times New Roman" w:eastAsia="Times New Roman" w:hAnsi="Times New Roman" w:cs="Times New Roman"/>
          <w:color w:val="000000"/>
          <w:kern w:val="0"/>
          <w:sz w:val="24"/>
          <w:szCs w:val="24"/>
          <w:lang w:eastAsia="et-EE"/>
          <w14:ligatures w14:val="none"/>
        </w:rPr>
        <w:t>puhastamine puittaimestikust, kui seda varem tehtud ei ole</w:t>
      </w:r>
      <w:r w:rsidR="00C84780" w:rsidRPr="00CA1DEC">
        <w:rPr>
          <w:rFonts w:ascii="Times New Roman" w:eastAsia="Times New Roman" w:hAnsi="Times New Roman" w:cs="Times New Roman"/>
          <w:color w:val="000000"/>
          <w:kern w:val="0"/>
          <w:sz w:val="24"/>
          <w:szCs w:val="24"/>
          <w:lang w:eastAsia="et-EE"/>
          <w14:ligatures w14:val="none"/>
        </w:rPr>
        <w:t>, seda ka istandike puhul.</w:t>
      </w:r>
      <w:r w:rsidR="00787284" w:rsidRPr="00CA1DEC">
        <w:rPr>
          <w:rFonts w:ascii="Times New Roman" w:eastAsia="Times New Roman" w:hAnsi="Times New Roman" w:cs="Times New Roman"/>
          <w:color w:val="000000"/>
          <w:kern w:val="0"/>
          <w:sz w:val="24"/>
          <w:szCs w:val="24"/>
          <w:lang w:eastAsia="et-EE"/>
          <w14:ligatures w14:val="none"/>
        </w:rPr>
        <w:t xml:space="preserve"> Punkt </w:t>
      </w:r>
      <w:r w:rsidR="006E4C14" w:rsidRPr="00CA1DEC">
        <w:rPr>
          <w:rFonts w:ascii="Times New Roman" w:eastAsia="Times New Roman" w:hAnsi="Times New Roman" w:cs="Times New Roman"/>
          <w:color w:val="000000"/>
          <w:kern w:val="0"/>
          <w:sz w:val="24"/>
          <w:szCs w:val="24"/>
          <w:lang w:eastAsia="et-EE"/>
          <w14:ligatures w14:val="none"/>
        </w:rPr>
        <w:t>28</w:t>
      </w:r>
      <w:r w:rsidR="00787284" w:rsidRPr="00CA1DEC">
        <w:rPr>
          <w:rFonts w:ascii="Times New Roman" w:eastAsia="Times New Roman" w:hAnsi="Times New Roman" w:cs="Times New Roman"/>
          <w:color w:val="000000"/>
          <w:kern w:val="0"/>
          <w:sz w:val="24"/>
          <w:szCs w:val="24"/>
          <w:lang w:eastAsia="et-EE"/>
          <w14:ligatures w14:val="none"/>
        </w:rPr>
        <w:t xml:space="preserve"> jõustub 1. jaanuaril 2026. a.</w:t>
      </w:r>
    </w:p>
    <w:p w14:paraId="6014478B" w14:textId="77777777" w:rsidR="008B3D16" w:rsidRPr="00CA1DEC" w:rsidRDefault="008B3D16" w:rsidP="003A50C9">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p>
    <w:p w14:paraId="0F6116BC" w14:textId="52BE0BDE" w:rsidR="00B936E6" w:rsidRPr="00CA1DEC" w:rsidRDefault="00B936E6" w:rsidP="003A50C9">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A1DEC">
        <w:rPr>
          <w:rFonts w:ascii="Times New Roman" w:eastAsia="Times New Roman" w:hAnsi="Times New Roman" w:cs="Times New Roman"/>
          <w:b/>
          <w:bCs/>
          <w:color w:val="000000"/>
          <w:kern w:val="0"/>
          <w:sz w:val="24"/>
          <w:szCs w:val="24"/>
          <w:lang w:eastAsia="et-EE"/>
          <w14:ligatures w14:val="none"/>
        </w:rPr>
        <w:t>Punktidega </w:t>
      </w:r>
      <w:r w:rsidR="000B103D" w:rsidRPr="00CA1DEC">
        <w:rPr>
          <w:rFonts w:ascii="Times New Roman" w:eastAsia="Times New Roman" w:hAnsi="Times New Roman" w:cs="Times New Roman"/>
          <w:b/>
          <w:bCs/>
          <w:color w:val="000000"/>
          <w:kern w:val="0"/>
          <w:sz w:val="24"/>
          <w:szCs w:val="24"/>
          <w:lang w:eastAsia="et-EE"/>
          <w14:ligatures w14:val="none"/>
        </w:rPr>
        <w:t>2</w:t>
      </w:r>
      <w:r w:rsidR="00885C0F" w:rsidRPr="00CA1DEC">
        <w:rPr>
          <w:rFonts w:ascii="Times New Roman" w:eastAsia="Times New Roman" w:hAnsi="Times New Roman" w:cs="Times New Roman"/>
          <w:b/>
          <w:bCs/>
          <w:color w:val="000000"/>
          <w:kern w:val="0"/>
          <w:sz w:val="24"/>
          <w:szCs w:val="24"/>
          <w:lang w:eastAsia="et-EE"/>
          <w14:ligatures w14:val="none"/>
        </w:rPr>
        <w:t>9</w:t>
      </w:r>
      <w:r w:rsidRPr="00CA1DEC">
        <w:rPr>
          <w:rFonts w:ascii="Times New Roman" w:eastAsia="Times New Roman" w:hAnsi="Times New Roman" w:cs="Times New Roman"/>
          <w:b/>
          <w:bCs/>
          <w:color w:val="000000"/>
          <w:kern w:val="0"/>
          <w:sz w:val="24"/>
          <w:szCs w:val="24"/>
          <w:lang w:eastAsia="et-EE"/>
          <w14:ligatures w14:val="none"/>
        </w:rPr>
        <w:t> ja </w:t>
      </w:r>
      <w:r w:rsidR="00885C0F" w:rsidRPr="00CA1DEC">
        <w:rPr>
          <w:rFonts w:ascii="Times New Roman" w:eastAsia="Times New Roman" w:hAnsi="Times New Roman" w:cs="Times New Roman"/>
          <w:b/>
          <w:bCs/>
          <w:color w:val="000000"/>
          <w:kern w:val="0"/>
          <w:sz w:val="24"/>
          <w:szCs w:val="24"/>
          <w:lang w:eastAsia="et-EE"/>
          <w14:ligatures w14:val="none"/>
        </w:rPr>
        <w:t>30</w:t>
      </w:r>
      <w:r w:rsidRPr="00CA1DEC">
        <w:rPr>
          <w:rFonts w:ascii="Times New Roman" w:eastAsia="Times New Roman" w:hAnsi="Times New Roman" w:cs="Times New Roman"/>
          <w:b/>
          <w:bCs/>
          <w:color w:val="000000"/>
          <w:kern w:val="0"/>
          <w:sz w:val="24"/>
          <w:szCs w:val="24"/>
          <w:lang w:eastAsia="et-EE"/>
          <w14:ligatures w14:val="none"/>
        </w:rPr>
        <w:t xml:space="preserve"> </w:t>
      </w:r>
      <w:r w:rsidRPr="00CA1DEC">
        <w:rPr>
          <w:rFonts w:ascii="Times New Roman" w:eastAsia="Times New Roman" w:hAnsi="Times New Roman" w:cs="Times New Roman"/>
          <w:color w:val="000000"/>
          <w:kern w:val="0"/>
          <w:sz w:val="24"/>
          <w:szCs w:val="24"/>
          <w:lang w:eastAsia="et-EE"/>
          <w14:ligatures w14:val="none"/>
        </w:rPr>
        <w:t xml:space="preserve">täpsustatakse </w:t>
      </w:r>
      <w:r w:rsidR="003038CC" w:rsidRPr="00CA1DEC">
        <w:rPr>
          <w:rFonts w:ascii="Times New Roman" w:eastAsia="Times New Roman" w:hAnsi="Times New Roman" w:cs="Times New Roman"/>
          <w:color w:val="000000"/>
          <w:kern w:val="0"/>
          <w:sz w:val="24"/>
          <w:szCs w:val="24"/>
          <w:lang w:eastAsia="et-EE"/>
          <w14:ligatures w14:val="none"/>
        </w:rPr>
        <w:t xml:space="preserve">§ 36 sätteid, mis käsitlevad </w:t>
      </w:r>
      <w:r w:rsidRPr="00CA1DEC">
        <w:rPr>
          <w:rFonts w:ascii="Times New Roman" w:eastAsia="Times New Roman" w:hAnsi="Times New Roman" w:cs="Times New Roman"/>
          <w:color w:val="000000"/>
          <w:kern w:val="0"/>
          <w:sz w:val="24"/>
          <w:szCs w:val="24"/>
          <w:lang w:eastAsia="et-EE"/>
          <w14:ligatures w14:val="none"/>
        </w:rPr>
        <w:t>Kaitseministeeriumile kuuluva</w:t>
      </w:r>
      <w:r w:rsidR="003038CC" w:rsidRPr="00CA1DEC">
        <w:rPr>
          <w:rFonts w:ascii="Times New Roman" w:eastAsia="Times New Roman" w:hAnsi="Times New Roman" w:cs="Times New Roman"/>
          <w:color w:val="000000"/>
          <w:kern w:val="0"/>
          <w:sz w:val="24"/>
          <w:szCs w:val="24"/>
          <w:lang w:eastAsia="et-EE"/>
          <w14:ligatures w14:val="none"/>
        </w:rPr>
        <w:t>t</w:t>
      </w:r>
      <w:r w:rsidRPr="00CA1DEC">
        <w:rPr>
          <w:rFonts w:ascii="Times New Roman" w:eastAsia="Times New Roman" w:hAnsi="Times New Roman" w:cs="Times New Roman"/>
          <w:color w:val="000000"/>
          <w:kern w:val="0"/>
          <w:sz w:val="24"/>
          <w:szCs w:val="24"/>
          <w:lang w:eastAsia="et-EE"/>
          <w14:ligatures w14:val="none"/>
        </w:rPr>
        <w:t xml:space="preserve"> metsamaa</w:t>
      </w:r>
      <w:r w:rsidR="003038CC" w:rsidRPr="00CA1DEC">
        <w:rPr>
          <w:rFonts w:ascii="Times New Roman" w:eastAsia="Times New Roman" w:hAnsi="Times New Roman" w:cs="Times New Roman"/>
          <w:color w:val="000000"/>
          <w:kern w:val="0"/>
          <w:sz w:val="24"/>
          <w:szCs w:val="24"/>
          <w:lang w:eastAsia="et-EE"/>
          <w14:ligatures w14:val="none"/>
        </w:rPr>
        <w:t>d</w:t>
      </w:r>
      <w:r w:rsidRPr="00CA1DEC">
        <w:rPr>
          <w:rFonts w:ascii="Times New Roman" w:eastAsia="Times New Roman" w:hAnsi="Times New Roman" w:cs="Times New Roman"/>
          <w:color w:val="000000"/>
          <w:kern w:val="0"/>
          <w:sz w:val="24"/>
          <w:szCs w:val="24"/>
          <w:lang w:eastAsia="et-EE"/>
          <w14:ligatures w14:val="none"/>
        </w:rPr>
        <w:t>, et kiirendada protsess</w:t>
      </w:r>
      <w:r w:rsidR="003038CC" w:rsidRPr="00CA1DEC">
        <w:rPr>
          <w:rFonts w:ascii="Times New Roman" w:eastAsia="Times New Roman" w:hAnsi="Times New Roman" w:cs="Times New Roman"/>
          <w:color w:val="000000"/>
          <w:kern w:val="0"/>
          <w:sz w:val="24"/>
          <w:szCs w:val="24"/>
          <w:lang w:eastAsia="et-EE"/>
          <w14:ligatures w14:val="none"/>
        </w:rPr>
        <w:t>e</w:t>
      </w:r>
      <w:r w:rsidR="00A47190" w:rsidRPr="00CA1DEC">
        <w:rPr>
          <w:rFonts w:ascii="Times New Roman" w:eastAsia="Times New Roman" w:hAnsi="Times New Roman" w:cs="Times New Roman"/>
          <w:color w:val="000000"/>
          <w:kern w:val="0"/>
          <w:sz w:val="24"/>
          <w:szCs w:val="24"/>
          <w:lang w:eastAsia="et-EE"/>
          <w14:ligatures w14:val="none"/>
        </w:rPr>
        <w:t xml:space="preserve"> (loa saamiseks ei ole vaja </w:t>
      </w:r>
      <w:r w:rsidR="005C79DB" w:rsidRPr="00CA1DEC">
        <w:rPr>
          <w:rFonts w:ascii="Times New Roman" w:eastAsia="Times New Roman" w:hAnsi="Times New Roman" w:cs="Times New Roman"/>
          <w:color w:val="000000"/>
          <w:kern w:val="0"/>
          <w:sz w:val="24"/>
          <w:szCs w:val="24"/>
          <w:lang w:eastAsia="et-EE"/>
          <w14:ligatures w14:val="none"/>
        </w:rPr>
        <w:t>tao</w:t>
      </w:r>
      <w:r w:rsidR="0026714E" w:rsidRPr="00CA1DEC">
        <w:rPr>
          <w:rFonts w:ascii="Times New Roman" w:eastAsia="Times New Roman" w:hAnsi="Times New Roman" w:cs="Times New Roman"/>
          <w:color w:val="000000"/>
          <w:kern w:val="0"/>
          <w:sz w:val="24"/>
          <w:szCs w:val="24"/>
          <w:lang w:eastAsia="et-EE"/>
          <w14:ligatures w14:val="none"/>
        </w:rPr>
        <w:t>tle</w:t>
      </w:r>
      <w:r w:rsidR="005C79DB" w:rsidRPr="00CA1DEC">
        <w:rPr>
          <w:rFonts w:ascii="Times New Roman" w:eastAsia="Times New Roman" w:hAnsi="Times New Roman" w:cs="Times New Roman"/>
          <w:color w:val="000000"/>
          <w:kern w:val="0"/>
          <w:sz w:val="24"/>
          <w:szCs w:val="24"/>
          <w:lang w:eastAsia="et-EE"/>
          <w14:ligatures w14:val="none"/>
        </w:rPr>
        <w:t xml:space="preserve">da </w:t>
      </w:r>
      <w:r w:rsidR="00A47190" w:rsidRPr="00CA1DEC">
        <w:rPr>
          <w:rFonts w:ascii="Times New Roman" w:eastAsia="Times New Roman" w:hAnsi="Times New Roman" w:cs="Times New Roman"/>
          <w:color w:val="000000"/>
          <w:kern w:val="0"/>
          <w:sz w:val="24"/>
          <w:szCs w:val="24"/>
          <w:lang w:eastAsia="et-EE"/>
          <w14:ligatures w14:val="none"/>
        </w:rPr>
        <w:t>Vabariigi Valitsuse luba)</w:t>
      </w:r>
      <w:r w:rsidRPr="00CA1DEC">
        <w:rPr>
          <w:rFonts w:ascii="Times New Roman" w:eastAsia="Times New Roman" w:hAnsi="Times New Roman" w:cs="Times New Roman"/>
          <w:color w:val="000000"/>
          <w:kern w:val="0"/>
          <w:sz w:val="24"/>
          <w:szCs w:val="24"/>
          <w:lang w:eastAsia="et-EE"/>
          <w14:ligatures w14:val="none"/>
        </w:rPr>
        <w:t>, vähendada bürokraatiat ja Vabariigi Valitsuse koormust.</w:t>
      </w:r>
    </w:p>
    <w:p w14:paraId="1AB1E0FF" w14:textId="14E1DC1D" w:rsidR="00B936E6" w:rsidRPr="00CA1DEC" w:rsidRDefault="00B936E6" w:rsidP="003A50C9">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CA1DEC">
        <w:rPr>
          <w:rFonts w:ascii="Times New Roman" w:eastAsia="Times New Roman" w:hAnsi="Times New Roman" w:cs="Times New Roman"/>
          <w:kern w:val="0"/>
          <w:sz w:val="24"/>
          <w:szCs w:val="24"/>
          <w:lang w:eastAsia="et-EE"/>
          <w14:ligatures w14:val="none"/>
        </w:rPr>
        <w:t>Punkti </w:t>
      </w:r>
      <w:r w:rsidR="000B103D" w:rsidRPr="00CA1DEC">
        <w:rPr>
          <w:rFonts w:ascii="Times New Roman" w:eastAsia="Times New Roman" w:hAnsi="Times New Roman" w:cs="Times New Roman"/>
          <w:kern w:val="0"/>
          <w:sz w:val="24"/>
          <w:szCs w:val="24"/>
          <w:lang w:eastAsia="et-EE"/>
          <w14:ligatures w14:val="none"/>
        </w:rPr>
        <w:t>2</w:t>
      </w:r>
      <w:r w:rsidR="00CA6DAE" w:rsidRPr="00CA1DEC">
        <w:rPr>
          <w:rFonts w:ascii="Times New Roman" w:eastAsia="Times New Roman" w:hAnsi="Times New Roman" w:cs="Times New Roman"/>
          <w:kern w:val="0"/>
          <w:sz w:val="24"/>
          <w:szCs w:val="24"/>
          <w:lang w:eastAsia="et-EE"/>
          <w14:ligatures w14:val="none"/>
        </w:rPr>
        <w:t>9</w:t>
      </w:r>
      <w:r w:rsidRPr="00CA1DEC">
        <w:rPr>
          <w:rFonts w:ascii="Times New Roman" w:eastAsia="Times New Roman" w:hAnsi="Times New Roman" w:cs="Times New Roman"/>
          <w:kern w:val="0"/>
          <w:sz w:val="24"/>
          <w:szCs w:val="24"/>
          <w:lang w:eastAsia="et-EE"/>
          <w14:ligatures w14:val="none"/>
        </w:rPr>
        <w:t xml:space="preserve"> muudatus on </w:t>
      </w:r>
      <w:r w:rsidR="003038CC" w:rsidRPr="00CA1DEC">
        <w:rPr>
          <w:rFonts w:ascii="Times New Roman" w:eastAsia="Times New Roman" w:hAnsi="Times New Roman" w:cs="Times New Roman"/>
          <w:kern w:val="0"/>
          <w:sz w:val="24"/>
          <w:szCs w:val="24"/>
          <w:lang w:eastAsia="et-EE"/>
          <w14:ligatures w14:val="none"/>
        </w:rPr>
        <w:t>tingitud</w:t>
      </w:r>
      <w:r w:rsidRPr="00CA1DEC">
        <w:rPr>
          <w:rFonts w:ascii="Times New Roman" w:eastAsia="Times New Roman" w:hAnsi="Times New Roman" w:cs="Times New Roman"/>
          <w:kern w:val="0"/>
          <w:sz w:val="24"/>
          <w:szCs w:val="24"/>
          <w:lang w:eastAsia="et-EE"/>
          <w14:ligatures w14:val="none"/>
        </w:rPr>
        <w:t xml:space="preserve"> relvaseaduse § 85 l</w:t>
      </w:r>
      <w:r w:rsidR="003038CC" w:rsidRPr="00CA1DEC">
        <w:rPr>
          <w:rFonts w:ascii="Times New Roman" w:eastAsia="Times New Roman" w:hAnsi="Times New Roman" w:cs="Times New Roman"/>
          <w:kern w:val="0"/>
          <w:sz w:val="24"/>
          <w:szCs w:val="24"/>
          <w:lang w:eastAsia="et-EE"/>
          <w14:ligatures w14:val="none"/>
        </w:rPr>
        <w:t>õikes</w:t>
      </w:r>
      <w:r w:rsidRPr="00CA1DEC">
        <w:rPr>
          <w:rFonts w:ascii="Times New Roman" w:eastAsia="Times New Roman" w:hAnsi="Times New Roman" w:cs="Times New Roman"/>
          <w:kern w:val="0"/>
          <w:sz w:val="24"/>
          <w:szCs w:val="24"/>
          <w:lang w:eastAsia="et-EE"/>
          <w14:ligatures w14:val="none"/>
        </w:rPr>
        <w:t xml:space="preserve"> 3¹ </w:t>
      </w:r>
      <w:r w:rsidR="003038CC" w:rsidRPr="00CA1DEC">
        <w:rPr>
          <w:rFonts w:ascii="Times New Roman" w:eastAsia="Times New Roman" w:hAnsi="Times New Roman" w:cs="Times New Roman"/>
          <w:kern w:val="0"/>
          <w:sz w:val="24"/>
          <w:szCs w:val="24"/>
          <w:lang w:eastAsia="et-EE"/>
          <w14:ligatures w14:val="none"/>
        </w:rPr>
        <w:t>sätestatust</w:t>
      </w:r>
      <w:r w:rsidRPr="00CA1DEC">
        <w:rPr>
          <w:rFonts w:ascii="Times New Roman" w:eastAsia="Times New Roman" w:hAnsi="Times New Roman" w:cs="Times New Roman"/>
          <w:kern w:val="0"/>
          <w:sz w:val="24"/>
          <w:szCs w:val="24"/>
          <w:lang w:eastAsia="et-EE"/>
          <w14:ligatures w14:val="none"/>
        </w:rPr>
        <w:t>, mille kohaselt on võimalik asutada harjutusväli planeerimismenetlust läbi</w:t>
      </w:r>
      <w:r w:rsidR="003038CC" w:rsidRPr="00CA1DEC">
        <w:rPr>
          <w:rFonts w:ascii="Times New Roman" w:eastAsia="Times New Roman" w:hAnsi="Times New Roman" w:cs="Times New Roman"/>
          <w:kern w:val="0"/>
          <w:sz w:val="24"/>
          <w:szCs w:val="24"/>
          <w:lang w:eastAsia="et-EE"/>
          <w14:ligatures w14:val="none"/>
        </w:rPr>
        <w:t>mata</w:t>
      </w:r>
      <w:r w:rsidRPr="00CA1DEC">
        <w:rPr>
          <w:rFonts w:ascii="Times New Roman" w:eastAsia="Times New Roman" w:hAnsi="Times New Roman" w:cs="Times New Roman"/>
          <w:kern w:val="0"/>
          <w:sz w:val="24"/>
          <w:szCs w:val="24"/>
          <w:lang w:eastAsia="et-EE"/>
          <w14:ligatures w14:val="none"/>
        </w:rPr>
        <w:t xml:space="preserve">. Sellistel juhtudel </w:t>
      </w:r>
      <w:r w:rsidR="00782494" w:rsidRPr="00CA1DEC">
        <w:rPr>
          <w:rFonts w:ascii="Times New Roman" w:eastAsia="Times New Roman" w:hAnsi="Times New Roman" w:cs="Times New Roman"/>
          <w:kern w:val="0"/>
          <w:sz w:val="24"/>
          <w:szCs w:val="24"/>
          <w:lang w:eastAsia="et-EE"/>
          <w14:ligatures w14:val="none"/>
        </w:rPr>
        <w:t xml:space="preserve">on õigus </w:t>
      </w:r>
      <w:r w:rsidR="002F4D15" w:rsidRPr="00CA1DEC">
        <w:rPr>
          <w:rFonts w:ascii="Times New Roman" w:eastAsia="Times New Roman" w:hAnsi="Times New Roman" w:cs="Times New Roman"/>
          <w:kern w:val="0"/>
          <w:sz w:val="24"/>
          <w:szCs w:val="24"/>
          <w:lang w:eastAsia="et-EE"/>
          <w14:ligatures w14:val="none"/>
        </w:rPr>
        <w:t xml:space="preserve">väljaõpetamiseks </w:t>
      </w:r>
      <w:r w:rsidR="00782494" w:rsidRPr="00CA1DEC">
        <w:rPr>
          <w:rFonts w:ascii="Times New Roman" w:eastAsia="Times New Roman" w:hAnsi="Times New Roman" w:cs="Times New Roman"/>
          <w:kern w:val="0"/>
          <w:sz w:val="24"/>
          <w:szCs w:val="24"/>
          <w:lang w:eastAsia="et-EE"/>
          <w14:ligatures w14:val="none"/>
        </w:rPr>
        <w:t xml:space="preserve">kasutada </w:t>
      </w:r>
      <w:r w:rsidRPr="00CA1DEC">
        <w:rPr>
          <w:rFonts w:ascii="Times New Roman" w:eastAsia="Times New Roman" w:hAnsi="Times New Roman" w:cs="Times New Roman"/>
          <w:kern w:val="0"/>
          <w:sz w:val="24"/>
          <w:szCs w:val="24"/>
          <w:lang w:eastAsia="et-EE"/>
          <w14:ligatures w14:val="none"/>
        </w:rPr>
        <w:t>riigimetsa Vabariigi Valitsus</w:t>
      </w:r>
      <w:ins w:id="40" w:author="Markus Ühtigi" w:date="2024-09-05T10:46:00Z">
        <w:r w:rsidR="00602D38">
          <w:rPr>
            <w:rFonts w:ascii="Times New Roman" w:eastAsia="Times New Roman" w:hAnsi="Times New Roman" w:cs="Times New Roman"/>
            <w:kern w:val="0"/>
            <w:sz w:val="24"/>
            <w:szCs w:val="24"/>
            <w:lang w:eastAsia="et-EE"/>
            <w14:ligatures w14:val="none"/>
          </w:rPr>
          <w:t>e</w:t>
        </w:r>
      </w:ins>
      <w:r w:rsidRPr="00CA1DEC">
        <w:rPr>
          <w:rFonts w:ascii="Times New Roman" w:eastAsia="Times New Roman" w:hAnsi="Times New Roman" w:cs="Times New Roman"/>
          <w:kern w:val="0"/>
          <w:sz w:val="24"/>
          <w:szCs w:val="24"/>
          <w:lang w:eastAsia="et-EE"/>
          <w14:ligatures w14:val="none"/>
        </w:rPr>
        <w:t xml:space="preserve"> l</w:t>
      </w:r>
      <w:r w:rsidR="00D37E40" w:rsidRPr="00CA1DEC">
        <w:rPr>
          <w:rFonts w:ascii="Times New Roman" w:eastAsia="Times New Roman" w:hAnsi="Times New Roman" w:cs="Times New Roman"/>
          <w:kern w:val="0"/>
          <w:sz w:val="24"/>
          <w:szCs w:val="24"/>
          <w:lang w:eastAsia="et-EE"/>
          <w14:ligatures w14:val="none"/>
        </w:rPr>
        <w:t>oa</w:t>
      </w:r>
      <w:r w:rsidR="00782494" w:rsidRPr="00CA1DEC">
        <w:rPr>
          <w:rFonts w:ascii="Times New Roman" w:eastAsia="Times New Roman" w:hAnsi="Times New Roman" w:cs="Times New Roman"/>
          <w:kern w:val="0"/>
          <w:sz w:val="24"/>
          <w:szCs w:val="24"/>
          <w:lang w:eastAsia="et-EE"/>
          <w14:ligatures w14:val="none"/>
        </w:rPr>
        <w:t>l</w:t>
      </w:r>
      <w:r w:rsidRPr="00CA1DEC">
        <w:rPr>
          <w:rFonts w:ascii="Times New Roman" w:eastAsia="Times New Roman" w:hAnsi="Times New Roman" w:cs="Times New Roman"/>
          <w:kern w:val="0"/>
          <w:sz w:val="24"/>
          <w:szCs w:val="24"/>
          <w:lang w:eastAsia="et-EE"/>
          <w14:ligatures w14:val="none"/>
        </w:rPr>
        <w:t>.</w:t>
      </w:r>
    </w:p>
    <w:p w14:paraId="3511610B" w14:textId="46904088" w:rsidR="00B936E6" w:rsidRPr="00CA1DEC" w:rsidRDefault="00B936E6" w:rsidP="003A50C9">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CA1DEC">
        <w:rPr>
          <w:rFonts w:ascii="Times New Roman" w:eastAsia="Times New Roman" w:hAnsi="Times New Roman" w:cs="Times New Roman"/>
          <w:kern w:val="0"/>
          <w:sz w:val="24"/>
          <w:szCs w:val="24"/>
          <w:lang w:eastAsia="et-EE"/>
          <w14:ligatures w14:val="none"/>
        </w:rPr>
        <w:t>Punkti </w:t>
      </w:r>
      <w:r w:rsidR="00CA6DAE" w:rsidRPr="00CA1DEC">
        <w:rPr>
          <w:rFonts w:ascii="Times New Roman" w:eastAsia="Times New Roman" w:hAnsi="Times New Roman" w:cs="Times New Roman"/>
          <w:kern w:val="0"/>
          <w:sz w:val="24"/>
          <w:szCs w:val="24"/>
          <w:lang w:eastAsia="et-EE"/>
          <w14:ligatures w14:val="none"/>
        </w:rPr>
        <w:t xml:space="preserve">30 </w:t>
      </w:r>
      <w:r w:rsidRPr="00CA1DEC">
        <w:rPr>
          <w:rFonts w:ascii="Times New Roman" w:eastAsia="Times New Roman" w:hAnsi="Times New Roman" w:cs="Times New Roman"/>
          <w:kern w:val="0"/>
          <w:sz w:val="24"/>
          <w:szCs w:val="24"/>
          <w:lang w:eastAsia="et-EE"/>
          <w14:ligatures w14:val="none"/>
        </w:rPr>
        <w:t>muud</w:t>
      </w:r>
      <w:r w:rsidR="00441F6E" w:rsidRPr="00CA1DEC">
        <w:rPr>
          <w:rFonts w:ascii="Times New Roman" w:eastAsia="Times New Roman" w:hAnsi="Times New Roman" w:cs="Times New Roman"/>
          <w:kern w:val="0"/>
          <w:sz w:val="24"/>
          <w:szCs w:val="24"/>
          <w:lang w:eastAsia="et-EE"/>
          <w14:ligatures w14:val="none"/>
        </w:rPr>
        <w:t>etakse</w:t>
      </w:r>
      <w:r w:rsidRPr="00CA1DEC">
        <w:rPr>
          <w:rFonts w:ascii="Times New Roman" w:eastAsia="Times New Roman" w:hAnsi="Times New Roman" w:cs="Times New Roman"/>
          <w:kern w:val="0"/>
          <w:sz w:val="24"/>
          <w:szCs w:val="24"/>
          <w:lang w:eastAsia="et-EE"/>
          <w14:ligatures w14:val="none"/>
        </w:rPr>
        <w:t xml:space="preserve">, et Kaitsevägi saaks oma ülesannete täitmiseks (alalise väljaõppe </w:t>
      </w:r>
      <w:r w:rsidR="00441F6E" w:rsidRPr="00CA1DEC">
        <w:rPr>
          <w:rFonts w:ascii="Times New Roman" w:eastAsia="Times New Roman" w:hAnsi="Times New Roman" w:cs="Times New Roman"/>
          <w:kern w:val="0"/>
          <w:sz w:val="24"/>
          <w:szCs w:val="24"/>
          <w:lang w:eastAsia="et-EE"/>
          <w14:ligatures w14:val="none"/>
        </w:rPr>
        <w:t>korraldamiseks</w:t>
      </w:r>
      <w:r w:rsidRPr="00CA1DEC">
        <w:rPr>
          <w:rFonts w:ascii="Times New Roman" w:eastAsia="Times New Roman" w:hAnsi="Times New Roman" w:cs="Times New Roman"/>
          <w:kern w:val="0"/>
          <w:sz w:val="24"/>
          <w:szCs w:val="24"/>
          <w:lang w:eastAsia="et-EE"/>
          <w14:ligatures w14:val="none"/>
        </w:rPr>
        <w:t>) väljaspool harjutusvälja Kaitseministeeriumi valitsemisele kuuluvat riigimetsa kasutada</w:t>
      </w:r>
      <w:r w:rsidR="00D37E40" w:rsidRPr="00CA1DEC">
        <w:rPr>
          <w:rFonts w:ascii="Times New Roman" w:eastAsia="Times New Roman" w:hAnsi="Times New Roman" w:cs="Times New Roman"/>
          <w:kern w:val="0"/>
          <w:sz w:val="24"/>
          <w:szCs w:val="24"/>
          <w:lang w:eastAsia="et-EE"/>
          <w14:ligatures w14:val="none"/>
        </w:rPr>
        <w:t>, kui selleks tekib vajadus ja</w:t>
      </w:r>
      <w:r w:rsidRPr="00CA1DEC">
        <w:rPr>
          <w:rFonts w:ascii="Times New Roman" w:eastAsia="Times New Roman" w:hAnsi="Times New Roman" w:cs="Times New Roman"/>
          <w:kern w:val="0"/>
          <w:sz w:val="24"/>
          <w:szCs w:val="24"/>
          <w:lang w:eastAsia="et-EE"/>
          <w14:ligatures w14:val="none"/>
        </w:rPr>
        <w:t xml:space="preserve"> kui sellega ei tekitata metsakahjustusi.</w:t>
      </w:r>
    </w:p>
    <w:p w14:paraId="76C4A4A1" w14:textId="33BF25A2" w:rsidR="00B936E6" w:rsidRPr="00CA1DEC" w:rsidRDefault="00B936E6" w:rsidP="003A50C9">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A1DEC">
        <w:rPr>
          <w:rFonts w:ascii="Times New Roman" w:eastAsia="Times New Roman" w:hAnsi="Times New Roman" w:cs="Times New Roman"/>
          <w:color w:val="000000"/>
          <w:kern w:val="0"/>
          <w:sz w:val="24"/>
          <w:szCs w:val="24"/>
          <w:lang w:eastAsia="et-EE"/>
          <w14:ligatures w14:val="none"/>
        </w:rPr>
        <w:t>Tegemist on väikese mõjuga muudatustega, mis lihtsustavad ning kiirendavad Kaitseväe ja Kaitseliidu tegevus</w:t>
      </w:r>
      <w:r w:rsidR="00441F6E" w:rsidRPr="00CA1DEC">
        <w:rPr>
          <w:rFonts w:ascii="Times New Roman" w:eastAsia="Times New Roman" w:hAnsi="Times New Roman" w:cs="Times New Roman"/>
          <w:color w:val="000000"/>
          <w:kern w:val="0"/>
          <w:sz w:val="24"/>
          <w:szCs w:val="24"/>
          <w:lang w:eastAsia="et-EE"/>
          <w14:ligatures w14:val="none"/>
        </w:rPr>
        <w:t>t</w:t>
      </w:r>
      <w:r w:rsidRPr="00CA1DEC">
        <w:rPr>
          <w:rFonts w:ascii="Times New Roman" w:eastAsia="Times New Roman" w:hAnsi="Times New Roman" w:cs="Times New Roman"/>
          <w:color w:val="000000"/>
          <w:kern w:val="0"/>
          <w:sz w:val="24"/>
          <w:szCs w:val="24"/>
          <w:lang w:eastAsia="et-EE"/>
          <w14:ligatures w14:val="none"/>
        </w:rPr>
        <w:t xml:space="preserve">. </w:t>
      </w:r>
      <w:r w:rsidR="00441F6E" w:rsidRPr="00CA1DEC">
        <w:rPr>
          <w:rFonts w:ascii="Times New Roman" w:eastAsia="Times New Roman" w:hAnsi="Times New Roman" w:cs="Times New Roman"/>
          <w:color w:val="000000"/>
          <w:kern w:val="0"/>
          <w:sz w:val="24"/>
          <w:szCs w:val="24"/>
          <w:lang w:eastAsia="et-EE"/>
          <w14:ligatures w14:val="none"/>
        </w:rPr>
        <w:t>T</w:t>
      </w:r>
      <w:r w:rsidRPr="00CA1DEC">
        <w:rPr>
          <w:rFonts w:ascii="Times New Roman" w:eastAsia="Times New Roman" w:hAnsi="Times New Roman" w:cs="Times New Roman"/>
          <w:color w:val="000000"/>
          <w:kern w:val="0"/>
          <w:sz w:val="24"/>
          <w:szCs w:val="24"/>
          <w:lang w:eastAsia="et-EE"/>
          <w14:ligatures w14:val="none"/>
        </w:rPr>
        <w:t xml:space="preserve">egemist </w:t>
      </w:r>
      <w:r w:rsidR="00D37E40" w:rsidRPr="00CA1DEC">
        <w:rPr>
          <w:rFonts w:ascii="Times New Roman" w:eastAsia="Times New Roman" w:hAnsi="Times New Roman" w:cs="Times New Roman"/>
          <w:color w:val="000000"/>
          <w:kern w:val="0"/>
          <w:sz w:val="24"/>
          <w:szCs w:val="24"/>
          <w:lang w:eastAsia="et-EE"/>
          <w14:ligatures w14:val="none"/>
        </w:rPr>
        <w:t xml:space="preserve">on </w:t>
      </w:r>
      <w:r w:rsidRPr="00CA1DEC">
        <w:rPr>
          <w:rFonts w:ascii="Times New Roman" w:eastAsia="Times New Roman" w:hAnsi="Times New Roman" w:cs="Times New Roman"/>
          <w:color w:val="000000"/>
          <w:kern w:val="0"/>
          <w:sz w:val="24"/>
          <w:szCs w:val="24"/>
          <w:lang w:eastAsia="et-EE"/>
          <w14:ligatures w14:val="none"/>
        </w:rPr>
        <w:t xml:space="preserve">maadega, mis kuuluvad Kaitseministeeriumile ning </w:t>
      </w:r>
      <w:r w:rsidR="00441F6E" w:rsidRPr="00CA1DEC">
        <w:rPr>
          <w:rFonts w:ascii="Times New Roman" w:eastAsia="Times New Roman" w:hAnsi="Times New Roman" w:cs="Times New Roman"/>
          <w:color w:val="000000"/>
          <w:kern w:val="0"/>
          <w:sz w:val="24"/>
          <w:szCs w:val="24"/>
          <w:lang w:eastAsia="et-EE"/>
          <w14:ligatures w14:val="none"/>
        </w:rPr>
        <w:t>tavaliselt</w:t>
      </w:r>
      <w:r w:rsidRPr="00CA1DEC">
        <w:rPr>
          <w:rFonts w:ascii="Times New Roman" w:eastAsia="Times New Roman" w:hAnsi="Times New Roman" w:cs="Times New Roman"/>
          <w:color w:val="000000"/>
          <w:kern w:val="0"/>
          <w:sz w:val="24"/>
          <w:szCs w:val="24"/>
          <w:lang w:eastAsia="et-EE"/>
          <w14:ligatures w14:val="none"/>
        </w:rPr>
        <w:t xml:space="preserve"> on planeeringud juba kehtestatud. Lisaks on need muudatused, millel on puutumus vaid Kaitseministeeriumi ja Vabariigi Valitsusega.</w:t>
      </w:r>
    </w:p>
    <w:p w14:paraId="24148EFC" w14:textId="77777777" w:rsidR="00441F6E" w:rsidRPr="00CA1DEC" w:rsidRDefault="00441F6E" w:rsidP="003A50C9">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p>
    <w:p w14:paraId="70ECB92F" w14:textId="1BC929A1" w:rsidR="00B936E6" w:rsidRPr="00CA1DEC" w:rsidRDefault="00B936E6" w:rsidP="003A50C9">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A1DEC">
        <w:rPr>
          <w:rFonts w:ascii="Times New Roman" w:eastAsia="Times New Roman" w:hAnsi="Times New Roman" w:cs="Times New Roman"/>
          <w:b/>
          <w:bCs/>
          <w:color w:val="000000"/>
          <w:kern w:val="0"/>
          <w:sz w:val="24"/>
          <w:szCs w:val="24"/>
          <w:lang w:eastAsia="et-EE"/>
          <w14:ligatures w14:val="none"/>
        </w:rPr>
        <w:t>Punktiga </w:t>
      </w:r>
      <w:r w:rsidR="003E4F52" w:rsidRPr="00CA1DEC">
        <w:rPr>
          <w:rFonts w:ascii="Times New Roman" w:eastAsia="Times New Roman" w:hAnsi="Times New Roman" w:cs="Times New Roman"/>
          <w:b/>
          <w:bCs/>
          <w:color w:val="000000"/>
          <w:kern w:val="0"/>
          <w:sz w:val="24"/>
          <w:szCs w:val="24"/>
          <w:lang w:eastAsia="et-EE"/>
          <w14:ligatures w14:val="none"/>
        </w:rPr>
        <w:t>3</w:t>
      </w:r>
      <w:r w:rsidR="00885C0F" w:rsidRPr="00CA1DEC">
        <w:rPr>
          <w:rFonts w:ascii="Times New Roman" w:eastAsia="Times New Roman" w:hAnsi="Times New Roman" w:cs="Times New Roman"/>
          <w:b/>
          <w:bCs/>
          <w:color w:val="000000"/>
          <w:kern w:val="0"/>
          <w:sz w:val="24"/>
          <w:szCs w:val="24"/>
          <w:lang w:eastAsia="et-EE"/>
          <w14:ligatures w14:val="none"/>
        </w:rPr>
        <w:t>1</w:t>
      </w:r>
      <w:r w:rsidRPr="00CA1DEC">
        <w:rPr>
          <w:rFonts w:ascii="Times New Roman" w:eastAsia="Times New Roman" w:hAnsi="Times New Roman" w:cs="Times New Roman"/>
          <w:b/>
          <w:bCs/>
          <w:color w:val="000000"/>
          <w:kern w:val="0"/>
          <w:sz w:val="24"/>
          <w:szCs w:val="24"/>
          <w:lang w:eastAsia="et-EE"/>
          <w14:ligatures w14:val="none"/>
        </w:rPr>
        <w:t xml:space="preserve"> </w:t>
      </w:r>
      <w:r w:rsidRPr="00CA1DEC">
        <w:rPr>
          <w:rFonts w:ascii="Times New Roman" w:eastAsia="Times New Roman" w:hAnsi="Times New Roman" w:cs="Times New Roman"/>
          <w:color w:val="000000"/>
          <w:kern w:val="0"/>
          <w:sz w:val="24"/>
          <w:szCs w:val="24"/>
          <w:lang w:eastAsia="et-EE"/>
          <w14:ligatures w14:val="none"/>
        </w:rPr>
        <w:t xml:space="preserve">jäetakse </w:t>
      </w:r>
      <w:r w:rsidR="00E044B5" w:rsidRPr="00CA1DEC">
        <w:rPr>
          <w:rFonts w:ascii="Times New Roman" w:hAnsi="Times New Roman" w:cs="Times New Roman"/>
          <w:color w:val="000000"/>
          <w:sz w:val="24"/>
          <w:szCs w:val="24"/>
        </w:rPr>
        <w:t>§</w:t>
      </w:r>
      <w:r w:rsidR="00E044B5" w:rsidRPr="00CA1DEC">
        <w:rPr>
          <w:rFonts w:ascii="Times New Roman" w:hAnsi="Times New Roman" w:cs="Times New Roman"/>
          <w:color w:val="000000"/>
          <w:rPrChange w:id="41" w:author="Markus Ühtigi" w:date="2024-09-04T11:12:00Z">
            <w:rPr>
              <w:color w:val="000000"/>
            </w:rPr>
          </w:rPrChange>
        </w:rPr>
        <w:t xml:space="preserve"> </w:t>
      </w:r>
      <w:r w:rsidR="00E044B5" w:rsidRPr="00CA1DEC">
        <w:rPr>
          <w:rStyle w:val="normaltextrun"/>
          <w:rFonts w:ascii="Times New Roman" w:hAnsi="Times New Roman" w:cs="Times New Roman"/>
          <w:sz w:val="24"/>
          <w:szCs w:val="24"/>
        </w:rPr>
        <w:t>37 lõike 6 punktist 3</w:t>
      </w:r>
      <w:r w:rsidR="00E044B5" w:rsidRPr="00CA1DEC">
        <w:rPr>
          <w:rStyle w:val="normaltextrun"/>
          <w:rFonts w:ascii="Times New Roman" w:hAnsi="Times New Roman" w:cs="Times New Roman"/>
          <w:rPrChange w:id="42" w:author="Markus Ühtigi" w:date="2024-09-04T11:12:00Z">
            <w:rPr>
              <w:rStyle w:val="normaltextrun"/>
            </w:rPr>
          </w:rPrChange>
        </w:rPr>
        <w:t xml:space="preserve"> </w:t>
      </w:r>
      <w:r w:rsidRPr="00CA1DEC">
        <w:rPr>
          <w:rFonts w:ascii="Times New Roman" w:eastAsia="Times New Roman" w:hAnsi="Times New Roman" w:cs="Times New Roman"/>
          <w:color w:val="000000"/>
          <w:kern w:val="0"/>
          <w:sz w:val="24"/>
          <w:szCs w:val="24"/>
          <w:lang w:eastAsia="et-EE"/>
          <w14:ligatures w14:val="none"/>
        </w:rPr>
        <w:t>välja sõna „kinnistu“, sest katastriüksuse number on piisav kinnistu</w:t>
      </w:r>
      <w:r w:rsidR="00441F6E" w:rsidRPr="00CA1DEC">
        <w:rPr>
          <w:rFonts w:ascii="Times New Roman" w:eastAsia="Times New Roman" w:hAnsi="Times New Roman" w:cs="Times New Roman"/>
          <w:color w:val="000000"/>
          <w:kern w:val="0"/>
          <w:sz w:val="24"/>
          <w:szCs w:val="24"/>
          <w:lang w:eastAsia="et-EE"/>
          <w14:ligatures w14:val="none"/>
        </w:rPr>
        <w:t>,</w:t>
      </w:r>
      <w:r w:rsidRPr="00CA1DEC">
        <w:rPr>
          <w:rFonts w:ascii="Times New Roman" w:eastAsia="Times New Roman" w:hAnsi="Times New Roman" w:cs="Times New Roman"/>
          <w:color w:val="000000"/>
          <w:kern w:val="0"/>
          <w:sz w:val="24"/>
          <w:szCs w:val="24"/>
          <w:lang w:eastAsia="et-EE"/>
          <w14:ligatures w14:val="none"/>
        </w:rPr>
        <w:t xml:space="preserve"> sh selle numbri tuvastamiseks. Mõju on väike, sest muudatus toob kaasa marginaalse arenduskulu IT-süsteemides.</w:t>
      </w:r>
    </w:p>
    <w:p w14:paraId="4321E193" w14:textId="77777777" w:rsidR="00441F6E" w:rsidRPr="00CA1DEC" w:rsidRDefault="00441F6E" w:rsidP="003A50C9">
      <w:pPr>
        <w:spacing w:after="0" w:line="240" w:lineRule="auto"/>
        <w:jc w:val="both"/>
        <w:textAlignment w:val="baseline"/>
        <w:rPr>
          <w:rFonts w:ascii="Times New Roman" w:hAnsi="Times New Roman" w:cs="Times New Roman"/>
          <w:b/>
          <w:bCs/>
          <w:sz w:val="24"/>
          <w:szCs w:val="24"/>
        </w:rPr>
      </w:pPr>
    </w:p>
    <w:p w14:paraId="4489344A" w14:textId="5EA77763" w:rsidR="00B936E6" w:rsidRPr="00CA1DEC" w:rsidRDefault="00B936E6" w:rsidP="003A50C9">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A1DEC">
        <w:rPr>
          <w:rFonts w:ascii="Times New Roman" w:hAnsi="Times New Roman" w:cs="Times New Roman"/>
          <w:b/>
          <w:bCs/>
          <w:sz w:val="24"/>
          <w:szCs w:val="24"/>
        </w:rPr>
        <w:t>Punkti</w:t>
      </w:r>
      <w:r w:rsidR="00441F6E" w:rsidRPr="00CA1DEC">
        <w:rPr>
          <w:rFonts w:ascii="Times New Roman" w:hAnsi="Times New Roman" w:cs="Times New Roman"/>
          <w:b/>
          <w:bCs/>
          <w:sz w:val="24"/>
          <w:szCs w:val="24"/>
        </w:rPr>
        <w:t>de</w:t>
      </w:r>
      <w:r w:rsidRPr="00CA1DEC">
        <w:rPr>
          <w:rFonts w:ascii="Times New Roman" w:hAnsi="Times New Roman" w:cs="Times New Roman"/>
          <w:b/>
          <w:bCs/>
          <w:sz w:val="24"/>
          <w:szCs w:val="24"/>
        </w:rPr>
        <w:t>ga </w:t>
      </w:r>
      <w:r w:rsidR="003E4F52" w:rsidRPr="00CA1DEC">
        <w:rPr>
          <w:rFonts w:ascii="Times New Roman" w:hAnsi="Times New Roman" w:cs="Times New Roman"/>
          <w:b/>
          <w:bCs/>
          <w:sz w:val="24"/>
          <w:szCs w:val="24"/>
        </w:rPr>
        <w:t>3</w:t>
      </w:r>
      <w:r w:rsidR="00885C0F" w:rsidRPr="00CA1DEC">
        <w:rPr>
          <w:rFonts w:ascii="Times New Roman" w:hAnsi="Times New Roman" w:cs="Times New Roman"/>
          <w:b/>
          <w:bCs/>
          <w:sz w:val="24"/>
          <w:szCs w:val="24"/>
        </w:rPr>
        <w:t>2</w:t>
      </w:r>
      <w:r w:rsidRPr="00CA1DEC">
        <w:rPr>
          <w:rFonts w:ascii="Times New Roman" w:hAnsi="Times New Roman" w:cs="Times New Roman"/>
          <w:b/>
          <w:bCs/>
          <w:sz w:val="24"/>
          <w:szCs w:val="24"/>
        </w:rPr>
        <w:t> ja </w:t>
      </w:r>
      <w:r w:rsidR="00866B8B" w:rsidRPr="00CA1DEC">
        <w:rPr>
          <w:rFonts w:ascii="Times New Roman" w:hAnsi="Times New Roman" w:cs="Times New Roman"/>
          <w:b/>
          <w:bCs/>
          <w:sz w:val="24"/>
          <w:szCs w:val="24"/>
        </w:rPr>
        <w:t>3</w:t>
      </w:r>
      <w:r w:rsidR="00885C0F" w:rsidRPr="00CA1DEC">
        <w:rPr>
          <w:rFonts w:ascii="Times New Roman" w:hAnsi="Times New Roman" w:cs="Times New Roman"/>
          <w:b/>
          <w:bCs/>
          <w:sz w:val="24"/>
          <w:szCs w:val="24"/>
        </w:rPr>
        <w:t>3</w:t>
      </w:r>
      <w:r w:rsidRPr="00CA1DEC">
        <w:rPr>
          <w:rFonts w:ascii="Times New Roman" w:hAnsi="Times New Roman" w:cs="Times New Roman"/>
          <w:b/>
          <w:bCs/>
          <w:sz w:val="24"/>
          <w:szCs w:val="24"/>
        </w:rPr>
        <w:t xml:space="preserve"> </w:t>
      </w:r>
      <w:r w:rsidRPr="00CA1DEC">
        <w:rPr>
          <w:rFonts w:ascii="Times New Roman" w:eastAsia="Times New Roman" w:hAnsi="Times New Roman" w:cs="Times New Roman"/>
          <w:color w:val="000000"/>
          <w:kern w:val="0"/>
          <w:sz w:val="24"/>
          <w:szCs w:val="24"/>
          <w:lang w:eastAsia="et-EE"/>
          <w14:ligatures w14:val="none"/>
        </w:rPr>
        <w:t xml:space="preserve">jäetakse </w:t>
      </w:r>
      <w:r w:rsidR="008D7A38" w:rsidRPr="00CA1DEC">
        <w:rPr>
          <w:rFonts w:ascii="Times New Roman" w:eastAsia="Times New Roman" w:hAnsi="Times New Roman" w:cs="Times New Roman"/>
          <w:color w:val="000000"/>
          <w:kern w:val="0"/>
          <w:sz w:val="24"/>
          <w:szCs w:val="24"/>
          <w:lang w:eastAsia="et-EE"/>
          <w14:ligatures w14:val="none"/>
        </w:rPr>
        <w:t xml:space="preserve">§-st 38 lõikest 1 ja 2 </w:t>
      </w:r>
      <w:r w:rsidRPr="00CA1DEC">
        <w:rPr>
          <w:rFonts w:ascii="Times New Roman" w:eastAsia="Times New Roman" w:hAnsi="Times New Roman" w:cs="Times New Roman"/>
          <w:color w:val="000000"/>
          <w:kern w:val="0"/>
          <w:sz w:val="24"/>
          <w:szCs w:val="24"/>
          <w:lang w:eastAsia="et-EE"/>
          <w14:ligatures w14:val="none"/>
        </w:rPr>
        <w:t>välja müüja kohustus esitada Maksu- ja Tolliametile raieõiguse või metsamaterjali müümise teatis, sest tegemist on dubleeriva aruand</w:t>
      </w:r>
      <w:r w:rsidR="00441F6E" w:rsidRPr="00CA1DEC">
        <w:rPr>
          <w:rFonts w:ascii="Times New Roman" w:eastAsia="Times New Roman" w:hAnsi="Times New Roman" w:cs="Times New Roman"/>
          <w:color w:val="000000"/>
          <w:kern w:val="0"/>
          <w:sz w:val="24"/>
          <w:szCs w:val="24"/>
          <w:lang w:eastAsia="et-EE"/>
          <w14:ligatures w14:val="none"/>
        </w:rPr>
        <w:t>misega</w:t>
      </w:r>
      <w:r w:rsidRPr="00CA1DEC">
        <w:rPr>
          <w:rFonts w:ascii="Times New Roman" w:eastAsia="Times New Roman" w:hAnsi="Times New Roman" w:cs="Times New Roman"/>
          <w:color w:val="000000"/>
          <w:kern w:val="0"/>
          <w:sz w:val="24"/>
          <w:szCs w:val="24"/>
          <w:lang w:eastAsia="et-EE"/>
          <w14:ligatures w14:val="none"/>
        </w:rPr>
        <w:t>. Kuigi raieõiguse või metsamaterjali müüjaid on palju, on tegemist väikese mõjuga muudatusega</w:t>
      </w:r>
      <w:r w:rsidR="00D37E40" w:rsidRPr="00CA1DEC">
        <w:rPr>
          <w:rFonts w:ascii="Times New Roman" w:eastAsia="Times New Roman" w:hAnsi="Times New Roman" w:cs="Times New Roman"/>
          <w:color w:val="000000"/>
          <w:kern w:val="0"/>
          <w:sz w:val="24"/>
          <w:szCs w:val="24"/>
          <w:lang w:eastAsia="et-EE"/>
          <w14:ligatures w14:val="none"/>
        </w:rPr>
        <w:t>,</w:t>
      </w:r>
      <w:r w:rsidRPr="00CA1DEC">
        <w:rPr>
          <w:rFonts w:ascii="Times New Roman" w:eastAsia="Times New Roman" w:hAnsi="Times New Roman" w:cs="Times New Roman"/>
          <w:color w:val="000000"/>
          <w:kern w:val="0"/>
          <w:sz w:val="24"/>
          <w:szCs w:val="24"/>
          <w:lang w:eastAsia="et-EE"/>
          <w14:ligatures w14:val="none"/>
        </w:rPr>
        <w:t xml:space="preserve"> ühtlasi vähendatakse muudatusega bürokraatiat, </w:t>
      </w:r>
      <w:commentRangeStart w:id="43"/>
      <w:r w:rsidRPr="00CA1DEC">
        <w:rPr>
          <w:rFonts w:ascii="Times New Roman" w:eastAsia="Times New Roman" w:hAnsi="Times New Roman" w:cs="Times New Roman"/>
          <w:color w:val="000000"/>
          <w:kern w:val="0"/>
          <w:sz w:val="24"/>
          <w:szCs w:val="24"/>
          <w:lang w:eastAsia="et-EE"/>
          <w14:ligatures w14:val="none"/>
        </w:rPr>
        <w:t xml:space="preserve">millele on </w:t>
      </w:r>
      <w:r w:rsidR="008D7A38" w:rsidRPr="00CA1DEC">
        <w:rPr>
          <w:rFonts w:ascii="Times New Roman" w:eastAsia="Times New Roman" w:hAnsi="Times New Roman" w:cs="Times New Roman"/>
          <w:color w:val="000000"/>
          <w:kern w:val="0"/>
          <w:sz w:val="24"/>
          <w:szCs w:val="24"/>
          <w:lang w:eastAsia="et-EE"/>
          <w14:ligatures w14:val="none"/>
        </w:rPr>
        <w:t xml:space="preserve">viidanud </w:t>
      </w:r>
      <w:r w:rsidRPr="00CA1DEC">
        <w:rPr>
          <w:rFonts w:ascii="Times New Roman" w:eastAsia="Times New Roman" w:hAnsi="Times New Roman" w:cs="Times New Roman"/>
          <w:color w:val="000000"/>
          <w:kern w:val="0"/>
          <w:sz w:val="24"/>
          <w:szCs w:val="24"/>
          <w:lang w:eastAsia="et-EE"/>
          <w14:ligatures w14:val="none"/>
        </w:rPr>
        <w:t>ka Maksu-ja Tolliamet.</w:t>
      </w:r>
      <w:commentRangeEnd w:id="43"/>
      <w:r w:rsidR="00602D38">
        <w:rPr>
          <w:rStyle w:val="Kommentaariviide"/>
        </w:rPr>
        <w:commentReference w:id="43"/>
      </w:r>
    </w:p>
    <w:p w14:paraId="5F2ABBB8" w14:textId="77777777" w:rsidR="007715A2" w:rsidRPr="00CA1DEC" w:rsidRDefault="007715A2" w:rsidP="003A50C9">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337D8A8E" w14:textId="30372261" w:rsidR="00774B32" w:rsidRPr="00CA1DEC" w:rsidRDefault="007715A2" w:rsidP="003A50C9">
      <w:pPr>
        <w:spacing w:after="0" w:line="240" w:lineRule="auto"/>
        <w:jc w:val="both"/>
        <w:textAlignment w:val="baseline"/>
        <w:rPr>
          <w:rStyle w:val="normaltextrun"/>
          <w:rFonts w:ascii="Times New Roman" w:hAnsi="Times New Roman" w:cs="Times New Roman"/>
          <w:sz w:val="24"/>
          <w:szCs w:val="24"/>
        </w:rPr>
      </w:pPr>
      <w:r w:rsidRPr="00CA1DEC">
        <w:rPr>
          <w:rFonts w:ascii="Times New Roman" w:eastAsia="Times New Roman" w:hAnsi="Times New Roman" w:cs="Times New Roman"/>
          <w:b/>
          <w:bCs/>
          <w:color w:val="000000"/>
          <w:kern w:val="0"/>
          <w:sz w:val="24"/>
          <w:szCs w:val="24"/>
          <w:lang w:eastAsia="et-EE"/>
          <w14:ligatures w14:val="none"/>
        </w:rPr>
        <w:t>Punktiga</w:t>
      </w:r>
      <w:r w:rsidR="00A60003" w:rsidRPr="00CA1DEC">
        <w:rPr>
          <w:rFonts w:ascii="Times New Roman" w:eastAsia="Times New Roman" w:hAnsi="Times New Roman" w:cs="Times New Roman"/>
          <w:b/>
          <w:bCs/>
          <w:color w:val="000000"/>
          <w:kern w:val="0"/>
          <w:sz w:val="24"/>
          <w:szCs w:val="24"/>
          <w:lang w:eastAsia="et-EE"/>
          <w14:ligatures w14:val="none"/>
        </w:rPr>
        <w:t> </w:t>
      </w:r>
      <w:r w:rsidR="00AB1D6A" w:rsidRPr="00CA1DEC">
        <w:rPr>
          <w:rFonts w:ascii="Times New Roman" w:eastAsia="Times New Roman" w:hAnsi="Times New Roman" w:cs="Times New Roman"/>
          <w:b/>
          <w:bCs/>
          <w:color w:val="000000"/>
          <w:kern w:val="0"/>
          <w:sz w:val="24"/>
          <w:szCs w:val="24"/>
          <w:lang w:eastAsia="et-EE"/>
          <w14:ligatures w14:val="none"/>
        </w:rPr>
        <w:t>3</w:t>
      </w:r>
      <w:r w:rsidR="00F84980" w:rsidRPr="00CA1DEC">
        <w:rPr>
          <w:rFonts w:ascii="Times New Roman" w:eastAsia="Times New Roman" w:hAnsi="Times New Roman" w:cs="Times New Roman"/>
          <w:b/>
          <w:bCs/>
          <w:color w:val="000000"/>
          <w:kern w:val="0"/>
          <w:sz w:val="24"/>
          <w:szCs w:val="24"/>
          <w:lang w:eastAsia="et-EE"/>
          <w14:ligatures w14:val="none"/>
        </w:rPr>
        <w:t>4</w:t>
      </w:r>
      <w:r w:rsidR="00AB1D6A" w:rsidRPr="00CA1DEC">
        <w:rPr>
          <w:rFonts w:ascii="Times New Roman" w:eastAsia="Times New Roman" w:hAnsi="Times New Roman" w:cs="Times New Roman"/>
          <w:color w:val="000000"/>
          <w:kern w:val="0"/>
          <w:sz w:val="24"/>
          <w:szCs w:val="24"/>
          <w:lang w:eastAsia="et-EE"/>
          <w14:ligatures w14:val="none"/>
        </w:rPr>
        <w:t xml:space="preserve"> </w:t>
      </w:r>
      <w:r w:rsidRPr="00CA1DEC">
        <w:rPr>
          <w:rFonts w:ascii="Times New Roman" w:eastAsia="Times New Roman" w:hAnsi="Times New Roman" w:cs="Times New Roman"/>
          <w:color w:val="000000"/>
          <w:kern w:val="0"/>
          <w:sz w:val="24"/>
          <w:szCs w:val="24"/>
          <w:lang w:eastAsia="et-EE"/>
          <w14:ligatures w14:val="none"/>
        </w:rPr>
        <w:t>täiendatakse § 38 lõi</w:t>
      </w:r>
      <w:r w:rsidR="00774B32" w:rsidRPr="00CA1DEC">
        <w:rPr>
          <w:rFonts w:ascii="Times New Roman" w:eastAsia="Times New Roman" w:hAnsi="Times New Roman" w:cs="Times New Roman"/>
          <w:color w:val="000000"/>
          <w:kern w:val="0"/>
          <w:sz w:val="24"/>
          <w:szCs w:val="24"/>
          <w:lang w:eastAsia="et-EE"/>
          <w14:ligatures w14:val="none"/>
        </w:rPr>
        <w:t xml:space="preserve">getega </w:t>
      </w:r>
      <w:r w:rsidRPr="00CA1DEC">
        <w:rPr>
          <w:rFonts w:ascii="Times New Roman" w:eastAsia="Times New Roman" w:hAnsi="Times New Roman" w:cs="Times New Roman"/>
          <w:color w:val="000000"/>
          <w:kern w:val="0"/>
          <w:sz w:val="24"/>
          <w:szCs w:val="24"/>
          <w:lang w:eastAsia="et-EE"/>
          <w14:ligatures w14:val="none"/>
        </w:rPr>
        <w:t>3</w:t>
      </w:r>
      <w:r w:rsidR="00774B32" w:rsidRPr="00CA1DEC">
        <w:rPr>
          <w:rStyle w:val="normaltextrun"/>
          <w:rFonts w:ascii="Times New Roman" w:hAnsi="Times New Roman" w:cs="Times New Roman"/>
          <w:sz w:val="24"/>
          <w:szCs w:val="24"/>
        </w:rPr>
        <w:t xml:space="preserve"> ̶ 5.</w:t>
      </w:r>
    </w:p>
    <w:p w14:paraId="531CB2D7" w14:textId="0F638D43" w:rsidR="007715A2" w:rsidRPr="00CA1DEC" w:rsidRDefault="00774B32" w:rsidP="003A50C9">
      <w:pPr>
        <w:spacing w:after="0" w:line="240" w:lineRule="auto"/>
        <w:jc w:val="both"/>
        <w:textAlignment w:val="baseline"/>
        <w:rPr>
          <w:rFonts w:ascii="Times New Roman" w:hAnsi="Times New Roman" w:cs="Times New Roman"/>
          <w:color w:val="000000"/>
          <w:sz w:val="24"/>
          <w:szCs w:val="24"/>
          <w:lang w:eastAsia="et-EE"/>
          <w14:ligatures w14:val="none"/>
        </w:rPr>
      </w:pPr>
      <w:r w:rsidRPr="00CA1DEC">
        <w:rPr>
          <w:rStyle w:val="normaltextrun"/>
          <w:rFonts w:ascii="Times New Roman" w:hAnsi="Times New Roman" w:cs="Times New Roman"/>
          <w:sz w:val="24"/>
          <w:szCs w:val="24"/>
        </w:rPr>
        <w:t>Lõike 3</w:t>
      </w:r>
      <w:r w:rsidR="007715A2" w:rsidRPr="00CA1DEC">
        <w:rPr>
          <w:rFonts w:ascii="Times New Roman" w:eastAsia="Times New Roman" w:hAnsi="Times New Roman" w:cs="Times New Roman"/>
          <w:color w:val="000000"/>
          <w:kern w:val="0"/>
          <w:sz w:val="24"/>
          <w:szCs w:val="24"/>
          <w:lang w:eastAsia="et-EE"/>
          <w14:ligatures w14:val="none"/>
        </w:rPr>
        <w:t xml:space="preserve"> eesmärk on teavitada metsamaterjali müüjat või tema volitatud esindajat</w:t>
      </w:r>
      <w:r w:rsidR="0093558A" w:rsidRPr="00CA1DEC">
        <w:rPr>
          <w:rFonts w:ascii="Times New Roman" w:eastAsia="Times New Roman" w:hAnsi="Times New Roman" w:cs="Times New Roman"/>
          <w:color w:val="000000"/>
          <w:kern w:val="0"/>
          <w:sz w:val="24"/>
          <w:szCs w:val="24"/>
          <w:lang w:eastAsia="et-EE"/>
          <w14:ligatures w14:val="none"/>
        </w:rPr>
        <w:t>, et metsamaterjali turule laskmisel peab järgima</w:t>
      </w:r>
      <w:r w:rsidR="007715A2" w:rsidRPr="00CA1DEC">
        <w:rPr>
          <w:rFonts w:ascii="Times New Roman" w:eastAsia="Times New Roman" w:hAnsi="Times New Roman" w:cs="Times New Roman"/>
          <w:color w:val="000000"/>
          <w:kern w:val="0"/>
          <w:sz w:val="24"/>
          <w:szCs w:val="24"/>
          <w:lang w:eastAsia="et-EE"/>
          <w14:ligatures w14:val="none"/>
        </w:rPr>
        <w:t xml:space="preserve"> </w:t>
      </w:r>
      <w:commentRangeStart w:id="44"/>
      <w:r w:rsidR="007715A2" w:rsidRPr="00CA1DEC">
        <w:rPr>
          <w:rFonts w:ascii="Times New Roman" w:eastAsia="Times New Roman" w:hAnsi="Times New Roman" w:cs="Times New Roman"/>
          <w:color w:val="000000"/>
          <w:kern w:val="0"/>
          <w:sz w:val="24"/>
          <w:szCs w:val="24"/>
          <w:lang w:eastAsia="et-EE"/>
          <w14:ligatures w14:val="none"/>
        </w:rPr>
        <w:t xml:space="preserve">EL raadamise määrust, mis </w:t>
      </w:r>
      <w:r w:rsidR="00E14B07" w:rsidRPr="00CA1DEC">
        <w:rPr>
          <w:rFonts w:ascii="Times New Roman" w:eastAsia="Times New Roman" w:hAnsi="Times New Roman" w:cs="Times New Roman"/>
          <w:color w:val="000000"/>
          <w:kern w:val="0"/>
          <w:sz w:val="24"/>
          <w:szCs w:val="24"/>
          <w:lang w:eastAsia="et-EE"/>
          <w14:ligatures w14:val="none"/>
        </w:rPr>
        <w:t>võeti vastu 31. mail 2023</w:t>
      </w:r>
      <w:commentRangeEnd w:id="44"/>
      <w:r w:rsidR="00A162DC">
        <w:rPr>
          <w:rStyle w:val="Kommentaariviide"/>
        </w:rPr>
        <w:commentReference w:id="44"/>
      </w:r>
      <w:r w:rsidR="00E14B07" w:rsidRPr="00CA1DEC">
        <w:rPr>
          <w:rFonts w:ascii="Times New Roman" w:eastAsia="Times New Roman" w:hAnsi="Times New Roman" w:cs="Times New Roman"/>
          <w:color w:val="000000"/>
          <w:kern w:val="0"/>
          <w:sz w:val="24"/>
          <w:szCs w:val="24"/>
          <w:lang w:eastAsia="et-EE"/>
          <w14:ligatures w14:val="none"/>
        </w:rPr>
        <w:t>. EL raadamise määruse järgi ei lase ettevõtjad</w:t>
      </w:r>
      <w:r w:rsidR="00823B8C" w:rsidRPr="00CA1DEC">
        <w:rPr>
          <w:rFonts w:ascii="Times New Roman" w:eastAsia="Times New Roman" w:hAnsi="Times New Roman" w:cs="Times New Roman"/>
          <w:color w:val="000000"/>
          <w:kern w:val="0"/>
          <w:sz w:val="24"/>
          <w:szCs w:val="24"/>
          <w:lang w:eastAsia="et-EE"/>
          <w14:ligatures w14:val="none"/>
        </w:rPr>
        <w:t xml:space="preserve"> või füüsilised isikud</w:t>
      </w:r>
      <w:r w:rsidR="00E14B07" w:rsidRPr="00CA1DEC">
        <w:rPr>
          <w:rFonts w:ascii="Times New Roman" w:eastAsia="Times New Roman" w:hAnsi="Times New Roman" w:cs="Times New Roman"/>
          <w:color w:val="000000"/>
          <w:kern w:val="0"/>
          <w:sz w:val="24"/>
          <w:szCs w:val="24"/>
          <w:lang w:eastAsia="et-EE"/>
          <w14:ligatures w14:val="none"/>
        </w:rPr>
        <w:t xml:space="preserve"> metsamaterjali turule ega ekspordi neid enne, kui on esitatud hoolsuskohustuse täitmise deklaratsioon. Ettevõtjad, kes on artiklis 8 osutatud hoolsuskohustuse täitmise käigus jõudnud järeldusele, et metsamaterjal vastab artiklile 3, teevad pädevatele asutustele kättesaadavaks enne metsamaterjali turule laskmist või eksportimist hoolsuskohustuse täitmise deklaratsiooni </w:t>
      </w:r>
      <w:r w:rsidR="001321CF" w:rsidRPr="00CA1DEC">
        <w:rPr>
          <w:rFonts w:ascii="Times New Roman" w:eastAsia="Times New Roman" w:hAnsi="Times New Roman" w:cs="Times New Roman"/>
          <w:color w:val="000000"/>
          <w:kern w:val="0"/>
          <w:sz w:val="24"/>
          <w:szCs w:val="24"/>
          <w:lang w:eastAsia="et-EE"/>
          <w14:ligatures w14:val="none"/>
        </w:rPr>
        <w:t xml:space="preserve">nimetatud määruse </w:t>
      </w:r>
      <w:r w:rsidR="00E14B07" w:rsidRPr="00CA1DEC">
        <w:rPr>
          <w:rFonts w:ascii="Times New Roman" w:eastAsia="Times New Roman" w:hAnsi="Times New Roman" w:cs="Times New Roman"/>
          <w:color w:val="000000"/>
          <w:kern w:val="0"/>
          <w:sz w:val="24"/>
          <w:szCs w:val="24"/>
          <w:lang w:eastAsia="et-EE"/>
          <w14:ligatures w14:val="none"/>
        </w:rPr>
        <w:t>artiklis 33 osutatud infosüsteemi kaudu.</w:t>
      </w:r>
      <w:r w:rsidR="009239A0" w:rsidRPr="00CA1DEC">
        <w:rPr>
          <w:rFonts w:ascii="Times New Roman" w:eastAsia="Times New Roman" w:hAnsi="Times New Roman" w:cs="Times New Roman"/>
          <w:color w:val="000000"/>
          <w:kern w:val="0"/>
          <w:sz w:val="24"/>
          <w:szCs w:val="24"/>
          <w:lang w:eastAsia="et-EE"/>
          <w14:ligatures w14:val="none"/>
        </w:rPr>
        <w:t xml:space="preserve"> </w:t>
      </w:r>
      <w:r w:rsidR="009239A0" w:rsidRPr="00CA1DEC">
        <w:rPr>
          <w:rFonts w:ascii="Times New Roman" w:hAnsi="Times New Roman" w:cs="Times New Roman"/>
          <w:color w:val="000000"/>
          <w:sz w:val="24"/>
          <w:szCs w:val="24"/>
          <w:lang w:eastAsia="et-EE"/>
          <w14:ligatures w14:val="none"/>
        </w:rPr>
        <w:t>Pädev asutus metsamaterjali osas on Keskkonnaamet, kellel on võimalik saada antud infosüsteemi kaudu operatiivset infot juba realiseeritud (hiljuti raiutud või raiutavate) metsateatiste ja sealt turule toodava metsamaterjali kohta. Nimetatud lahendus lähtub andmete ühekordsete esitamise põhimõttest ja seega ei peaks metsaomanik täiendavalt andmeid esitama pädevale asutusele. EL raadamise määruse artikli 16 kohaselt on pädeval asutusel kontrollimise kohustus oma territooriumil, kas liidus asuvad ettevõtjad ja kauplejad täidavad määruse nõudeid.</w:t>
      </w:r>
    </w:p>
    <w:p w14:paraId="2C493FCB" w14:textId="599249BA" w:rsidR="00774B32" w:rsidRPr="00CA1DEC" w:rsidRDefault="00774B32" w:rsidP="00774B32">
      <w:pPr>
        <w:pStyle w:val="paragraph"/>
        <w:spacing w:before="0" w:beforeAutospacing="0" w:after="0" w:afterAutospacing="0"/>
        <w:jc w:val="both"/>
        <w:textAlignment w:val="baseline"/>
        <w:rPr>
          <w:rStyle w:val="normaltextrun"/>
        </w:rPr>
      </w:pPr>
      <w:r w:rsidRPr="00CA1DEC">
        <w:rPr>
          <w:color w:val="000000"/>
        </w:rPr>
        <w:t>Lõigetes 4</w:t>
      </w:r>
      <w:r w:rsidRPr="00CA1DEC">
        <w:rPr>
          <w:rStyle w:val="normaltextrun"/>
        </w:rPr>
        <w:t xml:space="preserve"> ̶5 määratakse Euroopa Parlamendi ja Nõukogu määruses (EL) 2023/1115 sätestatud kohustuste täitmise eest vastutavad pädevad asutused. </w:t>
      </w:r>
      <w:commentRangeStart w:id="45"/>
      <w:r w:rsidRPr="00CA1DEC">
        <w:rPr>
          <w:rStyle w:val="normaltextrun"/>
        </w:rPr>
        <w:t xml:space="preserve">Nendeks on Keskkonnaamet ning Regionaal- ja Põllumajandusministeeriumi hallatav asutus. </w:t>
      </w:r>
      <w:commentRangeEnd w:id="45"/>
      <w:r w:rsidR="00B02939">
        <w:rPr>
          <w:rStyle w:val="Kommentaariviide"/>
          <w:rFonts w:asciiTheme="minorHAnsi" w:eastAsiaTheme="minorHAnsi" w:hAnsiTheme="minorHAnsi" w:cstheme="minorBidi"/>
          <w:kern w:val="2"/>
          <w:lang w:eastAsia="en-US"/>
          <w14:ligatures w14:val="standardContextual"/>
        </w:rPr>
        <w:commentReference w:id="45"/>
      </w:r>
    </w:p>
    <w:p w14:paraId="0AC9B012" w14:textId="77777777" w:rsidR="00441F6E" w:rsidRPr="00CA1DEC" w:rsidRDefault="00441F6E" w:rsidP="003A50C9">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p>
    <w:p w14:paraId="6FCBCC96" w14:textId="60D964C4" w:rsidR="00FB7897" w:rsidRPr="00CA1DEC" w:rsidRDefault="00FB7897" w:rsidP="003A50C9">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A1DEC">
        <w:rPr>
          <w:rFonts w:ascii="Times New Roman" w:eastAsia="Times New Roman" w:hAnsi="Times New Roman" w:cs="Times New Roman"/>
          <w:b/>
          <w:bCs/>
          <w:color w:val="000000"/>
          <w:kern w:val="0"/>
          <w:sz w:val="24"/>
          <w:szCs w:val="24"/>
          <w:lang w:eastAsia="et-EE"/>
          <w14:ligatures w14:val="none"/>
        </w:rPr>
        <w:t>Punk</w:t>
      </w:r>
      <w:r w:rsidR="00675850" w:rsidRPr="00CA1DEC">
        <w:rPr>
          <w:rFonts w:ascii="Times New Roman" w:eastAsia="Times New Roman" w:hAnsi="Times New Roman" w:cs="Times New Roman"/>
          <w:b/>
          <w:bCs/>
          <w:color w:val="000000"/>
          <w:kern w:val="0"/>
          <w:sz w:val="24"/>
          <w:szCs w:val="24"/>
          <w:lang w:eastAsia="et-EE"/>
          <w14:ligatures w14:val="none"/>
        </w:rPr>
        <w:t>t</w:t>
      </w:r>
      <w:r w:rsidRPr="00CA1DEC">
        <w:rPr>
          <w:rFonts w:ascii="Times New Roman" w:eastAsia="Times New Roman" w:hAnsi="Times New Roman" w:cs="Times New Roman"/>
          <w:b/>
          <w:bCs/>
          <w:color w:val="000000"/>
          <w:kern w:val="0"/>
          <w:sz w:val="24"/>
          <w:szCs w:val="24"/>
          <w:lang w:eastAsia="et-EE"/>
          <w14:ligatures w14:val="none"/>
        </w:rPr>
        <w:t>iga</w:t>
      </w:r>
      <w:r w:rsidR="00675850" w:rsidRPr="00CA1DEC">
        <w:rPr>
          <w:rFonts w:ascii="Times New Roman" w:eastAsia="Times New Roman" w:hAnsi="Times New Roman" w:cs="Times New Roman"/>
          <w:b/>
          <w:bCs/>
          <w:color w:val="000000"/>
          <w:kern w:val="0"/>
          <w:sz w:val="24"/>
          <w:szCs w:val="24"/>
          <w:lang w:eastAsia="et-EE"/>
          <w14:ligatures w14:val="none"/>
        </w:rPr>
        <w:t> </w:t>
      </w:r>
      <w:r w:rsidR="00E51489" w:rsidRPr="00CA1DEC">
        <w:rPr>
          <w:rFonts w:ascii="Times New Roman" w:eastAsia="Times New Roman" w:hAnsi="Times New Roman" w:cs="Times New Roman"/>
          <w:b/>
          <w:bCs/>
          <w:color w:val="000000"/>
          <w:kern w:val="0"/>
          <w:sz w:val="24"/>
          <w:szCs w:val="24"/>
          <w:lang w:eastAsia="et-EE"/>
          <w14:ligatures w14:val="none"/>
        </w:rPr>
        <w:t>3</w:t>
      </w:r>
      <w:r w:rsidR="00F84980" w:rsidRPr="00CA1DEC">
        <w:rPr>
          <w:rFonts w:ascii="Times New Roman" w:eastAsia="Times New Roman" w:hAnsi="Times New Roman" w:cs="Times New Roman"/>
          <w:b/>
          <w:bCs/>
          <w:color w:val="000000"/>
          <w:kern w:val="0"/>
          <w:sz w:val="24"/>
          <w:szCs w:val="24"/>
          <w:lang w:eastAsia="et-EE"/>
          <w14:ligatures w14:val="none"/>
        </w:rPr>
        <w:t>5</w:t>
      </w:r>
      <w:r w:rsidRPr="00CA1DEC">
        <w:rPr>
          <w:rFonts w:ascii="Times New Roman" w:eastAsia="Times New Roman" w:hAnsi="Times New Roman" w:cs="Times New Roman"/>
          <w:color w:val="000000"/>
          <w:kern w:val="0"/>
          <w:sz w:val="24"/>
          <w:szCs w:val="24"/>
          <w:lang w:eastAsia="et-EE"/>
          <w14:ligatures w14:val="none"/>
        </w:rPr>
        <w:t xml:space="preserve"> </w:t>
      </w:r>
      <w:r w:rsidR="00357858" w:rsidRPr="00CA1DEC">
        <w:rPr>
          <w:rFonts w:ascii="Times New Roman" w:eastAsia="Times New Roman" w:hAnsi="Times New Roman" w:cs="Times New Roman"/>
          <w:color w:val="000000"/>
          <w:kern w:val="0"/>
          <w:sz w:val="24"/>
          <w:szCs w:val="24"/>
          <w:lang w:eastAsia="et-EE"/>
          <w14:ligatures w14:val="none"/>
        </w:rPr>
        <w:t>täiendatakse</w:t>
      </w:r>
      <w:r w:rsidRPr="00CA1DEC">
        <w:rPr>
          <w:rFonts w:ascii="Times New Roman" w:eastAsia="Times New Roman" w:hAnsi="Times New Roman" w:cs="Times New Roman"/>
          <w:color w:val="000000"/>
          <w:kern w:val="0"/>
          <w:sz w:val="24"/>
          <w:szCs w:val="24"/>
          <w:lang w:eastAsia="et-EE"/>
          <w14:ligatures w14:val="none"/>
        </w:rPr>
        <w:t xml:space="preserve"> § 41 lõi</w:t>
      </w:r>
      <w:r w:rsidR="00357858" w:rsidRPr="00CA1DEC">
        <w:rPr>
          <w:rFonts w:ascii="Times New Roman" w:eastAsia="Times New Roman" w:hAnsi="Times New Roman" w:cs="Times New Roman"/>
          <w:color w:val="000000"/>
          <w:kern w:val="0"/>
          <w:sz w:val="24"/>
          <w:szCs w:val="24"/>
          <w:lang w:eastAsia="et-EE"/>
          <w14:ligatures w14:val="none"/>
        </w:rPr>
        <w:t>get</w:t>
      </w:r>
      <w:r w:rsidRPr="00CA1DEC">
        <w:rPr>
          <w:rFonts w:ascii="Times New Roman" w:eastAsia="Times New Roman" w:hAnsi="Times New Roman" w:cs="Times New Roman"/>
          <w:color w:val="000000"/>
          <w:kern w:val="0"/>
          <w:sz w:val="24"/>
          <w:szCs w:val="24"/>
          <w:lang w:eastAsia="et-EE"/>
          <w14:ligatures w14:val="none"/>
        </w:rPr>
        <w:t xml:space="preserve"> 1 punkt</w:t>
      </w:r>
      <w:r w:rsidR="00357858" w:rsidRPr="00CA1DEC">
        <w:rPr>
          <w:rFonts w:ascii="Times New Roman" w:eastAsia="Times New Roman" w:hAnsi="Times New Roman" w:cs="Times New Roman"/>
          <w:color w:val="000000"/>
          <w:kern w:val="0"/>
          <w:sz w:val="24"/>
          <w:szCs w:val="24"/>
          <w:lang w:eastAsia="et-EE"/>
          <w14:ligatures w14:val="none"/>
        </w:rPr>
        <w:t>iga</w:t>
      </w:r>
      <w:r w:rsidRPr="00CA1DEC">
        <w:rPr>
          <w:rFonts w:ascii="Times New Roman" w:eastAsia="Times New Roman" w:hAnsi="Times New Roman" w:cs="Times New Roman"/>
          <w:color w:val="000000"/>
          <w:kern w:val="0"/>
          <w:sz w:val="24"/>
          <w:szCs w:val="24"/>
          <w:lang w:eastAsia="et-EE"/>
          <w14:ligatures w14:val="none"/>
        </w:rPr>
        <w:t xml:space="preserve"> 3, kuna punkti</w:t>
      </w:r>
      <w:r w:rsidR="00F1006D" w:rsidRPr="00CA1DEC">
        <w:rPr>
          <w:rFonts w:ascii="Times New Roman" w:eastAsia="Times New Roman" w:hAnsi="Times New Roman" w:cs="Times New Roman"/>
          <w:color w:val="000000"/>
          <w:kern w:val="0"/>
          <w:sz w:val="24"/>
          <w:szCs w:val="24"/>
          <w:lang w:eastAsia="et-EE"/>
          <w14:ligatures w14:val="none"/>
        </w:rPr>
        <w:t>de</w:t>
      </w:r>
      <w:r w:rsidRPr="00CA1DEC">
        <w:rPr>
          <w:rFonts w:ascii="Times New Roman" w:eastAsia="Times New Roman" w:hAnsi="Times New Roman" w:cs="Times New Roman"/>
          <w:color w:val="000000"/>
          <w:kern w:val="0"/>
          <w:sz w:val="24"/>
          <w:szCs w:val="24"/>
          <w:lang w:eastAsia="et-EE"/>
          <w14:ligatures w14:val="none"/>
        </w:rPr>
        <w:t xml:space="preserve">ga </w:t>
      </w:r>
      <w:r w:rsidR="0013521C" w:rsidRPr="00CA1DEC">
        <w:rPr>
          <w:rFonts w:ascii="Times New Roman" w:eastAsia="Times New Roman" w:hAnsi="Times New Roman" w:cs="Times New Roman"/>
          <w:color w:val="000000"/>
          <w:kern w:val="0"/>
          <w:sz w:val="24"/>
          <w:szCs w:val="24"/>
          <w:lang w:eastAsia="et-EE"/>
          <w14:ligatures w14:val="none"/>
        </w:rPr>
        <w:t>2</w:t>
      </w:r>
      <w:r w:rsidR="00F84980" w:rsidRPr="00CA1DEC">
        <w:rPr>
          <w:rFonts w:ascii="Times New Roman" w:eastAsia="Times New Roman" w:hAnsi="Times New Roman" w:cs="Times New Roman"/>
          <w:color w:val="000000"/>
          <w:kern w:val="0"/>
          <w:sz w:val="24"/>
          <w:szCs w:val="24"/>
          <w:lang w:eastAsia="et-EE"/>
          <w14:ligatures w14:val="none"/>
        </w:rPr>
        <w:t>7</w:t>
      </w:r>
      <w:r w:rsidR="00F1006D" w:rsidRPr="00CA1DEC">
        <w:rPr>
          <w:rFonts w:ascii="Times New Roman" w:eastAsia="Times New Roman" w:hAnsi="Times New Roman" w:cs="Times New Roman"/>
          <w:color w:val="000000"/>
          <w:kern w:val="0"/>
          <w:sz w:val="24"/>
          <w:szCs w:val="24"/>
          <w:lang w:eastAsia="et-EE"/>
          <w14:ligatures w14:val="none"/>
        </w:rPr>
        <w:t xml:space="preserve"> ja 2</w:t>
      </w:r>
      <w:r w:rsidR="00F84980" w:rsidRPr="00CA1DEC">
        <w:rPr>
          <w:rFonts w:ascii="Times New Roman" w:eastAsia="Times New Roman" w:hAnsi="Times New Roman" w:cs="Times New Roman"/>
          <w:color w:val="000000"/>
          <w:kern w:val="0"/>
          <w:sz w:val="24"/>
          <w:szCs w:val="24"/>
          <w:lang w:eastAsia="et-EE"/>
          <w14:ligatures w14:val="none"/>
        </w:rPr>
        <w:t>8</w:t>
      </w:r>
      <w:r w:rsidRPr="00CA1DEC">
        <w:rPr>
          <w:rFonts w:ascii="Times New Roman" w:eastAsia="Times New Roman" w:hAnsi="Times New Roman" w:cs="Times New Roman"/>
          <w:color w:val="000000"/>
          <w:kern w:val="0"/>
          <w:sz w:val="24"/>
          <w:szCs w:val="24"/>
          <w:lang w:eastAsia="et-EE"/>
          <w14:ligatures w14:val="none"/>
        </w:rPr>
        <w:t xml:space="preserve"> täiendatakse raadamise mõistet, et oleks üheselt mõistetav, mida raadamine tähendab ning selleks tegevuseks on tarvis esitada metsateatis ka siis, kui on tegemist </w:t>
      </w:r>
      <w:r w:rsidR="00C570C7" w:rsidRPr="00CA1DEC">
        <w:rPr>
          <w:rFonts w:ascii="Times New Roman" w:eastAsia="Times New Roman" w:hAnsi="Times New Roman" w:cs="Times New Roman"/>
          <w:color w:val="000000"/>
          <w:kern w:val="0"/>
          <w:sz w:val="24"/>
          <w:szCs w:val="24"/>
          <w:lang w:eastAsia="et-EE"/>
          <w14:ligatures w14:val="none"/>
        </w:rPr>
        <w:t xml:space="preserve">ilma metsata metsamaaga </w:t>
      </w:r>
      <w:r w:rsidR="00E51489" w:rsidRPr="00CA1DEC">
        <w:rPr>
          <w:rFonts w:ascii="Times New Roman" w:eastAsia="Times New Roman" w:hAnsi="Times New Roman" w:cs="Times New Roman"/>
          <w:color w:val="000000"/>
          <w:kern w:val="0"/>
          <w:sz w:val="24"/>
          <w:szCs w:val="24"/>
          <w:lang w:eastAsia="et-EE"/>
          <w14:ligatures w14:val="none"/>
        </w:rPr>
        <w:t>või istandiku</w:t>
      </w:r>
      <w:r w:rsidRPr="00CA1DEC">
        <w:rPr>
          <w:rFonts w:ascii="Times New Roman" w:eastAsia="Times New Roman" w:hAnsi="Times New Roman" w:cs="Times New Roman"/>
          <w:color w:val="000000"/>
          <w:kern w:val="0"/>
          <w:sz w:val="24"/>
          <w:szCs w:val="24"/>
          <w:lang w:eastAsia="et-EE"/>
          <w14:ligatures w14:val="none"/>
        </w:rPr>
        <w:t>ga.</w:t>
      </w:r>
    </w:p>
    <w:p w14:paraId="243D5D7C" w14:textId="77777777" w:rsidR="00FB7897" w:rsidRPr="00CA1DEC" w:rsidRDefault="00FB7897" w:rsidP="003A50C9">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p>
    <w:p w14:paraId="5EA7CA3B" w14:textId="6774806B" w:rsidR="00B936E6" w:rsidRPr="00CA1DEC" w:rsidRDefault="00B936E6" w:rsidP="003A50C9">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A1DEC">
        <w:rPr>
          <w:rFonts w:ascii="Times New Roman" w:eastAsia="Times New Roman" w:hAnsi="Times New Roman" w:cs="Times New Roman"/>
          <w:b/>
          <w:bCs/>
          <w:color w:val="000000"/>
          <w:kern w:val="0"/>
          <w:sz w:val="24"/>
          <w:szCs w:val="24"/>
          <w:lang w:eastAsia="et-EE"/>
          <w14:ligatures w14:val="none"/>
        </w:rPr>
        <w:lastRenderedPageBreak/>
        <w:t>Punktiga </w:t>
      </w:r>
      <w:r w:rsidR="00E51489" w:rsidRPr="00CA1DEC">
        <w:rPr>
          <w:rFonts w:ascii="Times New Roman" w:eastAsia="Times New Roman" w:hAnsi="Times New Roman" w:cs="Times New Roman"/>
          <w:b/>
          <w:bCs/>
          <w:color w:val="000000"/>
          <w:kern w:val="0"/>
          <w:sz w:val="24"/>
          <w:szCs w:val="24"/>
          <w:lang w:eastAsia="et-EE"/>
          <w14:ligatures w14:val="none"/>
        </w:rPr>
        <w:t>3</w:t>
      </w:r>
      <w:r w:rsidR="00F84980" w:rsidRPr="00CA1DEC">
        <w:rPr>
          <w:rFonts w:ascii="Times New Roman" w:eastAsia="Times New Roman" w:hAnsi="Times New Roman" w:cs="Times New Roman"/>
          <w:b/>
          <w:bCs/>
          <w:color w:val="000000"/>
          <w:kern w:val="0"/>
          <w:sz w:val="24"/>
          <w:szCs w:val="24"/>
          <w:lang w:eastAsia="et-EE"/>
          <w14:ligatures w14:val="none"/>
        </w:rPr>
        <w:t>6</w:t>
      </w:r>
      <w:r w:rsidR="00E51489" w:rsidRPr="00CA1DEC">
        <w:rPr>
          <w:rFonts w:ascii="Times New Roman" w:eastAsia="Times New Roman" w:hAnsi="Times New Roman" w:cs="Times New Roman"/>
          <w:color w:val="000000"/>
          <w:kern w:val="0"/>
          <w:sz w:val="24"/>
          <w:szCs w:val="24"/>
          <w:lang w:eastAsia="et-EE"/>
          <w14:ligatures w14:val="none"/>
        </w:rPr>
        <w:t xml:space="preserve"> </w:t>
      </w:r>
      <w:r w:rsidR="00441F6E" w:rsidRPr="00CA1DEC">
        <w:rPr>
          <w:rFonts w:ascii="Times New Roman" w:eastAsia="Times New Roman" w:hAnsi="Times New Roman" w:cs="Times New Roman"/>
          <w:color w:val="000000"/>
          <w:kern w:val="0"/>
          <w:sz w:val="24"/>
          <w:szCs w:val="24"/>
          <w:lang w:eastAsia="et-EE"/>
          <w14:ligatures w14:val="none"/>
        </w:rPr>
        <w:t xml:space="preserve">jäetakse </w:t>
      </w:r>
      <w:r w:rsidR="00E044B5" w:rsidRPr="00CA1DEC">
        <w:rPr>
          <w:rFonts w:ascii="Times New Roman" w:hAnsi="Times New Roman" w:cs="Times New Roman"/>
          <w:color w:val="000000"/>
          <w:sz w:val="24"/>
          <w:szCs w:val="24"/>
        </w:rPr>
        <w:t>§</w:t>
      </w:r>
      <w:r w:rsidR="00C11829" w:rsidRPr="00CA1DEC">
        <w:rPr>
          <w:rFonts w:ascii="Times New Roman" w:hAnsi="Times New Roman" w:cs="Times New Roman"/>
          <w:color w:val="000000"/>
          <w:sz w:val="24"/>
          <w:szCs w:val="24"/>
        </w:rPr>
        <w:t xml:space="preserve"> </w:t>
      </w:r>
      <w:r w:rsidR="00C11829" w:rsidRPr="00CA1DEC">
        <w:rPr>
          <w:rStyle w:val="normaltextrun"/>
          <w:rFonts w:ascii="Times New Roman" w:hAnsi="Times New Roman" w:cs="Times New Roman"/>
          <w:sz w:val="24"/>
          <w:szCs w:val="24"/>
        </w:rPr>
        <w:t>41 lõikest 4</w:t>
      </w:r>
      <w:r w:rsidR="00C11829" w:rsidRPr="00CA1DEC">
        <w:rPr>
          <w:rStyle w:val="normaltextrun"/>
          <w:rFonts w:ascii="Times New Roman" w:hAnsi="Times New Roman" w:cs="Times New Roman"/>
          <w:rPrChange w:id="46" w:author="Markus Ühtigi" w:date="2024-09-04T11:12:00Z">
            <w:rPr>
              <w:rStyle w:val="normaltextrun"/>
            </w:rPr>
          </w:rPrChange>
        </w:rPr>
        <w:t xml:space="preserve"> </w:t>
      </w:r>
      <w:r w:rsidR="00441F6E" w:rsidRPr="00CA1DEC">
        <w:rPr>
          <w:rFonts w:ascii="Times New Roman" w:eastAsia="Times New Roman" w:hAnsi="Times New Roman" w:cs="Times New Roman"/>
          <w:color w:val="000000"/>
          <w:kern w:val="0"/>
          <w:sz w:val="24"/>
          <w:szCs w:val="24"/>
          <w:lang w:eastAsia="et-EE"/>
          <w14:ligatures w14:val="none"/>
        </w:rPr>
        <w:t>välja</w:t>
      </w:r>
      <w:r w:rsidRPr="00CA1DEC">
        <w:rPr>
          <w:rFonts w:ascii="Times New Roman" w:eastAsia="Times New Roman" w:hAnsi="Times New Roman" w:cs="Times New Roman"/>
          <w:color w:val="000000"/>
          <w:kern w:val="0"/>
          <w:sz w:val="24"/>
          <w:szCs w:val="24"/>
          <w:lang w:eastAsia="et-EE"/>
          <w14:ligatures w14:val="none"/>
        </w:rPr>
        <w:t xml:space="preserve"> võimalus esitada metsateatis paberil või digitaalselt allkirjastatuna e-kirjaga, et vähendada võltsitud andmete esitamise võimalusi. Samas ei ole tegemist ainulaadse lähenemisega, kui riik võtab dokumente vastu ainult digitaalse lahenduse vahendusel.</w:t>
      </w:r>
    </w:p>
    <w:p w14:paraId="660620FC" w14:textId="13CD77D6" w:rsidR="00B936E6" w:rsidRPr="00CA1DEC" w:rsidRDefault="00B936E6" w:rsidP="003A50C9">
      <w:pPr>
        <w:spacing w:after="0" w:line="240" w:lineRule="auto"/>
        <w:jc w:val="both"/>
        <w:textAlignment w:val="baseline"/>
        <w:rPr>
          <w:rStyle w:val="normaltextrun"/>
          <w:rFonts w:ascii="Times New Roman" w:hAnsi="Times New Roman" w:cs="Times New Roman"/>
          <w:color w:val="202020"/>
          <w:sz w:val="24"/>
          <w:szCs w:val="24"/>
          <w:shd w:val="clear" w:color="auto" w:fill="FFFFFF"/>
        </w:rPr>
      </w:pPr>
      <w:commentRangeStart w:id="47"/>
      <w:r w:rsidRPr="00CA1DEC">
        <w:rPr>
          <w:rStyle w:val="normaltextrun"/>
          <w:rFonts w:ascii="Times New Roman" w:hAnsi="Times New Roman" w:cs="Times New Roman"/>
          <w:color w:val="202020"/>
          <w:sz w:val="24"/>
          <w:szCs w:val="24"/>
          <w:shd w:val="clear" w:color="auto" w:fill="FFFFFF"/>
        </w:rPr>
        <w:t xml:space="preserve">Paberil esitatakse </w:t>
      </w:r>
      <w:r w:rsidRPr="00CA1DEC">
        <w:rPr>
          <w:rStyle w:val="normaltextrun"/>
          <w:rFonts w:ascii="Times New Roman" w:hAnsi="Times New Roman" w:cs="Times New Roman"/>
          <w:i/>
          <w:iCs/>
          <w:color w:val="202020"/>
          <w:sz w:val="24"/>
          <w:szCs w:val="24"/>
          <w:shd w:val="clear" w:color="auto" w:fill="FFFFFF"/>
        </w:rPr>
        <w:t>ca</w:t>
      </w:r>
      <w:r w:rsidRPr="00CA1DEC">
        <w:rPr>
          <w:rStyle w:val="normaltextrun"/>
          <w:rFonts w:ascii="Times New Roman" w:hAnsi="Times New Roman" w:cs="Times New Roman"/>
          <w:color w:val="202020"/>
          <w:sz w:val="24"/>
          <w:szCs w:val="24"/>
          <w:shd w:val="clear" w:color="auto" w:fill="FFFFFF"/>
        </w:rPr>
        <w:t xml:space="preserve"> 2% ning e-kirjaga </w:t>
      </w:r>
      <w:r w:rsidRPr="00CA1DEC">
        <w:rPr>
          <w:rStyle w:val="normaltextrun"/>
          <w:rFonts w:ascii="Times New Roman" w:hAnsi="Times New Roman" w:cs="Times New Roman"/>
          <w:i/>
          <w:iCs/>
          <w:color w:val="202020"/>
          <w:sz w:val="24"/>
          <w:szCs w:val="24"/>
          <w:shd w:val="clear" w:color="auto" w:fill="FFFFFF"/>
        </w:rPr>
        <w:t>ca</w:t>
      </w:r>
      <w:r w:rsidRPr="00CA1DEC">
        <w:rPr>
          <w:rStyle w:val="normaltextrun"/>
          <w:rFonts w:ascii="Times New Roman" w:hAnsi="Times New Roman" w:cs="Times New Roman"/>
          <w:color w:val="202020"/>
          <w:sz w:val="24"/>
          <w:szCs w:val="24"/>
          <w:shd w:val="clear" w:color="auto" w:fill="FFFFFF"/>
        </w:rPr>
        <w:t xml:space="preserve"> 6% metsateatistest. </w:t>
      </w:r>
      <w:commentRangeEnd w:id="47"/>
      <w:r w:rsidR="00B02939">
        <w:rPr>
          <w:rStyle w:val="Kommentaariviide"/>
        </w:rPr>
        <w:commentReference w:id="47"/>
      </w:r>
      <w:r w:rsidRPr="00CA1DEC">
        <w:rPr>
          <w:rStyle w:val="normaltextrun"/>
          <w:rFonts w:ascii="Times New Roman" w:hAnsi="Times New Roman" w:cs="Times New Roman"/>
          <w:color w:val="202020"/>
          <w:sz w:val="24"/>
          <w:szCs w:val="24"/>
          <w:shd w:val="clear" w:color="auto" w:fill="FFFFFF"/>
        </w:rPr>
        <w:t xml:space="preserve">Aastal 2023 esitas paberil metsateatise 551 isikut ja e-kirjaga 1277 </w:t>
      </w:r>
      <w:commentRangeStart w:id="48"/>
      <w:r w:rsidRPr="00CA1DEC">
        <w:rPr>
          <w:rStyle w:val="normaltextrun"/>
          <w:rFonts w:ascii="Times New Roman" w:hAnsi="Times New Roman" w:cs="Times New Roman"/>
          <w:color w:val="202020"/>
          <w:sz w:val="24"/>
          <w:szCs w:val="24"/>
          <w:shd w:val="clear" w:color="auto" w:fill="FFFFFF"/>
        </w:rPr>
        <w:t xml:space="preserve">ning </w:t>
      </w:r>
      <w:r w:rsidR="00441F6E" w:rsidRPr="00CA1DEC">
        <w:rPr>
          <w:rStyle w:val="normaltextrun"/>
          <w:rFonts w:ascii="Times New Roman" w:hAnsi="Times New Roman" w:cs="Times New Roman"/>
          <w:color w:val="202020"/>
          <w:sz w:val="24"/>
          <w:szCs w:val="24"/>
          <w:shd w:val="clear" w:color="auto" w:fill="FFFFFF"/>
        </w:rPr>
        <w:t>suundumus on kahanev</w:t>
      </w:r>
      <w:commentRangeEnd w:id="48"/>
      <w:r w:rsidR="00B02939">
        <w:rPr>
          <w:rStyle w:val="Kommentaariviide"/>
        </w:rPr>
        <w:commentReference w:id="48"/>
      </w:r>
      <w:r w:rsidRPr="00CA1DEC">
        <w:rPr>
          <w:rStyle w:val="normaltextrun"/>
          <w:rFonts w:ascii="Times New Roman" w:hAnsi="Times New Roman" w:cs="Times New Roman"/>
          <w:color w:val="202020"/>
          <w:sz w:val="24"/>
          <w:szCs w:val="24"/>
          <w:shd w:val="clear" w:color="auto" w:fill="FFFFFF"/>
        </w:rPr>
        <w:t xml:space="preserve">. Selleks, et </w:t>
      </w:r>
      <w:r w:rsidR="00441F6E" w:rsidRPr="00CA1DEC">
        <w:rPr>
          <w:rStyle w:val="normaltextrun"/>
          <w:rFonts w:ascii="Times New Roman" w:hAnsi="Times New Roman" w:cs="Times New Roman"/>
          <w:color w:val="202020"/>
          <w:sz w:val="24"/>
          <w:szCs w:val="24"/>
          <w:shd w:val="clear" w:color="auto" w:fill="FFFFFF"/>
        </w:rPr>
        <w:t>teatisi</w:t>
      </w:r>
      <w:r w:rsidRPr="00CA1DEC">
        <w:rPr>
          <w:rStyle w:val="normaltextrun"/>
          <w:rFonts w:ascii="Times New Roman" w:hAnsi="Times New Roman" w:cs="Times New Roman"/>
          <w:color w:val="202020"/>
          <w:sz w:val="24"/>
          <w:szCs w:val="24"/>
          <w:shd w:val="clear" w:color="auto" w:fill="FFFFFF"/>
        </w:rPr>
        <w:t xml:space="preserve"> menetleda, on aga tarvis ametnikul metsateatiste blanketil olev info käsitsi sisestada metsaregistrisse. Kogu menetlusprotsess teatise saabumisest kuni väljasaatmiseni on ajakulukas, mistõttu on otstarbekas suunata kogu protsess metsaregistrisse. Metsaomaniku</w:t>
      </w:r>
      <w:r w:rsidR="00D37E40" w:rsidRPr="00CA1DEC">
        <w:rPr>
          <w:rStyle w:val="normaltextrun"/>
          <w:rFonts w:ascii="Times New Roman" w:hAnsi="Times New Roman" w:cs="Times New Roman"/>
          <w:color w:val="202020"/>
          <w:sz w:val="24"/>
          <w:szCs w:val="24"/>
          <w:shd w:val="clear" w:color="auto" w:fill="FFFFFF"/>
        </w:rPr>
        <w:t>l</w:t>
      </w:r>
      <w:r w:rsidRPr="00CA1DEC">
        <w:rPr>
          <w:rStyle w:val="normaltextrun"/>
          <w:rFonts w:ascii="Times New Roman" w:hAnsi="Times New Roman" w:cs="Times New Roman"/>
          <w:color w:val="202020"/>
          <w:sz w:val="24"/>
          <w:szCs w:val="24"/>
          <w:shd w:val="clear" w:color="auto" w:fill="FFFFFF"/>
        </w:rPr>
        <w:t>, kel võib tekkida probleeme metsaregistris metsateatise esitamisega, on võimalus pöörduda Keskkonnaameti või metsaühistute poole.</w:t>
      </w:r>
    </w:p>
    <w:p w14:paraId="142C3E70" w14:textId="77777777" w:rsidR="00B936E6" w:rsidRPr="00CA1DEC" w:rsidRDefault="00B936E6" w:rsidP="003A50C9">
      <w:pPr>
        <w:spacing w:after="0" w:line="240" w:lineRule="auto"/>
        <w:jc w:val="both"/>
        <w:textAlignment w:val="baseline"/>
        <w:rPr>
          <w:rStyle w:val="normaltextrun"/>
          <w:rFonts w:ascii="Times New Roman" w:hAnsi="Times New Roman" w:cs="Times New Roman"/>
          <w:color w:val="202020"/>
          <w:sz w:val="24"/>
          <w:szCs w:val="24"/>
          <w:shd w:val="clear" w:color="auto" w:fill="FFFFFF"/>
        </w:rPr>
      </w:pPr>
      <w:r w:rsidRPr="00CA1DEC">
        <w:rPr>
          <w:rStyle w:val="normaltextrun"/>
          <w:rFonts w:ascii="Times New Roman" w:hAnsi="Times New Roman" w:cs="Times New Roman"/>
          <w:color w:val="202020"/>
          <w:sz w:val="24"/>
          <w:szCs w:val="24"/>
          <w:shd w:val="clear" w:color="auto" w:fill="FFFFFF"/>
        </w:rPr>
        <w:t>Muudatusega väheneb Keskkonnaameti töökoormus, sest ära jääb andmete sisestamise ning kirjade ja e-kirjade saatmine, kuna andmed edastatakse metsaregistri vahendusel.</w:t>
      </w:r>
    </w:p>
    <w:p w14:paraId="00640ED5" w14:textId="6978A357" w:rsidR="00B936E6" w:rsidRPr="00CA1DEC" w:rsidRDefault="00B936E6" w:rsidP="003A50C9">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CA1DEC">
        <w:rPr>
          <w:rStyle w:val="normaltextrun"/>
          <w:rFonts w:ascii="Times New Roman" w:hAnsi="Times New Roman" w:cs="Times New Roman"/>
          <w:color w:val="202020"/>
          <w:sz w:val="24"/>
          <w:szCs w:val="24"/>
          <w:shd w:val="clear" w:color="auto" w:fill="FFFFFF"/>
        </w:rPr>
        <w:t xml:space="preserve">Selle muudatusega kaob ka võimalus </w:t>
      </w:r>
      <w:r w:rsidR="00441F6E" w:rsidRPr="00CA1DEC">
        <w:rPr>
          <w:rStyle w:val="normaltextrun"/>
          <w:rFonts w:ascii="Times New Roman" w:hAnsi="Times New Roman" w:cs="Times New Roman"/>
          <w:color w:val="202020"/>
          <w:sz w:val="24"/>
          <w:szCs w:val="24"/>
          <w:shd w:val="clear" w:color="auto" w:fill="FFFFFF"/>
        </w:rPr>
        <w:t xml:space="preserve">edastada </w:t>
      </w:r>
      <w:r w:rsidRPr="00CA1DEC">
        <w:rPr>
          <w:rStyle w:val="normaltextrun"/>
          <w:rFonts w:ascii="Times New Roman" w:hAnsi="Times New Roman" w:cs="Times New Roman"/>
          <w:color w:val="202020"/>
          <w:sz w:val="24"/>
          <w:szCs w:val="24"/>
          <w:shd w:val="clear" w:color="auto" w:fill="FFFFFF"/>
        </w:rPr>
        <w:t>võltsitud volituste alusel metsateatis</w:t>
      </w:r>
      <w:r w:rsidR="00441F6E" w:rsidRPr="00CA1DEC">
        <w:rPr>
          <w:rStyle w:val="normaltextrun"/>
          <w:rFonts w:ascii="Times New Roman" w:hAnsi="Times New Roman" w:cs="Times New Roman"/>
          <w:color w:val="202020"/>
          <w:sz w:val="24"/>
          <w:szCs w:val="24"/>
          <w:shd w:val="clear" w:color="auto" w:fill="FFFFFF"/>
        </w:rPr>
        <w:t>i</w:t>
      </w:r>
      <w:r w:rsidRPr="00CA1DEC">
        <w:rPr>
          <w:rStyle w:val="normaltextrun"/>
          <w:rFonts w:ascii="Times New Roman" w:hAnsi="Times New Roman" w:cs="Times New Roman"/>
          <w:color w:val="202020"/>
          <w:sz w:val="24"/>
          <w:szCs w:val="24"/>
          <w:shd w:val="clear" w:color="auto" w:fill="FFFFFF"/>
        </w:rPr>
        <w:t>, sest volitused tehakse ainult metsaregistris, kuhu saab sisse logida isikut üheselt tuvastataval viisil.</w:t>
      </w:r>
    </w:p>
    <w:p w14:paraId="056EC3EE" w14:textId="77777777" w:rsidR="00441F6E" w:rsidRPr="00CA1DEC" w:rsidRDefault="00441F6E" w:rsidP="003A50C9">
      <w:pPr>
        <w:pStyle w:val="paragraph"/>
        <w:spacing w:before="0" w:beforeAutospacing="0" w:after="0" w:afterAutospacing="0"/>
        <w:jc w:val="both"/>
        <w:textAlignment w:val="baseline"/>
        <w:rPr>
          <w:rStyle w:val="normaltextrun"/>
          <w:rFonts w:eastAsiaTheme="minorHAnsi"/>
          <w:b/>
          <w:bCs/>
          <w:kern w:val="2"/>
          <w:lang w:eastAsia="en-US"/>
          <w14:ligatures w14:val="standardContextual"/>
        </w:rPr>
      </w:pPr>
    </w:p>
    <w:p w14:paraId="1999A114" w14:textId="0F0C7AC3" w:rsidR="00B936E6" w:rsidRPr="00CA1DEC" w:rsidRDefault="00B936E6" w:rsidP="003A50C9">
      <w:pPr>
        <w:pStyle w:val="paragraph"/>
        <w:spacing w:before="0" w:beforeAutospacing="0" w:after="0" w:afterAutospacing="0"/>
        <w:jc w:val="both"/>
        <w:textAlignment w:val="baseline"/>
      </w:pPr>
      <w:r w:rsidRPr="00CA1DEC">
        <w:rPr>
          <w:rStyle w:val="normaltextrun"/>
          <w:rFonts w:eastAsiaTheme="minorHAnsi"/>
          <w:b/>
          <w:bCs/>
          <w:kern w:val="2"/>
          <w:lang w:eastAsia="en-US"/>
          <w14:ligatures w14:val="standardContextual"/>
        </w:rPr>
        <w:t>Punktiga </w:t>
      </w:r>
      <w:r w:rsidR="00E51489" w:rsidRPr="00CA1DEC">
        <w:rPr>
          <w:rStyle w:val="normaltextrun"/>
          <w:rFonts w:eastAsiaTheme="minorHAnsi"/>
          <w:b/>
          <w:bCs/>
          <w:kern w:val="2"/>
          <w:lang w:eastAsia="en-US"/>
          <w14:ligatures w14:val="standardContextual"/>
        </w:rPr>
        <w:t>3</w:t>
      </w:r>
      <w:r w:rsidR="00F84980" w:rsidRPr="00CA1DEC">
        <w:rPr>
          <w:rStyle w:val="normaltextrun"/>
          <w:rFonts w:eastAsiaTheme="minorHAnsi"/>
          <w:b/>
          <w:bCs/>
          <w:kern w:val="2"/>
          <w:lang w:eastAsia="en-US"/>
          <w14:ligatures w14:val="standardContextual"/>
        </w:rPr>
        <w:t>7</w:t>
      </w:r>
      <w:r w:rsidR="00E51489" w:rsidRPr="00CA1DEC">
        <w:rPr>
          <w:rStyle w:val="normaltextrun"/>
          <w:rFonts w:eastAsiaTheme="minorHAnsi"/>
          <w:kern w:val="2"/>
          <w:lang w:eastAsia="en-US"/>
          <w14:ligatures w14:val="standardContextual"/>
        </w:rPr>
        <w:t xml:space="preserve"> </w:t>
      </w:r>
      <w:r w:rsidR="00441F6E" w:rsidRPr="00CA1DEC">
        <w:rPr>
          <w:rStyle w:val="normaltextrun"/>
          <w:rFonts w:eastAsiaTheme="minorHAnsi"/>
          <w:kern w:val="2"/>
          <w:lang w:eastAsia="en-US"/>
          <w14:ligatures w14:val="standardContextual"/>
        </w:rPr>
        <w:t xml:space="preserve">jäetakse </w:t>
      </w:r>
      <w:r w:rsidR="00441F6E" w:rsidRPr="00CA1DEC">
        <w:rPr>
          <w:color w:val="000000"/>
        </w:rPr>
        <w:t xml:space="preserve">§ </w:t>
      </w:r>
      <w:r w:rsidR="00441F6E" w:rsidRPr="00CA1DEC">
        <w:rPr>
          <w:rStyle w:val="normaltextrun"/>
        </w:rPr>
        <w:t xml:space="preserve">41 lõikest 8¹ </w:t>
      </w:r>
      <w:r w:rsidR="00441F6E" w:rsidRPr="00CA1DEC">
        <w:rPr>
          <w:rStyle w:val="normaltextrun"/>
          <w:rFonts w:eastAsiaTheme="minorHAnsi"/>
          <w:kern w:val="2"/>
          <w:lang w:eastAsia="en-US"/>
          <w14:ligatures w14:val="standardContextual"/>
        </w:rPr>
        <w:t>välja</w:t>
      </w:r>
      <w:r w:rsidRPr="00CA1DEC">
        <w:rPr>
          <w:rStyle w:val="normaltextrun"/>
          <w:rFonts w:eastAsiaTheme="minorHAnsi"/>
          <w:kern w:val="2"/>
          <w:lang w:eastAsia="en-US"/>
          <w14:ligatures w14:val="standardContextual"/>
        </w:rPr>
        <w:t xml:space="preserve"> teine lause: „</w:t>
      </w:r>
      <w:r w:rsidRPr="00CA1DEC">
        <w:rPr>
          <w:rStyle w:val="eop"/>
          <w:i/>
          <w:iCs/>
        </w:rPr>
        <w:t>Kui metsateatis on esitatud paberil või e-kirjaga, saadab Keskkonnaamet metsateatise esitajale raie registreerimise kohta registriväljavõtte</w:t>
      </w:r>
      <w:r w:rsidRPr="00CA1DEC">
        <w:rPr>
          <w:rStyle w:val="eop"/>
        </w:rPr>
        <w:t>.“</w:t>
      </w:r>
      <w:r w:rsidR="00441F6E" w:rsidRPr="00CA1DEC">
        <w:rPr>
          <w:rStyle w:val="eop"/>
        </w:rPr>
        <w:t xml:space="preserve"> E</w:t>
      </w:r>
      <w:r w:rsidRPr="00CA1DEC">
        <w:rPr>
          <w:rStyle w:val="eop"/>
        </w:rPr>
        <w:t xml:space="preserve">daspidi </w:t>
      </w:r>
      <w:r w:rsidR="00441F6E" w:rsidRPr="00CA1DEC">
        <w:rPr>
          <w:rStyle w:val="eop"/>
        </w:rPr>
        <w:t>esitatakse</w:t>
      </w:r>
      <w:r w:rsidRPr="00CA1DEC">
        <w:rPr>
          <w:rStyle w:val="eop"/>
        </w:rPr>
        <w:t xml:space="preserve"> metsateatis</w:t>
      </w:r>
      <w:r w:rsidR="00441F6E" w:rsidRPr="00CA1DEC">
        <w:rPr>
          <w:rStyle w:val="eop"/>
        </w:rPr>
        <w:t>i</w:t>
      </w:r>
      <w:r w:rsidRPr="00CA1DEC">
        <w:rPr>
          <w:rStyle w:val="eop"/>
        </w:rPr>
        <w:t xml:space="preserve"> ainult metsaregistri kaudu.</w:t>
      </w:r>
    </w:p>
    <w:p w14:paraId="1D263A99" w14:textId="77777777" w:rsidR="00441F6E" w:rsidRPr="00CA1DEC" w:rsidRDefault="00441F6E" w:rsidP="003A50C9">
      <w:pPr>
        <w:spacing w:after="0" w:line="240" w:lineRule="auto"/>
        <w:jc w:val="both"/>
        <w:textAlignment w:val="baseline"/>
        <w:rPr>
          <w:rStyle w:val="normaltextrun"/>
          <w:rFonts w:ascii="Times New Roman" w:hAnsi="Times New Roman" w:cs="Times New Roman"/>
          <w:b/>
          <w:bCs/>
          <w:sz w:val="24"/>
          <w:szCs w:val="24"/>
        </w:rPr>
      </w:pPr>
    </w:p>
    <w:p w14:paraId="35C52960" w14:textId="736B8F94" w:rsidR="00B936E6" w:rsidRPr="00CA1DEC" w:rsidRDefault="00B936E6" w:rsidP="003A50C9">
      <w:pPr>
        <w:spacing w:after="0" w:line="240" w:lineRule="auto"/>
        <w:jc w:val="both"/>
        <w:textAlignment w:val="baseline"/>
        <w:rPr>
          <w:rFonts w:ascii="Times New Roman" w:eastAsia="Times New Roman" w:hAnsi="Times New Roman" w:cs="Times New Roman"/>
          <w:kern w:val="0"/>
          <w:sz w:val="24"/>
          <w:szCs w:val="24"/>
          <w:lang w:eastAsia="et-EE"/>
          <w14:ligatures w14:val="none"/>
        </w:rPr>
      </w:pPr>
      <w:commentRangeStart w:id="49"/>
      <w:r w:rsidRPr="00CA1DEC">
        <w:rPr>
          <w:rStyle w:val="normaltextrun"/>
          <w:rFonts w:ascii="Times New Roman" w:hAnsi="Times New Roman" w:cs="Times New Roman"/>
          <w:b/>
          <w:bCs/>
          <w:sz w:val="24"/>
          <w:szCs w:val="24"/>
        </w:rPr>
        <w:t>Punktiga </w:t>
      </w:r>
      <w:r w:rsidR="00E51489" w:rsidRPr="00CA1DEC">
        <w:rPr>
          <w:rStyle w:val="normaltextrun"/>
          <w:rFonts w:ascii="Times New Roman" w:hAnsi="Times New Roman" w:cs="Times New Roman"/>
          <w:b/>
          <w:bCs/>
          <w:sz w:val="24"/>
          <w:szCs w:val="24"/>
        </w:rPr>
        <w:t>3</w:t>
      </w:r>
      <w:r w:rsidR="00F84980" w:rsidRPr="00CA1DEC">
        <w:rPr>
          <w:rStyle w:val="normaltextrun"/>
          <w:rFonts w:ascii="Times New Roman" w:hAnsi="Times New Roman" w:cs="Times New Roman"/>
          <w:b/>
          <w:bCs/>
          <w:sz w:val="24"/>
          <w:szCs w:val="24"/>
        </w:rPr>
        <w:t>8</w:t>
      </w:r>
      <w:r w:rsidR="00E51489" w:rsidRPr="00CA1DEC">
        <w:rPr>
          <w:rStyle w:val="normaltextrun"/>
          <w:rFonts w:ascii="Times New Roman" w:hAnsi="Times New Roman" w:cs="Times New Roman"/>
          <w:sz w:val="24"/>
          <w:szCs w:val="24"/>
        </w:rPr>
        <w:t xml:space="preserve"> </w:t>
      </w:r>
      <w:r w:rsidRPr="00CA1DEC">
        <w:rPr>
          <w:rStyle w:val="normaltextrun"/>
          <w:rFonts w:ascii="Times New Roman" w:hAnsi="Times New Roman" w:cs="Times New Roman"/>
          <w:sz w:val="24"/>
          <w:szCs w:val="24"/>
        </w:rPr>
        <w:t xml:space="preserve">täpsustatakse </w:t>
      </w:r>
      <w:r w:rsidR="00A219BC" w:rsidRPr="00CA1DEC">
        <w:rPr>
          <w:rFonts w:ascii="Times New Roman" w:eastAsia="Times New Roman" w:hAnsi="Times New Roman" w:cs="Times New Roman"/>
          <w:color w:val="000000"/>
          <w:kern w:val="0"/>
          <w:sz w:val="24"/>
          <w:szCs w:val="24"/>
          <w:lang w:eastAsia="et-EE"/>
          <w14:ligatures w14:val="none"/>
        </w:rPr>
        <w:t xml:space="preserve">§ </w:t>
      </w:r>
      <w:r w:rsidR="00A219BC" w:rsidRPr="00CA1DEC">
        <w:rPr>
          <w:rStyle w:val="normaltextrun"/>
          <w:rFonts w:ascii="Times New Roman" w:hAnsi="Times New Roman" w:cs="Times New Roman"/>
          <w:sz w:val="24"/>
          <w:szCs w:val="24"/>
        </w:rPr>
        <w:t>41 lõikes 13</w:t>
      </w:r>
      <w:r w:rsidR="00A219BC" w:rsidRPr="00CA1DEC">
        <w:rPr>
          <w:rStyle w:val="normaltextrun"/>
          <w:rFonts w:ascii="Times New Roman" w:hAnsi="Times New Roman" w:cs="Times New Roman"/>
          <w:rPrChange w:id="50" w:author="Markus Ühtigi" w:date="2024-09-04T11:12:00Z">
            <w:rPr>
              <w:rStyle w:val="normaltextrun"/>
            </w:rPr>
          </w:rPrChange>
        </w:rPr>
        <w:t xml:space="preserve"> </w:t>
      </w:r>
      <w:r w:rsidRPr="00CA1DEC">
        <w:rPr>
          <w:rStyle w:val="normaltextrun"/>
          <w:rFonts w:ascii="Times New Roman" w:hAnsi="Times New Roman" w:cs="Times New Roman"/>
          <w:sz w:val="24"/>
          <w:szCs w:val="24"/>
        </w:rPr>
        <w:t>raieliike, mille puhul saab raietöödega alustada pärast kümne päeva möödumist</w:t>
      </w:r>
      <w:r w:rsidR="00A219BC" w:rsidRPr="00CA1DEC">
        <w:rPr>
          <w:rStyle w:val="normaltextrun"/>
          <w:rFonts w:ascii="Times New Roman" w:hAnsi="Times New Roman" w:cs="Times New Roman"/>
          <w:sz w:val="24"/>
          <w:szCs w:val="24"/>
        </w:rPr>
        <w:t xml:space="preserve"> metsateatise registreerimist metsaregistris</w:t>
      </w:r>
      <w:r w:rsidRPr="00CA1DEC">
        <w:rPr>
          <w:rStyle w:val="normaltextrun"/>
          <w:rFonts w:ascii="Times New Roman" w:hAnsi="Times New Roman" w:cs="Times New Roman"/>
          <w:sz w:val="24"/>
          <w:szCs w:val="24"/>
        </w:rPr>
        <w:t>, et tagada kaasarääkimise võimalus, kuna tegemist on loodus</w:t>
      </w:r>
      <w:r w:rsidR="00441F6E" w:rsidRPr="00CA1DEC">
        <w:rPr>
          <w:rStyle w:val="normaltextrun"/>
          <w:rFonts w:ascii="Times New Roman" w:hAnsi="Times New Roman" w:cs="Times New Roman"/>
          <w:sz w:val="24"/>
          <w:szCs w:val="24"/>
        </w:rPr>
        <w:t>k</w:t>
      </w:r>
      <w:r w:rsidRPr="00CA1DEC">
        <w:rPr>
          <w:rStyle w:val="normaltextrun"/>
          <w:rFonts w:ascii="Times New Roman" w:hAnsi="Times New Roman" w:cs="Times New Roman"/>
          <w:sz w:val="24"/>
          <w:szCs w:val="24"/>
        </w:rPr>
        <w:t>eskkonnale suurema mõjuga tegevustega</w:t>
      </w:r>
      <w:commentRangeEnd w:id="49"/>
      <w:r w:rsidR="0070317E">
        <w:rPr>
          <w:rStyle w:val="Kommentaariviide"/>
        </w:rPr>
        <w:commentReference w:id="49"/>
      </w:r>
      <w:r w:rsidRPr="00CA1DEC">
        <w:rPr>
          <w:rStyle w:val="normaltextrun"/>
          <w:rFonts w:ascii="Times New Roman" w:hAnsi="Times New Roman" w:cs="Times New Roman"/>
          <w:sz w:val="24"/>
          <w:szCs w:val="24"/>
        </w:rPr>
        <w:t xml:space="preserve">. </w:t>
      </w:r>
      <w:r w:rsidRPr="00CA1DEC">
        <w:rPr>
          <w:rFonts w:ascii="Times New Roman" w:eastAsia="Times New Roman" w:hAnsi="Times New Roman" w:cs="Times New Roman"/>
          <w:color w:val="000000"/>
          <w:kern w:val="0"/>
          <w:sz w:val="24"/>
          <w:szCs w:val="24"/>
          <w:lang w:eastAsia="et-EE"/>
          <w14:ligatures w14:val="none"/>
        </w:rPr>
        <w:t>Kehtima hakkav säte tuleks sõnastada selliselt, et mitte piirata raieid, millele Riigikohtu 28.09.2023 haldusasjas 3-21-979 tehtud otsuses ei ole viidanud. Seetõttu on õiglane, kui kümnepäevane nn ooteaeg kohalduks ainult uuendusraietele ja raadamisele. Muud raied on hooldusraie, trassiraie, valikraie ning kujundusraie, mille puhul ei ole eelnev</w:t>
      </w:r>
      <w:r w:rsidR="00EB240A" w:rsidRPr="00CA1DEC">
        <w:rPr>
          <w:rFonts w:ascii="Times New Roman" w:eastAsia="Times New Roman" w:hAnsi="Times New Roman" w:cs="Times New Roman"/>
          <w:color w:val="000000"/>
          <w:kern w:val="0"/>
          <w:sz w:val="24"/>
          <w:szCs w:val="24"/>
          <w:lang w:eastAsia="et-EE"/>
          <w14:ligatures w14:val="none"/>
        </w:rPr>
        <w:t xml:space="preserve"> huvitatud osapoolte</w:t>
      </w:r>
      <w:r w:rsidRPr="00CA1DEC">
        <w:rPr>
          <w:rFonts w:ascii="Times New Roman" w:eastAsia="Times New Roman" w:hAnsi="Times New Roman" w:cs="Times New Roman"/>
          <w:color w:val="000000"/>
          <w:kern w:val="0"/>
          <w:sz w:val="24"/>
          <w:szCs w:val="24"/>
          <w:lang w:eastAsia="et-EE"/>
          <w14:ligatures w14:val="none"/>
        </w:rPr>
        <w:t xml:space="preserve"> kaasamine vajalik, kuna nende mõju metsaökosüsteemile on väiksem</w:t>
      </w:r>
      <w:r w:rsidR="00A219BC" w:rsidRPr="00CA1DEC">
        <w:rPr>
          <w:rFonts w:ascii="Times New Roman" w:eastAsia="Times New Roman" w:hAnsi="Times New Roman" w:cs="Times New Roman"/>
          <w:color w:val="000000"/>
          <w:kern w:val="0"/>
          <w:sz w:val="24"/>
          <w:szCs w:val="24"/>
          <w:lang w:eastAsia="et-EE"/>
          <w14:ligatures w14:val="none"/>
        </w:rPr>
        <w:t>,</w:t>
      </w:r>
      <w:r w:rsidRPr="00CA1DEC">
        <w:rPr>
          <w:rFonts w:ascii="Times New Roman" w:eastAsia="Times New Roman" w:hAnsi="Times New Roman" w:cs="Times New Roman"/>
          <w:color w:val="000000"/>
          <w:kern w:val="0"/>
          <w:sz w:val="24"/>
          <w:szCs w:val="24"/>
          <w:lang w:eastAsia="et-EE"/>
          <w14:ligatures w14:val="none"/>
        </w:rPr>
        <w:t xml:space="preserve"> või näiteks kujundusraie puhul on oluline saavutada kaitstava loodusobjekti kaitse-eesmärk. Ka metsakaitseekspertiisi alusel tehtavate raiete puhul on võimalik raietöödega alustada kohe pärast registreeringut metsaregistris, et oleks võimalik tagada kahjustuse õigeaegne likvideerimine ning peatada nt kuuse-kooreüraski levikut. Sätte jõustumisel arvestatakse suurema mõjuga raiete puhul kaasarääkimise võimalustega ja seda mitte ainult rohevõrgustikega aladel.</w:t>
      </w:r>
    </w:p>
    <w:p w14:paraId="3F059A24" w14:textId="77777777" w:rsidR="00A219BC" w:rsidRPr="00CA1DEC" w:rsidRDefault="00A219BC" w:rsidP="003A50C9">
      <w:pPr>
        <w:pStyle w:val="paragraph"/>
        <w:spacing w:before="0" w:beforeAutospacing="0" w:after="0" w:afterAutospacing="0"/>
        <w:jc w:val="both"/>
        <w:textAlignment w:val="baseline"/>
        <w:rPr>
          <w:rStyle w:val="normaltextrun"/>
          <w:rFonts w:eastAsiaTheme="minorEastAsia"/>
          <w:b/>
          <w:kern w:val="2"/>
          <w:lang w:eastAsia="en-US"/>
          <w14:ligatures w14:val="standardContextual"/>
        </w:rPr>
      </w:pPr>
    </w:p>
    <w:p w14:paraId="67D1170E" w14:textId="2AACF0DB" w:rsidR="00B936E6" w:rsidRPr="00CA1DEC" w:rsidRDefault="00B936E6" w:rsidP="003A50C9">
      <w:pPr>
        <w:pStyle w:val="paragraph"/>
        <w:spacing w:before="0" w:beforeAutospacing="0" w:after="0" w:afterAutospacing="0"/>
        <w:jc w:val="both"/>
        <w:textAlignment w:val="baseline"/>
      </w:pPr>
      <w:r w:rsidRPr="00CA1DEC">
        <w:rPr>
          <w:rStyle w:val="normaltextrun"/>
          <w:rFonts w:eastAsiaTheme="minorEastAsia"/>
          <w:b/>
          <w:kern w:val="2"/>
          <w:lang w:eastAsia="en-US"/>
          <w14:ligatures w14:val="standardContextual"/>
        </w:rPr>
        <w:t>Punktiga 3</w:t>
      </w:r>
      <w:r w:rsidR="00F84980" w:rsidRPr="00CA1DEC">
        <w:rPr>
          <w:rStyle w:val="normaltextrun"/>
          <w:rFonts w:eastAsiaTheme="minorEastAsia"/>
          <w:b/>
          <w:kern w:val="2"/>
          <w:lang w:eastAsia="en-US"/>
          <w14:ligatures w14:val="standardContextual"/>
        </w:rPr>
        <w:t>9</w:t>
      </w:r>
      <w:r w:rsidRPr="00CA1DEC">
        <w:rPr>
          <w:color w:val="000000"/>
        </w:rPr>
        <w:t xml:space="preserve"> asendatakse </w:t>
      </w:r>
      <w:r w:rsidR="00A219BC" w:rsidRPr="00CA1DEC">
        <w:rPr>
          <w:color w:val="000000"/>
        </w:rPr>
        <w:t xml:space="preserve">§ </w:t>
      </w:r>
      <w:r w:rsidR="00A219BC" w:rsidRPr="00CA1DEC">
        <w:rPr>
          <w:rStyle w:val="normaltextrun"/>
        </w:rPr>
        <w:t xml:space="preserve">41 lõikes 13² </w:t>
      </w:r>
      <w:r w:rsidR="00A219BC" w:rsidRPr="00CA1DEC">
        <w:rPr>
          <w:color w:val="000000"/>
        </w:rPr>
        <w:t>arv</w:t>
      </w:r>
      <w:r w:rsidRPr="00CA1DEC">
        <w:rPr>
          <w:color w:val="000000"/>
        </w:rPr>
        <w:t xml:space="preserve"> 12 </w:t>
      </w:r>
      <w:r w:rsidR="00A219BC" w:rsidRPr="00CA1DEC">
        <w:rPr>
          <w:color w:val="000000"/>
        </w:rPr>
        <w:t>arvuga</w:t>
      </w:r>
      <w:r w:rsidRPr="00CA1DEC">
        <w:rPr>
          <w:color w:val="000000"/>
        </w:rPr>
        <w:t xml:space="preserve"> 24, sest punktis </w:t>
      </w:r>
      <w:r w:rsidR="0013521C" w:rsidRPr="00CA1DEC">
        <w:rPr>
          <w:color w:val="000000"/>
        </w:rPr>
        <w:t>3</w:t>
      </w:r>
      <w:r w:rsidR="00F84980" w:rsidRPr="00CA1DEC">
        <w:rPr>
          <w:color w:val="000000"/>
        </w:rPr>
        <w:t>9</w:t>
      </w:r>
      <w:r w:rsidRPr="00CA1DEC">
        <w:rPr>
          <w:color w:val="000000"/>
        </w:rPr>
        <w:t xml:space="preserve"> on märgitud metsateatise kehtivusaeg 24 kuud.</w:t>
      </w:r>
    </w:p>
    <w:p w14:paraId="13A77D33" w14:textId="77777777" w:rsidR="00A219BC" w:rsidRPr="00CA1DEC" w:rsidRDefault="00A219BC" w:rsidP="003A50C9">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p>
    <w:p w14:paraId="1B51A405" w14:textId="2B8F53A1" w:rsidR="00B936E6" w:rsidRPr="00CA1DEC" w:rsidRDefault="00B936E6" w:rsidP="003A50C9">
      <w:pPr>
        <w:pStyle w:val="Normaallaadveeb"/>
        <w:spacing w:before="0" w:beforeAutospacing="0" w:after="0" w:afterAutospacing="0"/>
        <w:jc w:val="both"/>
      </w:pPr>
      <w:r w:rsidRPr="00CA1DEC">
        <w:rPr>
          <w:b/>
          <w:color w:val="000000" w:themeColor="text1"/>
        </w:rPr>
        <w:t>Punktiga </w:t>
      </w:r>
      <w:r w:rsidR="00F84980" w:rsidRPr="00CA1DEC">
        <w:rPr>
          <w:b/>
          <w:color w:val="000000" w:themeColor="text1"/>
        </w:rPr>
        <w:t>40</w:t>
      </w:r>
      <w:r w:rsidR="00F84980" w:rsidRPr="00CA1DEC">
        <w:rPr>
          <w:color w:val="000000" w:themeColor="text1"/>
        </w:rPr>
        <w:t xml:space="preserve"> </w:t>
      </w:r>
      <w:r w:rsidRPr="00CA1DEC">
        <w:rPr>
          <w:color w:val="000000" w:themeColor="text1"/>
        </w:rPr>
        <w:t xml:space="preserve">tunnistatakse kehtetuks </w:t>
      </w:r>
      <w:r w:rsidR="00744FCE" w:rsidRPr="00CA1DEC">
        <w:rPr>
          <w:color w:val="000000"/>
        </w:rPr>
        <w:t xml:space="preserve">§ </w:t>
      </w:r>
      <w:r w:rsidR="00744FCE" w:rsidRPr="00CA1DEC">
        <w:rPr>
          <w:rStyle w:val="normaltextrun"/>
        </w:rPr>
        <w:t>43 lõige 1</w:t>
      </w:r>
      <w:r w:rsidR="00744FCE" w:rsidRPr="00CA1DEC">
        <w:rPr>
          <w:rStyle w:val="normaltextrun"/>
          <w:color w:val="202020"/>
        </w:rPr>
        <w:t>¹</w:t>
      </w:r>
      <w:r w:rsidRPr="00CA1DEC">
        <w:rPr>
          <w:color w:val="000000" w:themeColor="text1"/>
        </w:rPr>
        <w:t xml:space="preserve">, mis ei ole enam asjakohane. </w:t>
      </w:r>
      <w:r w:rsidRPr="00CA1DEC">
        <w:t>Kehtiv seadus nõuab</w:t>
      </w:r>
      <w:r w:rsidR="004E501B" w:rsidRPr="00CA1DEC">
        <w:t>, et</w:t>
      </w:r>
      <w:r w:rsidRPr="00CA1DEC">
        <w:t xml:space="preserve"> RMK</w:t>
      </w:r>
      <w:r w:rsidR="004E501B" w:rsidRPr="00CA1DEC">
        <w:t xml:space="preserve"> koostab</w:t>
      </w:r>
      <w:r w:rsidRPr="00CA1DEC">
        <w:t xml:space="preserve"> tema valitseda olevate metsade </w:t>
      </w:r>
      <w:r w:rsidR="004E501B" w:rsidRPr="00CA1DEC">
        <w:t>kohta</w:t>
      </w:r>
      <w:r w:rsidRPr="00CA1DEC">
        <w:t xml:space="preserve"> metskondade või muude majandamisüksuste kaupa vähemalt iga</w:t>
      </w:r>
      <w:r w:rsidR="004E501B" w:rsidRPr="00CA1DEC">
        <w:t>ks</w:t>
      </w:r>
      <w:r w:rsidRPr="00CA1DEC">
        <w:t xml:space="preserve"> kümne</w:t>
      </w:r>
      <w:r w:rsidR="004E501B" w:rsidRPr="00CA1DEC">
        <w:t>ks</w:t>
      </w:r>
      <w:r w:rsidRPr="00CA1DEC">
        <w:t xml:space="preserve"> aasta</w:t>
      </w:r>
      <w:r w:rsidR="004E501B" w:rsidRPr="00CA1DEC">
        <w:t>ks</w:t>
      </w:r>
      <w:r w:rsidRPr="00CA1DEC">
        <w:t xml:space="preserve"> metsamajandamiskava.</w:t>
      </w:r>
    </w:p>
    <w:p w14:paraId="260E04E6" w14:textId="0003DD4B" w:rsidR="00B936E6" w:rsidRPr="00CA1DEC" w:rsidRDefault="00B936E6" w:rsidP="003A50C9">
      <w:pPr>
        <w:pStyle w:val="Normaallaadveeb"/>
        <w:spacing w:before="0" w:beforeAutospacing="0" w:after="0" w:afterAutospacing="0"/>
        <w:jc w:val="both"/>
      </w:pPr>
      <w:r w:rsidRPr="00CA1DEC">
        <w:t>Metsa korraldamise juhendi kohaselt peab metsamajandamiskava sisaldama §</w:t>
      </w:r>
      <w:r w:rsidR="00744FCE" w:rsidRPr="00CA1DEC">
        <w:t>-s</w:t>
      </w:r>
      <w:r w:rsidRPr="00CA1DEC">
        <w:t xml:space="preserve"> 21 </w:t>
      </w:r>
      <w:r w:rsidR="00744FCE" w:rsidRPr="00CA1DEC">
        <w:t>sätestatud</w:t>
      </w:r>
      <w:r w:rsidRPr="00CA1DEC">
        <w:t xml:space="preserve"> nõudeid</w:t>
      </w:r>
      <w:r w:rsidR="00744FCE" w:rsidRPr="00CA1DEC">
        <w:t>,</w:t>
      </w:r>
      <w:r w:rsidRPr="00CA1DEC">
        <w:t xml:space="preserve"> nagu tiitellehte, temaatilisi kaarte, metsa takseerkirjeldus</w:t>
      </w:r>
      <w:r w:rsidR="00744FCE" w:rsidRPr="00CA1DEC">
        <w:t>t</w:t>
      </w:r>
      <w:r w:rsidRPr="00CA1DEC">
        <w:t xml:space="preserve"> jms. Tegelikkuses </w:t>
      </w:r>
      <w:r w:rsidR="00744FCE" w:rsidRPr="00CA1DEC">
        <w:t>peetakse</w:t>
      </w:r>
      <w:r w:rsidRPr="00CA1DEC">
        <w:t xml:space="preserve"> riigimetsas ressursi üle arvestus</w:t>
      </w:r>
      <w:r w:rsidR="00744FCE" w:rsidRPr="00CA1DEC">
        <w:t>t</w:t>
      </w:r>
      <w:r w:rsidRPr="00CA1DEC">
        <w:t xml:space="preserve"> elektrooniliste andmebaaside alusel. Seega on selline kohustus seaduse tasandil vananenud.</w:t>
      </w:r>
    </w:p>
    <w:p w14:paraId="2595D1F5" w14:textId="77777777" w:rsidR="00744FCE" w:rsidRPr="00CA1DEC" w:rsidRDefault="00744FCE" w:rsidP="003A50C9">
      <w:pPr>
        <w:pStyle w:val="Normaallaadveeb"/>
        <w:spacing w:before="0" w:beforeAutospacing="0" w:after="0" w:afterAutospacing="0"/>
        <w:jc w:val="both"/>
        <w:rPr>
          <w:color w:val="000000"/>
        </w:rPr>
      </w:pPr>
    </w:p>
    <w:p w14:paraId="02DEA990" w14:textId="321ED060" w:rsidR="00B936E6" w:rsidRPr="00CA1DEC" w:rsidRDefault="00B936E6" w:rsidP="003A50C9">
      <w:pPr>
        <w:spacing w:after="0" w:line="240" w:lineRule="auto"/>
        <w:jc w:val="both"/>
        <w:rPr>
          <w:rFonts w:ascii="Times New Roman" w:eastAsia="Times New Roman" w:hAnsi="Times New Roman" w:cs="Times New Roman"/>
          <w:sz w:val="24"/>
          <w:szCs w:val="24"/>
        </w:rPr>
      </w:pPr>
      <w:r w:rsidRPr="00CA1DEC">
        <w:rPr>
          <w:rFonts w:ascii="Times New Roman" w:eastAsia="Times New Roman" w:hAnsi="Times New Roman" w:cs="Times New Roman"/>
          <w:b/>
          <w:bCs/>
          <w:color w:val="000000"/>
          <w:kern w:val="0"/>
          <w:sz w:val="24"/>
          <w:szCs w:val="24"/>
          <w:lang w:eastAsia="et-EE"/>
          <w14:ligatures w14:val="none"/>
        </w:rPr>
        <w:t>Punktiga </w:t>
      </w:r>
      <w:r w:rsidR="003E4F52" w:rsidRPr="00CA1DEC">
        <w:rPr>
          <w:rFonts w:ascii="Times New Roman" w:eastAsia="Times New Roman" w:hAnsi="Times New Roman" w:cs="Times New Roman"/>
          <w:b/>
          <w:bCs/>
          <w:color w:val="000000"/>
          <w:kern w:val="0"/>
          <w:sz w:val="24"/>
          <w:szCs w:val="24"/>
          <w:lang w:eastAsia="et-EE"/>
          <w14:ligatures w14:val="none"/>
        </w:rPr>
        <w:t>4</w:t>
      </w:r>
      <w:r w:rsidR="00F84980" w:rsidRPr="00CA1DEC">
        <w:rPr>
          <w:rFonts w:ascii="Times New Roman" w:eastAsia="Times New Roman" w:hAnsi="Times New Roman" w:cs="Times New Roman"/>
          <w:b/>
          <w:bCs/>
          <w:color w:val="000000"/>
          <w:kern w:val="0"/>
          <w:sz w:val="24"/>
          <w:szCs w:val="24"/>
          <w:lang w:eastAsia="et-EE"/>
          <w14:ligatures w14:val="none"/>
        </w:rPr>
        <w:t>1</w:t>
      </w:r>
      <w:r w:rsidR="00675850" w:rsidRPr="00CA1DEC">
        <w:rPr>
          <w:rFonts w:ascii="Times New Roman" w:eastAsia="Times New Roman" w:hAnsi="Times New Roman" w:cs="Times New Roman"/>
          <w:b/>
          <w:bCs/>
          <w:color w:val="000000"/>
          <w:kern w:val="0"/>
          <w:sz w:val="24"/>
          <w:szCs w:val="24"/>
          <w:lang w:eastAsia="et-EE"/>
          <w14:ligatures w14:val="none"/>
        </w:rPr>
        <w:t xml:space="preserve"> </w:t>
      </w:r>
      <w:r w:rsidRPr="00CA1DEC">
        <w:rPr>
          <w:rFonts w:ascii="Times New Roman" w:eastAsia="Times New Roman" w:hAnsi="Times New Roman" w:cs="Times New Roman"/>
          <w:color w:val="000000"/>
          <w:kern w:val="0"/>
          <w:sz w:val="24"/>
          <w:szCs w:val="24"/>
          <w:lang w:eastAsia="et-EE"/>
          <w14:ligatures w14:val="none"/>
        </w:rPr>
        <w:t>lisatakse 2023</w:t>
      </w:r>
      <w:r w:rsidR="004E501B" w:rsidRPr="00CA1DEC">
        <w:rPr>
          <w:rFonts w:ascii="Times New Roman" w:eastAsia="Times New Roman" w:hAnsi="Times New Roman" w:cs="Times New Roman"/>
          <w:color w:val="000000"/>
          <w:kern w:val="0"/>
          <w:sz w:val="24"/>
          <w:szCs w:val="24"/>
          <w:lang w:eastAsia="et-EE"/>
          <w14:ligatures w14:val="none"/>
        </w:rPr>
        <w:t>. aastal</w:t>
      </w:r>
      <w:r w:rsidRPr="00CA1DEC">
        <w:rPr>
          <w:rFonts w:ascii="Times New Roman" w:eastAsia="Times New Roman" w:hAnsi="Times New Roman" w:cs="Times New Roman"/>
          <w:color w:val="000000"/>
          <w:kern w:val="0"/>
          <w:sz w:val="24"/>
          <w:szCs w:val="24"/>
          <w:lang w:eastAsia="et-EE"/>
          <w14:ligatures w14:val="none"/>
        </w:rPr>
        <w:t xml:space="preserve"> t</w:t>
      </w:r>
      <w:r w:rsidR="004E501B" w:rsidRPr="00CA1DEC">
        <w:rPr>
          <w:rFonts w:ascii="Times New Roman" w:eastAsia="Times New Roman" w:hAnsi="Times New Roman" w:cs="Times New Roman"/>
          <w:color w:val="000000"/>
          <w:kern w:val="0"/>
          <w:sz w:val="24"/>
          <w:szCs w:val="24"/>
          <w:lang w:eastAsia="et-EE"/>
          <w14:ligatures w14:val="none"/>
        </w:rPr>
        <w:t>ehtud</w:t>
      </w:r>
      <w:r w:rsidRPr="00CA1DEC">
        <w:rPr>
          <w:rFonts w:ascii="Times New Roman" w:eastAsia="Times New Roman" w:hAnsi="Times New Roman" w:cs="Times New Roman"/>
          <w:color w:val="000000"/>
          <w:kern w:val="0"/>
          <w:sz w:val="24"/>
          <w:szCs w:val="24"/>
          <w:lang w:eastAsia="et-EE"/>
          <w14:ligatures w14:val="none"/>
        </w:rPr>
        <w:t xml:space="preserve"> struktuurimuudatuste tõttu </w:t>
      </w:r>
      <w:r w:rsidR="003A685B" w:rsidRPr="00CA1DEC">
        <w:rPr>
          <w:rFonts w:ascii="Times New Roman" w:eastAsia="Times New Roman" w:hAnsi="Times New Roman" w:cs="Times New Roman"/>
          <w:color w:val="000000"/>
          <w:kern w:val="0"/>
          <w:sz w:val="24"/>
          <w:szCs w:val="24"/>
          <w:lang w:eastAsia="et-EE"/>
          <w14:ligatures w14:val="none"/>
        </w:rPr>
        <w:t xml:space="preserve">§ </w:t>
      </w:r>
      <w:r w:rsidR="003A685B" w:rsidRPr="00CA1DEC">
        <w:rPr>
          <w:rStyle w:val="normaltextrun"/>
          <w:rFonts w:ascii="Times New Roman" w:hAnsi="Times New Roman" w:cs="Times New Roman"/>
          <w:sz w:val="24"/>
          <w:szCs w:val="24"/>
        </w:rPr>
        <w:t>43 lõikesse 2</w:t>
      </w:r>
      <w:r w:rsidR="003A685B" w:rsidRPr="00CA1DEC">
        <w:rPr>
          <w:rStyle w:val="normaltextrun"/>
          <w:rFonts w:ascii="Times New Roman" w:hAnsi="Times New Roman" w:cs="Times New Roman"/>
          <w:rPrChange w:id="51" w:author="Markus Ühtigi" w:date="2024-09-04T11:12:00Z">
            <w:rPr>
              <w:rStyle w:val="normaltextrun"/>
            </w:rPr>
          </w:rPrChange>
        </w:rPr>
        <w:t xml:space="preserve"> </w:t>
      </w:r>
      <w:r w:rsidRPr="00CA1DEC">
        <w:rPr>
          <w:rFonts w:ascii="Times New Roman" w:eastAsia="Times New Roman" w:hAnsi="Times New Roman" w:cs="Times New Roman"/>
          <w:color w:val="000000"/>
          <w:kern w:val="0"/>
          <w:sz w:val="24"/>
          <w:szCs w:val="24"/>
          <w:lang w:eastAsia="et-EE"/>
          <w14:ligatures w14:val="none"/>
        </w:rPr>
        <w:t>Regionaal</w:t>
      </w:r>
      <w:ins w:id="52" w:author="Markus Ühtigi" w:date="2024-09-05T11:01:00Z">
        <w:r w:rsidR="00D31A5E">
          <w:rPr>
            <w:rFonts w:ascii="Times New Roman" w:eastAsia="Times New Roman" w:hAnsi="Times New Roman" w:cs="Times New Roman"/>
            <w:color w:val="000000"/>
            <w:kern w:val="0"/>
            <w:sz w:val="24"/>
            <w:szCs w:val="24"/>
            <w:lang w:eastAsia="et-EE"/>
            <w14:ligatures w14:val="none"/>
          </w:rPr>
          <w:t>-</w:t>
        </w:r>
      </w:ins>
      <w:r w:rsidRPr="00CA1DEC">
        <w:rPr>
          <w:rFonts w:ascii="Times New Roman" w:eastAsia="Times New Roman" w:hAnsi="Times New Roman" w:cs="Times New Roman"/>
          <w:color w:val="000000"/>
          <w:kern w:val="0"/>
          <w:sz w:val="24"/>
          <w:szCs w:val="24"/>
          <w:lang w:eastAsia="et-EE"/>
          <w14:ligatures w14:val="none"/>
        </w:rPr>
        <w:t xml:space="preserve"> ja Põllumajandusministeerium </w:t>
      </w:r>
      <w:r w:rsidR="004E501B" w:rsidRPr="00CA1DEC">
        <w:rPr>
          <w:rFonts w:ascii="Times New Roman" w:eastAsia="Times New Roman" w:hAnsi="Times New Roman" w:cs="Times New Roman"/>
          <w:color w:val="000000"/>
          <w:kern w:val="0"/>
          <w:sz w:val="24"/>
          <w:szCs w:val="24"/>
          <w:lang w:eastAsia="et-EE"/>
          <w14:ligatures w14:val="none"/>
        </w:rPr>
        <w:t>ja</w:t>
      </w:r>
      <w:r w:rsidRPr="00CA1DEC">
        <w:rPr>
          <w:rFonts w:ascii="Times New Roman" w:eastAsia="Times New Roman" w:hAnsi="Times New Roman" w:cs="Times New Roman"/>
          <w:color w:val="000000"/>
          <w:kern w:val="0"/>
          <w:sz w:val="24"/>
          <w:szCs w:val="24"/>
          <w:lang w:eastAsia="et-EE"/>
          <w14:ligatures w14:val="none"/>
        </w:rPr>
        <w:t xml:space="preserve"> </w:t>
      </w:r>
      <w:r w:rsidR="003A685B" w:rsidRPr="00CA1DEC">
        <w:rPr>
          <w:rFonts w:ascii="Times New Roman" w:eastAsia="Times New Roman" w:hAnsi="Times New Roman" w:cs="Times New Roman"/>
          <w:color w:val="000000"/>
          <w:kern w:val="0"/>
          <w:sz w:val="24"/>
          <w:szCs w:val="24"/>
          <w:lang w:eastAsia="et-EE"/>
          <w14:ligatures w14:val="none"/>
        </w:rPr>
        <w:t>jäetakse välja</w:t>
      </w:r>
      <w:r w:rsidRPr="00CA1DEC">
        <w:rPr>
          <w:rFonts w:ascii="Times New Roman" w:eastAsia="Times New Roman" w:hAnsi="Times New Roman" w:cs="Times New Roman"/>
          <w:color w:val="000000"/>
          <w:kern w:val="0"/>
          <w:sz w:val="24"/>
          <w:szCs w:val="24"/>
          <w:lang w:eastAsia="et-EE"/>
          <w14:ligatures w14:val="none"/>
        </w:rPr>
        <w:t xml:space="preserve"> Majandus- ja Kommunikatsiooniministeerium. Tegemist on vähese mõjuga muudatusega,</w:t>
      </w:r>
      <w:r w:rsidRPr="00CA1DEC">
        <w:rPr>
          <w:rFonts w:ascii="Times New Roman" w:hAnsi="Times New Roman" w:cs="Times New Roman"/>
          <w:color w:val="000000"/>
          <w:sz w:val="24"/>
          <w:szCs w:val="24"/>
        </w:rPr>
        <w:t xml:space="preserve"> </w:t>
      </w:r>
      <w:r w:rsidRPr="00CA1DEC">
        <w:rPr>
          <w:rFonts w:ascii="Times New Roman" w:eastAsia="Times New Roman" w:hAnsi="Times New Roman" w:cs="Times New Roman"/>
          <w:sz w:val="24"/>
          <w:szCs w:val="24"/>
        </w:rPr>
        <w:t>mis annab RMK-le ka Regionaal</w:t>
      </w:r>
      <w:r w:rsidR="00866B8B" w:rsidRPr="00CA1DEC">
        <w:rPr>
          <w:rFonts w:ascii="Times New Roman" w:eastAsia="Times New Roman" w:hAnsi="Times New Roman" w:cs="Times New Roman"/>
          <w:sz w:val="24"/>
          <w:szCs w:val="24"/>
        </w:rPr>
        <w:t>-</w:t>
      </w:r>
      <w:r w:rsidRPr="00CA1DEC">
        <w:rPr>
          <w:rFonts w:ascii="Times New Roman" w:eastAsia="Times New Roman" w:hAnsi="Times New Roman" w:cs="Times New Roman"/>
          <w:sz w:val="24"/>
          <w:szCs w:val="24"/>
        </w:rPr>
        <w:t xml:space="preserve"> ja Põllumajandusministeeriumi</w:t>
      </w:r>
      <w:r w:rsidRPr="00CA1DEC">
        <w:rPr>
          <w:rFonts w:ascii="Times New Roman" w:eastAsia="Times New Roman" w:hAnsi="Times New Roman" w:cs="Times New Roman"/>
          <w:b/>
          <w:bCs/>
          <w:sz w:val="24"/>
          <w:szCs w:val="24"/>
        </w:rPr>
        <w:t xml:space="preserve"> </w:t>
      </w:r>
      <w:r w:rsidRPr="00CA1DEC">
        <w:rPr>
          <w:rFonts w:ascii="Times New Roman" w:eastAsia="Times New Roman" w:hAnsi="Times New Roman" w:cs="Times New Roman"/>
          <w:sz w:val="24"/>
          <w:szCs w:val="24"/>
        </w:rPr>
        <w:t xml:space="preserve">valitsetava riigimetsa majandamise ülesande ja annab õiguse sõlmida </w:t>
      </w:r>
      <w:r w:rsidR="00A04CE9" w:rsidRPr="00CA1DEC">
        <w:rPr>
          <w:rFonts w:ascii="Times New Roman" w:eastAsia="Times New Roman" w:hAnsi="Times New Roman" w:cs="Times New Roman"/>
          <w:sz w:val="24"/>
          <w:szCs w:val="24"/>
        </w:rPr>
        <w:t>asutuste vahelisi</w:t>
      </w:r>
      <w:r w:rsidRPr="00CA1DEC">
        <w:rPr>
          <w:rFonts w:ascii="Times New Roman" w:eastAsia="Times New Roman" w:hAnsi="Times New Roman" w:cs="Times New Roman"/>
          <w:sz w:val="24"/>
          <w:szCs w:val="24"/>
        </w:rPr>
        <w:t xml:space="preserve"> kokkuleppeid riigimetsa majandamiseks.</w:t>
      </w:r>
    </w:p>
    <w:p w14:paraId="424F58E3" w14:textId="77777777" w:rsidR="003A685B" w:rsidRPr="00CA1DEC" w:rsidRDefault="003A685B" w:rsidP="003A50C9">
      <w:pPr>
        <w:spacing w:after="0" w:line="240" w:lineRule="auto"/>
        <w:jc w:val="both"/>
        <w:rPr>
          <w:rFonts w:ascii="Times New Roman" w:hAnsi="Times New Roman" w:cs="Times New Roman"/>
          <w:sz w:val="24"/>
          <w:szCs w:val="24"/>
        </w:rPr>
      </w:pPr>
    </w:p>
    <w:p w14:paraId="331BA569" w14:textId="3791ED3B" w:rsidR="00B936E6" w:rsidRPr="00CA1DEC" w:rsidRDefault="00B936E6" w:rsidP="003A50C9">
      <w:pPr>
        <w:spacing w:after="0" w:line="240" w:lineRule="auto"/>
        <w:jc w:val="both"/>
        <w:rPr>
          <w:rFonts w:ascii="Times New Roman" w:hAnsi="Times New Roman" w:cs="Times New Roman"/>
          <w:sz w:val="24"/>
          <w:szCs w:val="24"/>
        </w:rPr>
      </w:pPr>
      <w:r w:rsidRPr="00CA1DEC">
        <w:rPr>
          <w:rFonts w:ascii="Times New Roman" w:hAnsi="Times New Roman" w:cs="Times New Roman"/>
          <w:sz w:val="24"/>
          <w:szCs w:val="24"/>
        </w:rPr>
        <w:lastRenderedPageBreak/>
        <w:t xml:space="preserve">Ministeeriumide valitsemisalade ja pädevuse ümberkorraldamisega alates 01.07.2023 </w:t>
      </w:r>
      <w:r w:rsidR="003A685B" w:rsidRPr="00CA1DEC">
        <w:rPr>
          <w:rFonts w:ascii="Times New Roman" w:hAnsi="Times New Roman" w:cs="Times New Roman"/>
          <w:sz w:val="24"/>
          <w:szCs w:val="24"/>
        </w:rPr>
        <w:t>viidi</w:t>
      </w:r>
      <w:r w:rsidRPr="00CA1DEC">
        <w:rPr>
          <w:rFonts w:ascii="Times New Roman" w:hAnsi="Times New Roman" w:cs="Times New Roman"/>
          <w:sz w:val="24"/>
          <w:szCs w:val="24"/>
        </w:rPr>
        <w:t xml:space="preserve"> K</w:t>
      </w:r>
      <w:r w:rsidR="004E501B" w:rsidRPr="00CA1DEC">
        <w:rPr>
          <w:rFonts w:ascii="Times New Roman" w:hAnsi="Times New Roman" w:cs="Times New Roman"/>
          <w:sz w:val="24"/>
          <w:szCs w:val="24"/>
        </w:rPr>
        <w:t>liimaministeeriumi</w:t>
      </w:r>
      <w:r w:rsidRPr="00CA1DEC">
        <w:rPr>
          <w:rFonts w:ascii="Times New Roman" w:hAnsi="Times New Roman" w:cs="Times New Roman"/>
          <w:sz w:val="24"/>
          <w:szCs w:val="24"/>
        </w:rPr>
        <w:t xml:space="preserve"> valitsemisalas olev Maa-amet Regionaal- ja Põllumajandusministeeriumi valitsemisalasse. Maa-ameti valduses olevat riigimetsa majandas seni RMK ja senist praktikat on vaja jätkata. Seaduses on säte kaitseministri määratud asutusega kokkuleppe sõlmimise kohta. </w:t>
      </w:r>
      <w:r w:rsidR="003A685B" w:rsidRPr="00CA1DEC">
        <w:rPr>
          <w:rFonts w:ascii="Times New Roman" w:hAnsi="Times New Roman" w:cs="Times New Roman"/>
          <w:sz w:val="24"/>
          <w:szCs w:val="24"/>
        </w:rPr>
        <w:t>Võimalus s</w:t>
      </w:r>
      <w:r w:rsidRPr="00CA1DEC">
        <w:rPr>
          <w:rFonts w:ascii="Times New Roman" w:hAnsi="Times New Roman" w:cs="Times New Roman"/>
          <w:sz w:val="24"/>
          <w:szCs w:val="24"/>
        </w:rPr>
        <w:t>ellise kokkulepe sõlmimise</w:t>
      </w:r>
      <w:r w:rsidR="003A685B" w:rsidRPr="00CA1DEC">
        <w:rPr>
          <w:rFonts w:ascii="Times New Roman" w:hAnsi="Times New Roman" w:cs="Times New Roman"/>
          <w:sz w:val="24"/>
          <w:szCs w:val="24"/>
        </w:rPr>
        <w:t>ks</w:t>
      </w:r>
      <w:r w:rsidRPr="00CA1DEC">
        <w:rPr>
          <w:rFonts w:ascii="Times New Roman" w:hAnsi="Times New Roman" w:cs="Times New Roman"/>
          <w:sz w:val="24"/>
          <w:szCs w:val="24"/>
        </w:rPr>
        <w:t xml:space="preserve"> </w:t>
      </w:r>
      <w:r w:rsidR="003A685B" w:rsidRPr="00CA1DEC">
        <w:rPr>
          <w:rFonts w:ascii="Times New Roman" w:hAnsi="Times New Roman" w:cs="Times New Roman"/>
          <w:sz w:val="24"/>
          <w:szCs w:val="24"/>
        </w:rPr>
        <w:t xml:space="preserve">peab olema </w:t>
      </w:r>
      <w:r w:rsidRPr="00CA1DEC">
        <w:rPr>
          <w:rFonts w:ascii="Times New Roman" w:hAnsi="Times New Roman" w:cs="Times New Roman"/>
          <w:sz w:val="24"/>
          <w:szCs w:val="24"/>
        </w:rPr>
        <w:t>ka Regionaal- ja Põllumajandusministeeriumi ja selle asutustega.</w:t>
      </w:r>
    </w:p>
    <w:p w14:paraId="27C0161C" w14:textId="77777777" w:rsidR="003A685B" w:rsidRPr="00CA1DEC" w:rsidRDefault="003A685B" w:rsidP="003A50C9">
      <w:pPr>
        <w:spacing w:after="0" w:line="240" w:lineRule="auto"/>
        <w:jc w:val="both"/>
        <w:textAlignment w:val="baseline"/>
        <w:rPr>
          <w:rFonts w:ascii="Times New Roman" w:hAnsi="Times New Roman" w:cs="Times New Roman"/>
          <w:b/>
          <w:bCs/>
          <w:color w:val="000000"/>
          <w:sz w:val="24"/>
          <w:szCs w:val="24"/>
        </w:rPr>
      </w:pPr>
    </w:p>
    <w:p w14:paraId="0B989C9E" w14:textId="0A941412" w:rsidR="00811150" w:rsidRPr="00CA1DEC" w:rsidRDefault="004604FB" w:rsidP="00811150">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A1DEC">
        <w:rPr>
          <w:rFonts w:ascii="Times New Roman" w:hAnsi="Times New Roman" w:cs="Times New Roman"/>
          <w:b/>
          <w:bCs/>
          <w:color w:val="000000"/>
          <w:sz w:val="24"/>
          <w:szCs w:val="24"/>
        </w:rPr>
        <w:t>Punktiga </w:t>
      </w:r>
      <w:r w:rsidR="003E4F52" w:rsidRPr="00CA1DEC">
        <w:rPr>
          <w:rFonts w:ascii="Times New Roman" w:hAnsi="Times New Roman" w:cs="Times New Roman"/>
          <w:b/>
          <w:bCs/>
          <w:color w:val="000000"/>
          <w:sz w:val="24"/>
          <w:szCs w:val="24"/>
        </w:rPr>
        <w:t>4</w:t>
      </w:r>
      <w:r w:rsidR="00F84980" w:rsidRPr="00CA1DEC">
        <w:rPr>
          <w:rFonts w:ascii="Times New Roman" w:hAnsi="Times New Roman" w:cs="Times New Roman"/>
          <w:b/>
          <w:bCs/>
          <w:color w:val="000000"/>
          <w:sz w:val="24"/>
          <w:szCs w:val="24"/>
        </w:rPr>
        <w:t>2</w:t>
      </w:r>
      <w:r w:rsidRPr="00CA1DEC">
        <w:rPr>
          <w:rFonts w:ascii="Times New Roman" w:eastAsia="Times New Roman" w:hAnsi="Times New Roman" w:cs="Times New Roman"/>
          <w:kern w:val="0"/>
          <w:sz w:val="24"/>
          <w:szCs w:val="24"/>
          <w:lang w:eastAsia="et-EE"/>
          <w14:ligatures w14:val="none"/>
        </w:rPr>
        <w:t xml:space="preserve"> </w:t>
      </w:r>
      <w:r w:rsidRPr="00CA1DEC">
        <w:rPr>
          <w:rFonts w:ascii="Times New Roman" w:eastAsia="Times New Roman" w:hAnsi="Times New Roman" w:cs="Times New Roman"/>
          <w:color w:val="000000"/>
          <w:kern w:val="0"/>
          <w:sz w:val="24"/>
          <w:szCs w:val="24"/>
          <w:lang w:eastAsia="et-EE"/>
          <w14:ligatures w14:val="none"/>
        </w:rPr>
        <w:t>tunnistatakse §</w:t>
      </w:r>
      <w:r w:rsidRPr="00CA1DEC">
        <w:rPr>
          <w:rStyle w:val="normaltextrun"/>
          <w:rFonts w:ascii="Times New Roman" w:hAnsi="Times New Roman" w:cs="Times New Roman"/>
          <w:sz w:val="24"/>
          <w:szCs w:val="24"/>
        </w:rPr>
        <w:t>  43 lõiget</w:t>
      </w:r>
      <w:r w:rsidRPr="00CA1DEC">
        <w:rPr>
          <w:rStyle w:val="normaltextrun"/>
          <w:rFonts w:ascii="Times New Roman" w:hAnsi="Times New Roman" w:cs="Times New Roman"/>
          <w:rPrChange w:id="53" w:author="Markus Ühtigi" w:date="2024-09-04T11:12:00Z">
            <w:rPr>
              <w:rStyle w:val="normaltextrun"/>
            </w:rPr>
          </w:rPrChange>
        </w:rPr>
        <w:t xml:space="preserve"> </w:t>
      </w:r>
      <w:r w:rsidRPr="00CA1DEC">
        <w:rPr>
          <w:rStyle w:val="normaltextrun"/>
          <w:rFonts w:ascii="Times New Roman" w:hAnsi="Times New Roman" w:cs="Times New Roman"/>
          <w:sz w:val="24"/>
          <w:szCs w:val="24"/>
        </w:rPr>
        <w:t>3</w:t>
      </w:r>
      <w:r w:rsidRPr="00CA1DEC">
        <w:rPr>
          <w:rStyle w:val="normaltextrun"/>
          <w:rFonts w:ascii="Times New Roman" w:hAnsi="Times New Roman" w:cs="Times New Roman"/>
        </w:rPr>
        <w:t>¹</w:t>
      </w:r>
      <w:r w:rsidRPr="00CA1DEC">
        <w:rPr>
          <w:rFonts w:ascii="Times New Roman" w:eastAsia="Times New Roman" w:hAnsi="Times New Roman" w:cs="Times New Roman"/>
          <w:color w:val="000000"/>
          <w:kern w:val="0"/>
          <w:sz w:val="24"/>
          <w:szCs w:val="24"/>
          <w:lang w:eastAsia="et-EE"/>
          <w14:ligatures w14:val="none"/>
        </w:rPr>
        <w:t xml:space="preserve"> kehtetuks, sest TA-tegevusi käsitletakse laiemalt peatükis 2 </w:t>
      </w:r>
      <w:r w:rsidR="006F5BA8" w:rsidRPr="00CA1DEC">
        <w:rPr>
          <w:rFonts w:ascii="Times New Roman" w:eastAsia="Times New Roman" w:hAnsi="Times New Roman" w:cs="Times New Roman"/>
          <w:color w:val="000000"/>
          <w:kern w:val="0"/>
          <w:sz w:val="24"/>
          <w:szCs w:val="24"/>
          <w:lang w:eastAsia="et-EE"/>
          <w14:ligatures w14:val="none"/>
        </w:rPr>
        <w:t>ja</w:t>
      </w:r>
      <w:r w:rsidRPr="00CA1DEC">
        <w:rPr>
          <w:rFonts w:ascii="Times New Roman" w:eastAsia="Times New Roman" w:hAnsi="Times New Roman" w:cs="Times New Roman"/>
          <w:color w:val="000000"/>
          <w:kern w:val="0"/>
          <w:sz w:val="24"/>
          <w:szCs w:val="24"/>
          <w:lang w:eastAsia="et-EE"/>
          <w14:ligatures w14:val="none"/>
        </w:rPr>
        <w:t xml:space="preserve"> seadust</w:t>
      </w:r>
      <w:r w:rsidR="006F5BA8" w:rsidRPr="00CA1DEC">
        <w:rPr>
          <w:rFonts w:ascii="Times New Roman" w:eastAsia="Times New Roman" w:hAnsi="Times New Roman" w:cs="Times New Roman"/>
          <w:color w:val="000000"/>
          <w:kern w:val="0"/>
          <w:sz w:val="24"/>
          <w:szCs w:val="24"/>
          <w:lang w:eastAsia="et-EE"/>
          <w14:ligatures w14:val="none"/>
        </w:rPr>
        <w:t xml:space="preserve"> täiendatakse</w:t>
      </w:r>
      <w:r w:rsidRPr="00CA1DEC">
        <w:rPr>
          <w:rFonts w:ascii="Times New Roman" w:eastAsia="Times New Roman" w:hAnsi="Times New Roman" w:cs="Times New Roman"/>
          <w:color w:val="000000"/>
          <w:kern w:val="0"/>
          <w:sz w:val="24"/>
          <w:szCs w:val="24"/>
          <w:lang w:eastAsia="et-EE"/>
          <w14:ligatures w14:val="none"/>
        </w:rPr>
        <w:t xml:space="preserve"> uue §-ga 10¹ (vt p </w:t>
      </w:r>
      <w:r w:rsidR="00871327" w:rsidRPr="00CA1DEC">
        <w:rPr>
          <w:rFonts w:ascii="Times New Roman" w:eastAsia="Times New Roman" w:hAnsi="Times New Roman" w:cs="Times New Roman"/>
          <w:color w:val="000000"/>
          <w:kern w:val="0"/>
          <w:sz w:val="24"/>
          <w:szCs w:val="24"/>
          <w:lang w:eastAsia="et-EE"/>
          <w14:ligatures w14:val="none"/>
        </w:rPr>
        <w:t>1</w:t>
      </w:r>
      <w:r w:rsidR="00F84980" w:rsidRPr="00CA1DEC">
        <w:rPr>
          <w:rFonts w:ascii="Times New Roman" w:eastAsia="Times New Roman" w:hAnsi="Times New Roman" w:cs="Times New Roman"/>
          <w:color w:val="000000"/>
          <w:kern w:val="0"/>
          <w:sz w:val="24"/>
          <w:szCs w:val="24"/>
          <w:lang w:eastAsia="et-EE"/>
          <w14:ligatures w14:val="none"/>
        </w:rPr>
        <w:t>3</w:t>
      </w:r>
      <w:r w:rsidRPr="00CA1DEC">
        <w:rPr>
          <w:rFonts w:ascii="Times New Roman" w:eastAsia="Times New Roman" w:hAnsi="Times New Roman" w:cs="Times New Roman"/>
          <w:color w:val="000000"/>
          <w:kern w:val="0"/>
          <w:sz w:val="24"/>
          <w:szCs w:val="24"/>
          <w:lang w:eastAsia="et-EE"/>
          <w14:ligatures w14:val="none"/>
        </w:rPr>
        <w:t>)</w:t>
      </w:r>
      <w:r w:rsidR="00811150" w:rsidRPr="00CA1DEC">
        <w:rPr>
          <w:rFonts w:ascii="Times New Roman" w:eastAsia="Times New Roman" w:hAnsi="Times New Roman" w:cs="Times New Roman"/>
          <w:color w:val="000000"/>
          <w:kern w:val="0"/>
          <w:sz w:val="24"/>
          <w:szCs w:val="24"/>
          <w:lang w:eastAsia="et-EE"/>
          <w14:ligatures w14:val="none"/>
        </w:rPr>
        <w:t>.</w:t>
      </w:r>
      <w:r w:rsidR="00C074A4" w:rsidRPr="00CA1DEC">
        <w:rPr>
          <w:rFonts w:ascii="Times New Roman" w:eastAsia="Times New Roman" w:hAnsi="Times New Roman" w:cs="Times New Roman"/>
          <w:color w:val="000000"/>
          <w:kern w:val="0"/>
          <w:sz w:val="24"/>
          <w:szCs w:val="24"/>
          <w:lang w:eastAsia="et-EE"/>
          <w14:ligatures w14:val="none"/>
        </w:rPr>
        <w:t xml:space="preserve"> </w:t>
      </w:r>
      <w:r w:rsidR="006F5BA8" w:rsidRPr="00CA1DEC">
        <w:rPr>
          <w:rFonts w:ascii="Times New Roman" w:eastAsia="Times New Roman" w:hAnsi="Times New Roman" w:cs="Times New Roman"/>
          <w:color w:val="000000"/>
          <w:kern w:val="0"/>
          <w:sz w:val="24"/>
          <w:szCs w:val="24"/>
          <w:lang w:eastAsia="et-EE"/>
          <w14:ligatures w14:val="none"/>
        </w:rPr>
        <w:t>Volitusnormi asukohta muudetakse, kuna TA-tegevus ei pruugi toimuda vaid riigimetsas.</w:t>
      </w:r>
    </w:p>
    <w:p w14:paraId="05A9D5D0" w14:textId="77777777" w:rsidR="00811150" w:rsidRPr="00CA1DEC" w:rsidRDefault="00811150" w:rsidP="00811150">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2410AEBD" w14:textId="5F7C3C24" w:rsidR="004604FB" w:rsidRPr="00CA1DEC" w:rsidRDefault="00811150" w:rsidP="00811150">
      <w:pPr>
        <w:spacing w:after="0" w:line="240" w:lineRule="auto"/>
        <w:jc w:val="both"/>
        <w:textAlignment w:val="baseline"/>
        <w:rPr>
          <w:rFonts w:ascii="Times New Roman" w:hAnsi="Times New Roman" w:cs="Times New Roman"/>
          <w:b/>
          <w:bCs/>
          <w:color w:val="000000"/>
          <w:sz w:val="24"/>
          <w:szCs w:val="24"/>
        </w:rPr>
      </w:pPr>
      <w:commentRangeStart w:id="54"/>
      <w:r w:rsidRPr="00CA1DEC">
        <w:rPr>
          <w:rFonts w:ascii="Times New Roman" w:eastAsia="Times New Roman" w:hAnsi="Times New Roman" w:cs="Times New Roman"/>
          <w:kern w:val="0"/>
          <w:sz w:val="24"/>
          <w:szCs w:val="24"/>
          <w:lang w:eastAsia="et-EE"/>
          <w14:ligatures w14:val="none"/>
        </w:rPr>
        <w:t>Muudatus puudutab kitsast valdkonda</w:t>
      </w:r>
      <w:commentRangeEnd w:id="54"/>
      <w:r w:rsidR="00D31A5E">
        <w:rPr>
          <w:rStyle w:val="Kommentaariviide"/>
        </w:rPr>
        <w:commentReference w:id="54"/>
      </w:r>
      <w:r w:rsidRPr="00CA1DEC">
        <w:rPr>
          <w:rFonts w:ascii="Times New Roman" w:eastAsia="Times New Roman" w:hAnsi="Times New Roman" w:cs="Times New Roman"/>
          <w:kern w:val="0"/>
          <w:sz w:val="24"/>
          <w:szCs w:val="24"/>
          <w:lang w:eastAsia="et-EE"/>
          <w14:ligatures w14:val="none"/>
        </w:rPr>
        <w:t>, mistõttu on sel väikene mõju.</w:t>
      </w:r>
    </w:p>
    <w:p w14:paraId="39CB3CA9" w14:textId="77777777" w:rsidR="00EF4EAC" w:rsidRPr="00CA1DEC" w:rsidRDefault="00EF4EAC" w:rsidP="003A50C9">
      <w:pPr>
        <w:spacing w:after="0" w:line="240" w:lineRule="auto"/>
        <w:jc w:val="both"/>
        <w:textAlignment w:val="baseline"/>
        <w:rPr>
          <w:rFonts w:ascii="Times New Roman" w:eastAsia="Times New Roman" w:hAnsi="Times New Roman" w:cs="Times New Roman"/>
          <w:b/>
          <w:bCs/>
          <w:kern w:val="0"/>
          <w:sz w:val="24"/>
          <w:szCs w:val="24"/>
          <w:lang w:eastAsia="et-EE"/>
          <w14:ligatures w14:val="none"/>
        </w:rPr>
      </w:pPr>
    </w:p>
    <w:p w14:paraId="12536CC0" w14:textId="328AB405" w:rsidR="00745716" w:rsidRPr="00CA1DEC" w:rsidRDefault="00B936E6" w:rsidP="003A50C9">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CA1DEC">
        <w:rPr>
          <w:rFonts w:ascii="Times New Roman" w:eastAsia="Times New Roman" w:hAnsi="Times New Roman" w:cs="Times New Roman"/>
          <w:b/>
          <w:bCs/>
          <w:kern w:val="0"/>
          <w:sz w:val="24"/>
          <w:szCs w:val="24"/>
          <w:lang w:eastAsia="et-EE"/>
          <w14:ligatures w14:val="none"/>
        </w:rPr>
        <w:t>Punktiga </w:t>
      </w:r>
      <w:r w:rsidR="00866B8B" w:rsidRPr="00CA1DEC">
        <w:rPr>
          <w:rFonts w:ascii="Times New Roman" w:eastAsia="Times New Roman" w:hAnsi="Times New Roman" w:cs="Times New Roman"/>
          <w:b/>
          <w:bCs/>
          <w:kern w:val="0"/>
          <w:sz w:val="24"/>
          <w:szCs w:val="24"/>
          <w:lang w:eastAsia="et-EE"/>
          <w14:ligatures w14:val="none"/>
        </w:rPr>
        <w:t>4</w:t>
      </w:r>
      <w:r w:rsidR="00F84980" w:rsidRPr="00CA1DEC">
        <w:rPr>
          <w:rFonts w:ascii="Times New Roman" w:eastAsia="Times New Roman" w:hAnsi="Times New Roman" w:cs="Times New Roman"/>
          <w:b/>
          <w:bCs/>
          <w:kern w:val="0"/>
          <w:sz w:val="24"/>
          <w:szCs w:val="24"/>
          <w:lang w:eastAsia="et-EE"/>
          <w14:ligatures w14:val="none"/>
        </w:rPr>
        <w:t>3</w:t>
      </w:r>
      <w:r w:rsidRPr="00CA1DEC">
        <w:rPr>
          <w:rFonts w:ascii="Times New Roman" w:eastAsia="Times New Roman" w:hAnsi="Times New Roman" w:cs="Times New Roman"/>
          <w:b/>
          <w:bCs/>
          <w:kern w:val="0"/>
          <w:sz w:val="24"/>
          <w:szCs w:val="24"/>
          <w:lang w:eastAsia="et-EE"/>
          <w14:ligatures w14:val="none"/>
        </w:rPr>
        <w:t xml:space="preserve"> </w:t>
      </w:r>
      <w:r w:rsidR="00745716" w:rsidRPr="00CA1DEC">
        <w:rPr>
          <w:rFonts w:ascii="Times New Roman" w:eastAsia="Times New Roman" w:hAnsi="Times New Roman" w:cs="Times New Roman"/>
          <w:kern w:val="0"/>
          <w:sz w:val="24"/>
          <w:szCs w:val="24"/>
          <w:lang w:eastAsia="et-EE"/>
          <w14:ligatures w14:val="none"/>
        </w:rPr>
        <w:t xml:space="preserve">täiendatakse </w:t>
      </w:r>
      <w:r w:rsidR="00745716" w:rsidRPr="00CA1DEC">
        <w:rPr>
          <w:rFonts w:ascii="Times New Roman" w:eastAsia="Times New Roman" w:hAnsi="Times New Roman" w:cs="Times New Roman"/>
          <w:color w:val="000000"/>
          <w:kern w:val="0"/>
          <w:sz w:val="24"/>
          <w:szCs w:val="24"/>
          <w:lang w:eastAsia="et-EE"/>
          <w14:ligatures w14:val="none"/>
        </w:rPr>
        <w:t>§</w:t>
      </w:r>
      <w:r w:rsidRPr="00CA1DEC">
        <w:rPr>
          <w:rFonts w:ascii="Times New Roman" w:eastAsia="Times New Roman" w:hAnsi="Times New Roman" w:cs="Times New Roman"/>
          <w:kern w:val="0"/>
          <w:sz w:val="24"/>
          <w:szCs w:val="24"/>
          <w:lang w:eastAsia="et-EE"/>
          <w14:ligatures w14:val="none"/>
        </w:rPr>
        <w:t xml:space="preserve"> </w:t>
      </w:r>
      <w:r w:rsidR="00745716" w:rsidRPr="00CA1DEC">
        <w:rPr>
          <w:rStyle w:val="normaltextrun"/>
          <w:rFonts w:ascii="Times New Roman" w:hAnsi="Times New Roman" w:cs="Times New Roman"/>
          <w:sz w:val="24"/>
          <w:szCs w:val="24"/>
        </w:rPr>
        <w:t>43 lõikega 7</w:t>
      </w:r>
      <w:r w:rsidR="00745716" w:rsidRPr="00CA1DEC">
        <w:rPr>
          <w:rStyle w:val="normaltextrun"/>
          <w:rFonts w:ascii="Times New Roman" w:hAnsi="Times New Roman" w:cs="Times New Roman"/>
          <w:color w:val="202020"/>
          <w:sz w:val="24"/>
          <w:szCs w:val="24"/>
        </w:rPr>
        <w:t>¹</w:t>
      </w:r>
      <w:r w:rsidR="00745716" w:rsidRPr="00CA1DEC">
        <w:rPr>
          <w:rStyle w:val="normaltextrun"/>
          <w:rFonts w:ascii="Times New Roman" w:hAnsi="Times New Roman" w:cs="Times New Roman"/>
          <w:sz w:val="24"/>
          <w:szCs w:val="24"/>
        </w:rPr>
        <w:t>, lisades</w:t>
      </w:r>
      <w:r w:rsidR="00745716" w:rsidRPr="00CA1DEC">
        <w:rPr>
          <w:rStyle w:val="normaltextrun"/>
          <w:rFonts w:ascii="Times New Roman" w:hAnsi="Times New Roman" w:cs="Times New Roman"/>
          <w:rPrChange w:id="55" w:author="Markus Ühtigi" w:date="2024-09-04T11:12:00Z">
            <w:rPr>
              <w:rStyle w:val="normaltextrun"/>
            </w:rPr>
          </w:rPrChange>
        </w:rPr>
        <w:t xml:space="preserve"> </w:t>
      </w:r>
      <w:r w:rsidRPr="00CA1DEC">
        <w:rPr>
          <w:rFonts w:ascii="Times New Roman" w:eastAsia="Times New Roman" w:hAnsi="Times New Roman" w:cs="Times New Roman"/>
          <w:kern w:val="0"/>
          <w:sz w:val="24"/>
          <w:szCs w:val="24"/>
          <w:lang w:eastAsia="et-EE"/>
          <w14:ligatures w14:val="none"/>
        </w:rPr>
        <w:t xml:space="preserve">metsaseadusesse omaniku ootuste </w:t>
      </w:r>
      <w:r w:rsidR="00755B4B" w:rsidRPr="00CA1DEC">
        <w:rPr>
          <w:rFonts w:ascii="Times New Roman" w:eastAsia="Times New Roman" w:hAnsi="Times New Roman" w:cs="Times New Roman"/>
          <w:kern w:val="0"/>
          <w:sz w:val="24"/>
          <w:szCs w:val="24"/>
          <w:lang w:eastAsia="et-EE"/>
          <w14:ligatures w14:val="none"/>
        </w:rPr>
        <w:t>arvestamise</w:t>
      </w:r>
      <w:r w:rsidRPr="00CA1DEC">
        <w:rPr>
          <w:rFonts w:ascii="Times New Roman" w:eastAsia="Times New Roman" w:hAnsi="Times New Roman" w:cs="Times New Roman"/>
          <w:kern w:val="0"/>
          <w:sz w:val="24"/>
          <w:szCs w:val="24"/>
          <w:lang w:eastAsia="et-EE"/>
          <w14:ligatures w14:val="none"/>
        </w:rPr>
        <w:t xml:space="preserve"> kohustus</w:t>
      </w:r>
      <w:r w:rsidR="00745716" w:rsidRPr="00CA1DEC">
        <w:rPr>
          <w:rFonts w:ascii="Times New Roman" w:eastAsia="Times New Roman" w:hAnsi="Times New Roman" w:cs="Times New Roman"/>
          <w:kern w:val="0"/>
          <w:sz w:val="24"/>
          <w:szCs w:val="24"/>
          <w:lang w:eastAsia="et-EE"/>
          <w14:ligatures w14:val="none"/>
        </w:rPr>
        <w:t>e.</w:t>
      </w:r>
      <w:r w:rsidRPr="00CA1DEC">
        <w:rPr>
          <w:rFonts w:ascii="Times New Roman" w:eastAsia="Times New Roman" w:hAnsi="Times New Roman" w:cs="Times New Roman"/>
          <w:kern w:val="0"/>
          <w:sz w:val="24"/>
          <w:szCs w:val="24"/>
          <w:lang w:eastAsia="et-EE"/>
          <w14:ligatures w14:val="none"/>
        </w:rPr>
        <w:t xml:space="preserve"> </w:t>
      </w:r>
      <w:r w:rsidR="00745716" w:rsidRPr="00CA1DEC">
        <w:rPr>
          <w:rFonts w:ascii="Times New Roman" w:eastAsia="Times New Roman" w:hAnsi="Times New Roman" w:cs="Times New Roman"/>
          <w:kern w:val="0"/>
          <w:sz w:val="24"/>
          <w:szCs w:val="24"/>
          <w:lang w:eastAsia="et-EE"/>
          <w14:ligatures w14:val="none"/>
        </w:rPr>
        <w:t>V</w:t>
      </w:r>
      <w:r w:rsidRPr="00CA1DEC">
        <w:rPr>
          <w:rFonts w:ascii="Times New Roman" w:eastAsia="Times New Roman" w:hAnsi="Times New Roman" w:cs="Times New Roman"/>
          <w:kern w:val="0"/>
          <w:sz w:val="24"/>
          <w:szCs w:val="24"/>
          <w:lang w:eastAsia="et-EE"/>
          <w14:ligatures w14:val="none"/>
        </w:rPr>
        <w:t>aldkonna eest vastutav minist</w:t>
      </w:r>
      <w:r w:rsidR="00745716" w:rsidRPr="00CA1DEC">
        <w:rPr>
          <w:rFonts w:ascii="Times New Roman" w:eastAsia="Times New Roman" w:hAnsi="Times New Roman" w:cs="Times New Roman"/>
          <w:kern w:val="0"/>
          <w:sz w:val="24"/>
          <w:szCs w:val="24"/>
          <w:lang w:eastAsia="et-EE"/>
          <w14:ligatures w14:val="none"/>
        </w:rPr>
        <w:t>er</w:t>
      </w:r>
      <w:r w:rsidRPr="00CA1DEC">
        <w:rPr>
          <w:rFonts w:ascii="Times New Roman" w:eastAsia="Times New Roman" w:hAnsi="Times New Roman" w:cs="Times New Roman"/>
          <w:kern w:val="0"/>
          <w:sz w:val="24"/>
          <w:szCs w:val="24"/>
          <w:lang w:eastAsia="et-EE"/>
          <w14:ligatures w14:val="none"/>
        </w:rPr>
        <w:t xml:space="preserve"> </w:t>
      </w:r>
      <w:r w:rsidR="00745716" w:rsidRPr="00CA1DEC">
        <w:rPr>
          <w:rFonts w:ascii="Times New Roman" w:eastAsia="Times New Roman" w:hAnsi="Times New Roman" w:cs="Times New Roman"/>
          <w:kern w:val="0"/>
          <w:sz w:val="24"/>
          <w:szCs w:val="24"/>
          <w:lang w:eastAsia="et-EE"/>
          <w14:ligatures w14:val="none"/>
        </w:rPr>
        <w:t xml:space="preserve">kehtestab </w:t>
      </w:r>
      <w:r w:rsidRPr="00CA1DEC">
        <w:rPr>
          <w:rFonts w:ascii="Times New Roman" w:eastAsia="Times New Roman" w:hAnsi="Times New Roman" w:cs="Times New Roman"/>
          <w:kern w:val="0"/>
          <w:sz w:val="24"/>
          <w:szCs w:val="24"/>
          <w:lang w:eastAsia="et-EE"/>
          <w14:ligatures w14:val="none"/>
        </w:rPr>
        <w:t>omanike ootus</w:t>
      </w:r>
      <w:r w:rsidR="00745716" w:rsidRPr="00CA1DEC">
        <w:rPr>
          <w:rFonts w:ascii="Times New Roman" w:eastAsia="Times New Roman" w:hAnsi="Times New Roman" w:cs="Times New Roman"/>
          <w:kern w:val="0"/>
          <w:sz w:val="24"/>
          <w:szCs w:val="24"/>
          <w:lang w:eastAsia="et-EE"/>
          <w14:ligatures w14:val="none"/>
        </w:rPr>
        <w:t>ed</w:t>
      </w:r>
      <w:r w:rsidRPr="00CA1DEC">
        <w:rPr>
          <w:rFonts w:ascii="Times New Roman" w:eastAsia="Times New Roman" w:hAnsi="Times New Roman" w:cs="Times New Roman"/>
          <w:kern w:val="0"/>
          <w:sz w:val="24"/>
          <w:szCs w:val="24"/>
          <w:lang w:eastAsia="et-EE"/>
          <w14:ligatures w14:val="none"/>
        </w:rPr>
        <w:t xml:space="preserve"> ja </w:t>
      </w:r>
      <w:r w:rsidR="00745716" w:rsidRPr="00CA1DEC">
        <w:rPr>
          <w:rFonts w:ascii="Times New Roman" w:eastAsia="Times New Roman" w:hAnsi="Times New Roman" w:cs="Times New Roman"/>
          <w:kern w:val="0"/>
          <w:sz w:val="24"/>
          <w:szCs w:val="24"/>
          <w:lang w:eastAsia="et-EE"/>
          <w14:ligatures w14:val="none"/>
        </w:rPr>
        <w:t xml:space="preserve">vajaduse korral </w:t>
      </w:r>
      <w:r w:rsidRPr="00CA1DEC">
        <w:rPr>
          <w:rFonts w:ascii="Times New Roman" w:eastAsia="Times New Roman" w:hAnsi="Times New Roman" w:cs="Times New Roman"/>
          <w:kern w:val="0"/>
          <w:sz w:val="24"/>
          <w:szCs w:val="24"/>
          <w:lang w:eastAsia="et-EE"/>
          <w14:ligatures w14:val="none"/>
        </w:rPr>
        <w:t>muu</w:t>
      </w:r>
      <w:r w:rsidR="00745716" w:rsidRPr="00CA1DEC">
        <w:rPr>
          <w:rFonts w:ascii="Times New Roman" w:eastAsia="Times New Roman" w:hAnsi="Times New Roman" w:cs="Times New Roman"/>
          <w:kern w:val="0"/>
          <w:sz w:val="24"/>
          <w:szCs w:val="24"/>
          <w:lang w:eastAsia="et-EE"/>
          <w14:ligatures w14:val="none"/>
        </w:rPr>
        <w:t>dab neid.</w:t>
      </w:r>
      <w:r w:rsidR="007025B9" w:rsidRPr="00CA1DEC">
        <w:rPr>
          <w:rFonts w:ascii="Times New Roman" w:eastAsia="Times New Roman" w:hAnsi="Times New Roman" w:cs="Times New Roman"/>
          <w:kern w:val="0"/>
          <w:sz w:val="24"/>
          <w:szCs w:val="24"/>
          <w:lang w:eastAsia="et-EE"/>
          <w14:ligatures w14:val="none"/>
        </w:rPr>
        <w:t xml:space="preserve"> </w:t>
      </w:r>
      <w:r w:rsidR="00FD25F5" w:rsidRPr="00CA1DEC">
        <w:rPr>
          <w:rFonts w:ascii="Times New Roman" w:eastAsia="Times New Roman" w:hAnsi="Times New Roman" w:cs="Times New Roman"/>
          <w:kern w:val="0"/>
          <w:sz w:val="24"/>
          <w:szCs w:val="24"/>
          <w:lang w:eastAsia="et-EE"/>
          <w14:ligatures w14:val="none"/>
        </w:rPr>
        <w:t xml:space="preserve">Riigivaraseaduse (edaspidi RVS) §-s 88 sätestatakse riigi osalusega äriühingu juhtimise erisused, mille hulgas on ka äriühingule omaniku ootuste kehtestamine. Riigimetsa Majandamise Keskus on riigitulundusasutus. </w:t>
      </w:r>
      <w:r w:rsidR="007025B9" w:rsidRPr="00CA1DEC">
        <w:rPr>
          <w:rFonts w:ascii="Times New Roman" w:eastAsia="Times New Roman" w:hAnsi="Times New Roman" w:cs="Times New Roman"/>
          <w:kern w:val="0"/>
          <w:sz w:val="24"/>
          <w:szCs w:val="24"/>
          <w:lang w:eastAsia="et-EE"/>
          <w14:ligatures w14:val="none"/>
        </w:rPr>
        <w:t xml:space="preserve">Riigivaraseaduse § 2 lõike 4 </w:t>
      </w:r>
      <w:r w:rsidR="00FD25F5" w:rsidRPr="00CA1DEC">
        <w:rPr>
          <w:rFonts w:ascii="Times New Roman" w:eastAsia="Times New Roman" w:hAnsi="Times New Roman" w:cs="Times New Roman"/>
          <w:kern w:val="0"/>
          <w:sz w:val="24"/>
          <w:szCs w:val="24"/>
          <w:lang w:eastAsia="et-EE"/>
          <w14:ligatures w14:val="none"/>
        </w:rPr>
        <w:t>kohaselt kohaldatakse</w:t>
      </w:r>
      <w:r w:rsidR="007025B9" w:rsidRPr="00CA1DEC">
        <w:rPr>
          <w:rFonts w:ascii="Times New Roman" w:eastAsia="Times New Roman" w:hAnsi="Times New Roman" w:cs="Times New Roman"/>
          <w:kern w:val="0"/>
          <w:sz w:val="24"/>
          <w:szCs w:val="24"/>
          <w:lang w:eastAsia="et-EE"/>
          <w14:ligatures w14:val="none"/>
        </w:rPr>
        <w:t xml:space="preserve"> </w:t>
      </w:r>
      <w:r w:rsidR="00FD25F5" w:rsidRPr="00CA1DEC">
        <w:rPr>
          <w:rFonts w:ascii="Times New Roman" w:eastAsia="Times New Roman" w:hAnsi="Times New Roman" w:cs="Times New Roman"/>
          <w:kern w:val="0"/>
          <w:sz w:val="24"/>
          <w:szCs w:val="24"/>
          <w:lang w:eastAsia="et-EE"/>
          <w14:ligatures w14:val="none"/>
        </w:rPr>
        <w:t>r</w:t>
      </w:r>
      <w:r w:rsidR="007025B9" w:rsidRPr="00CA1DEC">
        <w:rPr>
          <w:rFonts w:ascii="Times New Roman" w:eastAsia="Times New Roman" w:hAnsi="Times New Roman" w:cs="Times New Roman"/>
          <w:kern w:val="0"/>
          <w:sz w:val="24"/>
          <w:szCs w:val="24"/>
          <w:lang w:eastAsia="et-EE"/>
          <w14:ligatures w14:val="none"/>
        </w:rPr>
        <w:t>iigitulundusasutuse valduses oleva riigivara valitsemisel käesolevat seadust tema kohta eriseaduses sätestatud erisusi arvestades mis</w:t>
      </w:r>
      <w:r w:rsidR="00FD25F5" w:rsidRPr="00CA1DEC">
        <w:rPr>
          <w:rFonts w:ascii="Times New Roman" w:eastAsia="Times New Roman" w:hAnsi="Times New Roman" w:cs="Times New Roman"/>
          <w:kern w:val="0"/>
          <w:sz w:val="24"/>
          <w:szCs w:val="24"/>
          <w:lang w:eastAsia="et-EE"/>
          <w14:ligatures w14:val="none"/>
        </w:rPr>
        <w:t>tõttu</w:t>
      </w:r>
      <w:del w:id="56" w:author="Markus Ühtigi" w:date="2024-09-05T11:02:00Z">
        <w:r w:rsidR="007025B9" w:rsidRPr="00CA1DEC" w:rsidDel="00A338E5">
          <w:rPr>
            <w:rFonts w:ascii="Times New Roman" w:eastAsia="Times New Roman" w:hAnsi="Times New Roman" w:cs="Times New Roman"/>
            <w:kern w:val="0"/>
            <w:sz w:val="24"/>
            <w:szCs w:val="24"/>
            <w:lang w:eastAsia="et-EE"/>
            <w14:ligatures w14:val="none"/>
          </w:rPr>
          <w:delText xml:space="preserve"> </w:delText>
        </w:r>
      </w:del>
      <w:r w:rsidR="007025B9" w:rsidRPr="00CA1DEC">
        <w:rPr>
          <w:rFonts w:ascii="Times New Roman" w:eastAsia="Times New Roman" w:hAnsi="Times New Roman" w:cs="Times New Roman"/>
          <w:kern w:val="0"/>
          <w:sz w:val="24"/>
          <w:szCs w:val="24"/>
          <w:lang w:eastAsia="et-EE"/>
          <w14:ligatures w14:val="none"/>
        </w:rPr>
        <w:t xml:space="preserve"> </w:t>
      </w:r>
      <w:r w:rsidR="00FD25F5" w:rsidRPr="00CA1DEC">
        <w:rPr>
          <w:rFonts w:ascii="Times New Roman" w:eastAsia="Times New Roman" w:hAnsi="Times New Roman" w:cs="Times New Roman"/>
          <w:kern w:val="0"/>
          <w:sz w:val="24"/>
          <w:szCs w:val="24"/>
          <w:lang w:eastAsia="et-EE"/>
          <w14:ligatures w14:val="none"/>
        </w:rPr>
        <w:t xml:space="preserve">on </w:t>
      </w:r>
      <w:r w:rsidR="007025B9" w:rsidRPr="00CA1DEC">
        <w:rPr>
          <w:rFonts w:ascii="Times New Roman" w:eastAsia="Times New Roman" w:hAnsi="Times New Roman" w:cs="Times New Roman"/>
          <w:kern w:val="0"/>
          <w:sz w:val="24"/>
          <w:szCs w:val="24"/>
          <w:lang w:eastAsia="et-EE"/>
          <w14:ligatures w14:val="none"/>
        </w:rPr>
        <w:t xml:space="preserve">metsaseaduses omaniku ootuste </w:t>
      </w:r>
      <w:r w:rsidR="005505BA" w:rsidRPr="00CA1DEC">
        <w:rPr>
          <w:rFonts w:ascii="Times New Roman" w:eastAsia="Times New Roman" w:hAnsi="Times New Roman" w:cs="Times New Roman"/>
          <w:kern w:val="0"/>
          <w:sz w:val="24"/>
          <w:szCs w:val="24"/>
          <w:lang w:eastAsia="et-EE"/>
          <w14:ligatures w14:val="none"/>
        </w:rPr>
        <w:t>arvestamise</w:t>
      </w:r>
      <w:r w:rsidR="007025B9" w:rsidRPr="00CA1DEC">
        <w:rPr>
          <w:rFonts w:ascii="Times New Roman" w:eastAsia="Times New Roman" w:hAnsi="Times New Roman" w:cs="Times New Roman"/>
          <w:kern w:val="0"/>
          <w:sz w:val="24"/>
          <w:szCs w:val="24"/>
          <w:lang w:eastAsia="et-EE"/>
          <w14:ligatures w14:val="none"/>
        </w:rPr>
        <w:t xml:space="preserve"> kohustuse seadmine </w:t>
      </w:r>
      <w:r w:rsidR="00E8245A" w:rsidRPr="00CA1DEC">
        <w:rPr>
          <w:rFonts w:ascii="Times New Roman" w:eastAsia="Times New Roman" w:hAnsi="Times New Roman" w:cs="Times New Roman"/>
          <w:kern w:val="0"/>
          <w:sz w:val="24"/>
          <w:szCs w:val="24"/>
          <w:lang w:eastAsia="et-EE"/>
          <w14:ligatures w14:val="none"/>
        </w:rPr>
        <w:t>igati õigustatud.</w:t>
      </w:r>
    </w:p>
    <w:p w14:paraId="428A2EB9" w14:textId="77777777" w:rsidR="00924FD2" w:rsidRPr="00CA1DEC" w:rsidRDefault="00924FD2" w:rsidP="003A50C9">
      <w:pPr>
        <w:pStyle w:val="paragraph"/>
        <w:spacing w:before="0" w:beforeAutospacing="0" w:after="0" w:afterAutospacing="0"/>
        <w:jc w:val="both"/>
        <w:textAlignment w:val="baseline"/>
        <w:rPr>
          <w:rStyle w:val="normaltextrun"/>
          <w:b/>
          <w:bCs/>
        </w:rPr>
      </w:pPr>
    </w:p>
    <w:p w14:paraId="11FB4D8E" w14:textId="43EDA096" w:rsidR="00745716" w:rsidRPr="00CA1DEC" w:rsidRDefault="00B936E6" w:rsidP="003A50C9">
      <w:pPr>
        <w:pStyle w:val="paragraph"/>
        <w:spacing w:before="0" w:beforeAutospacing="0" w:after="0" w:afterAutospacing="0"/>
        <w:jc w:val="both"/>
        <w:textAlignment w:val="baseline"/>
        <w:rPr>
          <w:rStyle w:val="normaltextrun"/>
        </w:rPr>
      </w:pPr>
      <w:r w:rsidRPr="00CA1DEC">
        <w:rPr>
          <w:rStyle w:val="normaltextrun"/>
          <w:b/>
          <w:bCs/>
        </w:rPr>
        <w:t>Punktiga </w:t>
      </w:r>
      <w:r w:rsidR="00AB1D6A" w:rsidRPr="00CA1DEC">
        <w:rPr>
          <w:rStyle w:val="normaltextrun"/>
          <w:b/>
          <w:bCs/>
        </w:rPr>
        <w:t>4</w:t>
      </w:r>
      <w:r w:rsidR="00F84980" w:rsidRPr="00CA1DEC">
        <w:rPr>
          <w:rStyle w:val="normaltextrun"/>
          <w:b/>
          <w:bCs/>
        </w:rPr>
        <w:t>4</w:t>
      </w:r>
      <w:r w:rsidR="00AB1D6A" w:rsidRPr="00CA1DEC">
        <w:rPr>
          <w:rStyle w:val="normaltextrun"/>
        </w:rPr>
        <w:t xml:space="preserve"> </w:t>
      </w:r>
      <w:r w:rsidRPr="00CA1DEC">
        <w:rPr>
          <w:rStyle w:val="normaltextrun"/>
        </w:rPr>
        <w:t>muudetakse </w:t>
      </w:r>
      <w:r w:rsidR="00745716" w:rsidRPr="00CA1DEC">
        <w:rPr>
          <w:color w:val="000000"/>
        </w:rPr>
        <w:t>§</w:t>
      </w:r>
      <w:r w:rsidRPr="00CA1DEC">
        <w:rPr>
          <w:rStyle w:val="normaltextrun"/>
        </w:rPr>
        <w:t xml:space="preserve"> 45 lõiget 5</w:t>
      </w:r>
      <w:r w:rsidR="00745716" w:rsidRPr="00CA1DEC">
        <w:rPr>
          <w:rStyle w:val="normaltextrun"/>
        </w:rPr>
        <w:t>. Edaspidi määrab</w:t>
      </w:r>
      <w:r w:rsidRPr="00CA1DEC">
        <w:rPr>
          <w:rStyle w:val="normaltextrun"/>
        </w:rPr>
        <w:t xml:space="preserve"> valdkonna eest vastutav minister metsa korraldamise juhendi alusel puuliigiti raiepindalad.</w:t>
      </w:r>
    </w:p>
    <w:p w14:paraId="389D36F0" w14:textId="4169D094" w:rsidR="00B936E6" w:rsidRPr="00CA1DEC" w:rsidRDefault="00B936E6" w:rsidP="003A50C9">
      <w:pPr>
        <w:pStyle w:val="paragraph"/>
        <w:spacing w:before="0" w:beforeAutospacing="0" w:after="0" w:afterAutospacing="0"/>
        <w:jc w:val="both"/>
        <w:textAlignment w:val="baseline"/>
        <w:rPr>
          <w:rStyle w:val="normaltextrun"/>
        </w:rPr>
      </w:pPr>
      <w:r w:rsidRPr="00CA1DEC">
        <w:rPr>
          <w:color w:val="000000"/>
        </w:rPr>
        <w:t xml:space="preserve">Kehtiva seaduse kohaselt määrab minister igal aastal </w:t>
      </w:r>
      <w:r w:rsidRPr="00CA1DEC">
        <w:rPr>
          <w:color w:val="202020"/>
        </w:rPr>
        <w:t>RMK-le järgneva viie aasta optimaalse uuendusraie pindala.</w:t>
      </w:r>
      <w:r w:rsidR="00745716" w:rsidRPr="00CA1DEC">
        <w:rPr>
          <w:color w:val="202020"/>
        </w:rPr>
        <w:t xml:space="preserve"> Sõna </w:t>
      </w:r>
      <w:r w:rsidRPr="00CA1DEC">
        <w:rPr>
          <w:rStyle w:val="normaltextrun"/>
        </w:rPr>
        <w:t>„</w:t>
      </w:r>
      <w:r w:rsidR="00745716" w:rsidRPr="00CA1DEC">
        <w:rPr>
          <w:rStyle w:val="normaltextrun"/>
        </w:rPr>
        <w:t>o</w:t>
      </w:r>
      <w:r w:rsidRPr="00CA1DEC">
        <w:rPr>
          <w:rStyle w:val="normaltextrun"/>
        </w:rPr>
        <w:t xml:space="preserve">ptimaalne“ on </w:t>
      </w:r>
      <w:r w:rsidR="00745716" w:rsidRPr="00CA1DEC">
        <w:rPr>
          <w:rStyle w:val="normaltextrun"/>
        </w:rPr>
        <w:t>sisult</w:t>
      </w:r>
      <w:r w:rsidRPr="00CA1DEC">
        <w:rPr>
          <w:rStyle w:val="normaltextrun"/>
        </w:rPr>
        <w:t xml:space="preserve"> määratlemata subjektiiv</w:t>
      </w:r>
      <w:r w:rsidR="00A2679D" w:rsidRPr="00CA1DEC">
        <w:rPr>
          <w:rStyle w:val="normaltextrun"/>
        </w:rPr>
        <w:t>n</w:t>
      </w:r>
      <w:r w:rsidRPr="00CA1DEC">
        <w:rPr>
          <w:rStyle w:val="normaltextrun"/>
        </w:rPr>
        <w:t>e õigusmõiste ja tekitab erinevaid tõlgendamisvõimalusi uuendusraiete pindala suuruse määramisel.</w:t>
      </w:r>
    </w:p>
    <w:p w14:paraId="025177A6" w14:textId="45D4AFBE" w:rsidR="00B936E6" w:rsidRPr="00CA1DEC" w:rsidRDefault="00A2679D" w:rsidP="003A50C9">
      <w:pPr>
        <w:pStyle w:val="paragraph"/>
        <w:spacing w:before="0" w:beforeAutospacing="0" w:after="0" w:afterAutospacing="0"/>
        <w:jc w:val="both"/>
        <w:textAlignment w:val="baseline"/>
        <w:rPr>
          <w:rStyle w:val="normaltextrun"/>
        </w:rPr>
      </w:pPr>
      <w:r w:rsidRPr="00CA1DEC">
        <w:rPr>
          <w:rStyle w:val="normaltextrun"/>
        </w:rPr>
        <w:t>Muudatuse e</w:t>
      </w:r>
      <w:r w:rsidR="00B936E6" w:rsidRPr="00CA1DEC">
        <w:rPr>
          <w:rStyle w:val="normaltextrun"/>
        </w:rPr>
        <w:t>esmär</w:t>
      </w:r>
      <w:r w:rsidRPr="00CA1DEC">
        <w:rPr>
          <w:rStyle w:val="normaltextrun"/>
        </w:rPr>
        <w:t>k</w:t>
      </w:r>
      <w:r w:rsidR="00B936E6" w:rsidRPr="00CA1DEC">
        <w:rPr>
          <w:rStyle w:val="normaltextrun"/>
        </w:rPr>
        <w:t xml:space="preserve"> on vähendada bürokraatiat, sest ka praegu kehtestatakse uuendusraie pindala viieks aastaks, mistõttu ei ole mõtet seda igal aastal uuesti määrata.</w:t>
      </w:r>
    </w:p>
    <w:p w14:paraId="0A67C259" w14:textId="45F7414E" w:rsidR="00B936E6" w:rsidRPr="00CA1DEC" w:rsidRDefault="00B936E6" w:rsidP="003A50C9">
      <w:pPr>
        <w:pStyle w:val="paragraph"/>
        <w:spacing w:before="0" w:beforeAutospacing="0" w:after="0" w:afterAutospacing="0"/>
        <w:jc w:val="both"/>
        <w:textAlignment w:val="baseline"/>
        <w:rPr>
          <w:rStyle w:val="normaltextrun"/>
        </w:rPr>
      </w:pPr>
      <w:r w:rsidRPr="00CA1DEC">
        <w:rPr>
          <w:rStyle w:val="normaltextrun"/>
        </w:rPr>
        <w:t xml:space="preserve">Mõju on väike, sest metsa korraldamise juhendist </w:t>
      </w:r>
      <w:r w:rsidR="00A2679D" w:rsidRPr="00CA1DEC">
        <w:rPr>
          <w:rStyle w:val="normaltextrun"/>
        </w:rPr>
        <w:t xml:space="preserve">lähtudes </w:t>
      </w:r>
      <w:r w:rsidRPr="00CA1DEC">
        <w:rPr>
          <w:rStyle w:val="normaltextrun"/>
        </w:rPr>
        <w:t xml:space="preserve">arvutatakse arvestuslank </w:t>
      </w:r>
      <w:r w:rsidR="00A2679D" w:rsidRPr="00CA1DEC">
        <w:rPr>
          <w:rStyle w:val="normaltextrun"/>
        </w:rPr>
        <w:t>kümne</w:t>
      </w:r>
      <w:r w:rsidRPr="00CA1DEC">
        <w:rPr>
          <w:rStyle w:val="normaltextrun"/>
        </w:rPr>
        <w:t xml:space="preserve"> aasta kohta</w:t>
      </w:r>
      <w:r w:rsidR="00A2679D" w:rsidRPr="00CA1DEC">
        <w:rPr>
          <w:rStyle w:val="normaltextrun"/>
        </w:rPr>
        <w:t>,</w:t>
      </w:r>
      <w:r w:rsidRPr="00CA1DEC">
        <w:rPr>
          <w:rStyle w:val="normaltextrun"/>
        </w:rPr>
        <w:t xml:space="preserve"> võttes arvesse küpsete ja valmivate puistute olemit. </w:t>
      </w:r>
      <w:r w:rsidR="00A2679D" w:rsidRPr="00CA1DEC">
        <w:rPr>
          <w:rStyle w:val="normaltextrun"/>
        </w:rPr>
        <w:t>Viie</w:t>
      </w:r>
      <w:r w:rsidRPr="00CA1DEC">
        <w:rPr>
          <w:rStyle w:val="normaltextrun"/>
        </w:rPr>
        <w:t xml:space="preserve"> aasta kohta raiemahu kehtestamine annab piisava puhvri </w:t>
      </w:r>
      <w:r w:rsidR="00A2679D" w:rsidRPr="00CA1DEC">
        <w:rPr>
          <w:rStyle w:val="normaltextrun"/>
        </w:rPr>
        <w:t xml:space="preserve">õigeaegseks reageerimiseks </w:t>
      </w:r>
      <w:r w:rsidRPr="00CA1DEC">
        <w:rPr>
          <w:rStyle w:val="normaltextrun"/>
        </w:rPr>
        <w:t>muutustele metsas.</w:t>
      </w:r>
    </w:p>
    <w:p w14:paraId="24F751F2" w14:textId="77777777" w:rsidR="00A2679D" w:rsidRPr="00CA1DEC" w:rsidRDefault="00A2679D" w:rsidP="003A50C9">
      <w:pPr>
        <w:pStyle w:val="paragraph"/>
        <w:spacing w:before="0" w:beforeAutospacing="0" w:after="0" w:afterAutospacing="0"/>
        <w:jc w:val="both"/>
        <w:textAlignment w:val="baseline"/>
        <w:rPr>
          <w:rStyle w:val="normaltextrun"/>
          <w:b/>
          <w:bCs/>
        </w:rPr>
      </w:pPr>
    </w:p>
    <w:p w14:paraId="499775CC" w14:textId="25C713C3" w:rsidR="00B936E6" w:rsidRPr="00CA1DEC" w:rsidDel="00685CBF" w:rsidRDefault="00B936E6" w:rsidP="003A50C9">
      <w:pPr>
        <w:pStyle w:val="paragraph"/>
        <w:spacing w:before="0" w:beforeAutospacing="0" w:after="0" w:afterAutospacing="0"/>
        <w:jc w:val="both"/>
        <w:textAlignment w:val="baseline"/>
        <w:rPr>
          <w:rStyle w:val="normaltextrun"/>
        </w:rPr>
      </w:pPr>
      <w:r w:rsidRPr="00CA1DEC" w:rsidDel="00685CBF">
        <w:rPr>
          <w:rStyle w:val="normaltextrun"/>
          <w:b/>
          <w:bCs/>
        </w:rPr>
        <w:t>Punktiga </w:t>
      </w:r>
      <w:r w:rsidR="00871327" w:rsidRPr="00CA1DEC">
        <w:rPr>
          <w:rStyle w:val="normaltextrun"/>
          <w:b/>
          <w:bCs/>
        </w:rPr>
        <w:t>4</w:t>
      </w:r>
      <w:r w:rsidR="00F84980" w:rsidRPr="00CA1DEC">
        <w:rPr>
          <w:rStyle w:val="normaltextrun"/>
          <w:b/>
          <w:bCs/>
        </w:rPr>
        <w:t>5</w:t>
      </w:r>
      <w:r w:rsidR="00871327" w:rsidRPr="00CA1DEC" w:rsidDel="00685CBF">
        <w:rPr>
          <w:rStyle w:val="normaltextrun"/>
        </w:rPr>
        <w:t xml:space="preserve"> </w:t>
      </w:r>
      <w:r w:rsidRPr="00CA1DEC" w:rsidDel="00685CBF">
        <w:rPr>
          <w:rStyle w:val="normaltextrun"/>
        </w:rPr>
        <w:t>s</w:t>
      </w:r>
      <w:r w:rsidR="00A2679D" w:rsidRPr="00CA1DEC" w:rsidDel="00685CBF">
        <w:rPr>
          <w:rStyle w:val="normaltextrun"/>
        </w:rPr>
        <w:t>ätestatakse</w:t>
      </w:r>
      <w:r w:rsidRPr="00CA1DEC" w:rsidDel="00685CBF">
        <w:rPr>
          <w:rStyle w:val="normaltextrun"/>
        </w:rPr>
        <w:t xml:space="preserve"> </w:t>
      </w:r>
      <w:r w:rsidR="00A2679D" w:rsidRPr="00CA1DEC" w:rsidDel="00685CBF">
        <w:rPr>
          <w:color w:val="000000"/>
        </w:rPr>
        <w:t xml:space="preserve">§ </w:t>
      </w:r>
      <w:r w:rsidR="00A2679D" w:rsidRPr="00CA1DEC" w:rsidDel="00685CBF">
        <w:rPr>
          <w:rStyle w:val="normaltextrun"/>
          <w:color w:val="202020"/>
          <w:shd w:val="clear" w:color="auto" w:fill="FFFFFF"/>
        </w:rPr>
        <w:t xml:space="preserve">45 lõikes 5¹ </w:t>
      </w:r>
      <w:r w:rsidRPr="00CA1DEC" w:rsidDel="00685CBF">
        <w:rPr>
          <w:rStyle w:val="normaltextrun"/>
        </w:rPr>
        <w:t>tingimused, millistel juhtudel võib valdkonna eest vastutav minister muuta uuendusraie pindala, mis on kehtestatud viieks aastaks.</w:t>
      </w:r>
    </w:p>
    <w:p w14:paraId="528EFD0C" w14:textId="3B5E872F" w:rsidR="00B936E6" w:rsidRPr="00CA1DEC" w:rsidDel="00685CBF" w:rsidRDefault="00B936E6" w:rsidP="003A50C9">
      <w:pPr>
        <w:pStyle w:val="paragraph"/>
        <w:spacing w:before="0" w:beforeAutospacing="0" w:after="0" w:afterAutospacing="0"/>
        <w:jc w:val="both"/>
        <w:textAlignment w:val="baseline"/>
        <w:rPr>
          <w:rStyle w:val="normaltextrun"/>
        </w:rPr>
      </w:pPr>
      <w:r w:rsidRPr="00CA1DEC" w:rsidDel="00685CBF">
        <w:rPr>
          <w:rStyle w:val="normaltextrun"/>
        </w:rPr>
        <w:t>Pindala muutmise vajadus võib olla tingitud küpsete metsade kaitse alla võtmisest. Mingil määral võib selle põhjuseks olla ka raadamiste maht</w:t>
      </w:r>
      <w:r w:rsidR="00A2679D" w:rsidRPr="00CA1DEC" w:rsidDel="00685CBF">
        <w:rPr>
          <w:rStyle w:val="normaltextrun"/>
        </w:rPr>
        <w:t>,</w:t>
      </w:r>
      <w:r w:rsidRPr="00CA1DEC" w:rsidDel="00685CBF">
        <w:rPr>
          <w:rStyle w:val="normaltextrun"/>
        </w:rPr>
        <w:t xml:space="preserve"> lähtu</w:t>
      </w:r>
      <w:r w:rsidR="00A2679D" w:rsidRPr="00CA1DEC" w:rsidDel="00685CBF">
        <w:rPr>
          <w:rStyle w:val="normaltextrun"/>
        </w:rPr>
        <w:t>des</w:t>
      </w:r>
      <w:r w:rsidRPr="00CA1DEC" w:rsidDel="00685CBF">
        <w:rPr>
          <w:rStyle w:val="normaltextrun"/>
        </w:rPr>
        <w:t xml:space="preserve"> riigi eriplaneeringutest (näiteks riigikaitse valdkond).</w:t>
      </w:r>
    </w:p>
    <w:p w14:paraId="1155B0F9" w14:textId="56241C7D" w:rsidR="00D46181" w:rsidRPr="00CA1DEC" w:rsidRDefault="00B936E6" w:rsidP="003A50C9">
      <w:pPr>
        <w:pStyle w:val="paragraph"/>
        <w:spacing w:before="0" w:beforeAutospacing="0" w:after="0" w:afterAutospacing="0"/>
        <w:jc w:val="both"/>
        <w:rPr>
          <w:rStyle w:val="normaltextrun"/>
        </w:rPr>
      </w:pPr>
      <w:r w:rsidRPr="00CA1DEC" w:rsidDel="00685CBF">
        <w:rPr>
          <w:rStyle w:val="normaltextrun"/>
        </w:rPr>
        <w:t>Ulatusliku metsakahjustuse puhul on lähenemine paindlik ja mõiste „ulatuslik“ sisustatakse iga kord</w:t>
      </w:r>
      <w:r w:rsidR="00A2679D" w:rsidRPr="00CA1DEC" w:rsidDel="00685CBF">
        <w:rPr>
          <w:rStyle w:val="normaltextrun"/>
        </w:rPr>
        <w:t>,</w:t>
      </w:r>
      <w:r w:rsidRPr="00CA1DEC" w:rsidDel="00685CBF">
        <w:rPr>
          <w:rStyle w:val="normaltextrun"/>
        </w:rPr>
        <w:t xml:space="preserve"> kui tuvastatakse suurem metsakahjustus (analoogne hädaolukorraga). Keskkonnaamet või RMK annab teada, et on tekkinud märkimisväärne kahju.</w:t>
      </w:r>
    </w:p>
    <w:p w14:paraId="3DE29326" w14:textId="77777777" w:rsidR="00ED1D30" w:rsidRPr="00CA1DEC" w:rsidRDefault="00ED1D30" w:rsidP="003A50C9">
      <w:pPr>
        <w:pStyle w:val="paragraph"/>
        <w:spacing w:before="0" w:beforeAutospacing="0" w:after="0" w:afterAutospacing="0"/>
        <w:jc w:val="both"/>
        <w:rPr>
          <w:rStyle w:val="normaltextrun"/>
        </w:rPr>
      </w:pPr>
    </w:p>
    <w:p w14:paraId="44A20BF9" w14:textId="68BDC245" w:rsidR="00B936E6" w:rsidRPr="00CA1DEC" w:rsidRDefault="00B936E6" w:rsidP="003A50C9">
      <w:pPr>
        <w:pStyle w:val="paragraph"/>
        <w:spacing w:before="0" w:beforeAutospacing="0" w:after="0" w:afterAutospacing="0"/>
        <w:jc w:val="both"/>
        <w:textAlignment w:val="baseline"/>
        <w:rPr>
          <w:rStyle w:val="normaltextrun"/>
        </w:rPr>
      </w:pPr>
      <w:r w:rsidRPr="00CA1DEC">
        <w:rPr>
          <w:rStyle w:val="normaltextrun"/>
          <w:b/>
          <w:bCs/>
        </w:rPr>
        <w:t>Punktiga </w:t>
      </w:r>
      <w:r w:rsidR="00871327" w:rsidRPr="00CA1DEC">
        <w:rPr>
          <w:rStyle w:val="normaltextrun"/>
          <w:b/>
          <w:bCs/>
        </w:rPr>
        <w:t>4</w:t>
      </w:r>
      <w:r w:rsidR="00ED1D30" w:rsidRPr="00CA1DEC">
        <w:rPr>
          <w:rStyle w:val="normaltextrun"/>
          <w:b/>
          <w:bCs/>
        </w:rPr>
        <w:t>6</w:t>
      </w:r>
      <w:r w:rsidR="00871327" w:rsidRPr="00CA1DEC">
        <w:rPr>
          <w:rStyle w:val="normaltextrun"/>
        </w:rPr>
        <w:t xml:space="preserve"> </w:t>
      </w:r>
      <w:r w:rsidRPr="00CA1DEC">
        <w:rPr>
          <w:rStyle w:val="normaltextrun"/>
        </w:rPr>
        <w:t xml:space="preserve">tunnistatakse kehtetuks </w:t>
      </w:r>
      <w:r w:rsidR="00A2679D" w:rsidRPr="00CA1DEC">
        <w:rPr>
          <w:color w:val="000000"/>
        </w:rPr>
        <w:t>§</w:t>
      </w:r>
      <w:r w:rsidRPr="00CA1DEC">
        <w:rPr>
          <w:rStyle w:val="normaltextrun"/>
        </w:rPr>
        <w:t xml:space="preserve"> 45 lõige 6, sest tegemist on ministeeriumi haldusalas oleva asutusega ning seaduse tasandil ei ole tarvis määrata, et ministeerium kooskõlastab oma haldusalas oleva asutusega raiepindalad.</w:t>
      </w:r>
    </w:p>
    <w:p w14:paraId="25700019" w14:textId="77777777" w:rsidR="00A2679D" w:rsidRPr="00CA1DEC" w:rsidRDefault="00A2679D" w:rsidP="003A50C9">
      <w:pPr>
        <w:pStyle w:val="paragraph"/>
        <w:spacing w:before="0" w:beforeAutospacing="0" w:after="0" w:afterAutospacing="0"/>
        <w:jc w:val="both"/>
        <w:textAlignment w:val="baseline"/>
        <w:rPr>
          <w:rStyle w:val="normaltextrun"/>
          <w:b/>
          <w:bCs/>
          <w:color w:val="202020"/>
          <w:shd w:val="clear" w:color="auto" w:fill="FFFFFF"/>
        </w:rPr>
      </w:pPr>
    </w:p>
    <w:p w14:paraId="17B21E36" w14:textId="2AB6A8CC" w:rsidR="00B936E6" w:rsidRPr="00CA1DEC" w:rsidRDefault="00B936E6" w:rsidP="003A50C9">
      <w:pPr>
        <w:pStyle w:val="paragraph"/>
        <w:spacing w:before="0" w:beforeAutospacing="0" w:after="0" w:afterAutospacing="0"/>
        <w:jc w:val="both"/>
        <w:textAlignment w:val="baseline"/>
        <w:rPr>
          <w:rStyle w:val="normaltextrun"/>
          <w:color w:val="202020"/>
          <w:shd w:val="clear" w:color="auto" w:fill="FFFFFF"/>
        </w:rPr>
      </w:pPr>
      <w:r w:rsidRPr="00CA1DEC">
        <w:rPr>
          <w:rStyle w:val="normaltextrun"/>
          <w:b/>
          <w:bCs/>
          <w:color w:val="202020"/>
          <w:shd w:val="clear" w:color="auto" w:fill="FFFFFF"/>
        </w:rPr>
        <w:t>Punktiga </w:t>
      </w:r>
      <w:r w:rsidR="00871327" w:rsidRPr="00CA1DEC">
        <w:rPr>
          <w:rStyle w:val="normaltextrun"/>
          <w:b/>
          <w:bCs/>
          <w:color w:val="202020"/>
          <w:shd w:val="clear" w:color="auto" w:fill="FFFFFF"/>
        </w:rPr>
        <w:t>4</w:t>
      </w:r>
      <w:r w:rsidR="00ED1D30" w:rsidRPr="00CA1DEC">
        <w:rPr>
          <w:rStyle w:val="normaltextrun"/>
          <w:b/>
          <w:bCs/>
          <w:color w:val="202020"/>
          <w:shd w:val="clear" w:color="auto" w:fill="FFFFFF"/>
        </w:rPr>
        <w:t>7</w:t>
      </w:r>
      <w:r w:rsidR="00871327" w:rsidRPr="00CA1DEC">
        <w:rPr>
          <w:rStyle w:val="normaltextrun"/>
          <w:color w:val="202020"/>
          <w:shd w:val="clear" w:color="auto" w:fill="FFFFFF"/>
        </w:rPr>
        <w:t xml:space="preserve"> </w:t>
      </w:r>
      <w:r w:rsidRPr="00CA1DEC">
        <w:rPr>
          <w:rStyle w:val="normaltextrun"/>
          <w:color w:val="202020"/>
          <w:shd w:val="clear" w:color="auto" w:fill="FFFFFF"/>
        </w:rPr>
        <w:t xml:space="preserve">vähendatakse </w:t>
      </w:r>
      <w:r w:rsidR="00A2679D" w:rsidRPr="00CA1DEC">
        <w:rPr>
          <w:color w:val="000000"/>
        </w:rPr>
        <w:t xml:space="preserve">§ </w:t>
      </w:r>
      <w:r w:rsidR="00A2679D" w:rsidRPr="00CA1DEC">
        <w:rPr>
          <w:rStyle w:val="normaltextrun"/>
        </w:rPr>
        <w:t>49 lõikes</w:t>
      </w:r>
      <w:r w:rsidR="00A2679D" w:rsidRPr="00CA1DEC">
        <w:rPr>
          <w:rStyle w:val="normaltextrun"/>
          <w:color w:val="0061AA"/>
          <w:shd w:val="clear" w:color="auto" w:fill="FFFFFF"/>
        </w:rPr>
        <w:t xml:space="preserve"> </w:t>
      </w:r>
      <w:r w:rsidR="00A2679D" w:rsidRPr="00CA1DEC">
        <w:rPr>
          <w:rStyle w:val="normaltextrun"/>
          <w:color w:val="202020"/>
          <w:shd w:val="clear" w:color="auto" w:fill="FFFFFF"/>
        </w:rPr>
        <w:t xml:space="preserve">3 </w:t>
      </w:r>
      <w:r w:rsidRPr="00CA1DEC">
        <w:rPr>
          <w:rStyle w:val="normaltextrun"/>
          <w:color w:val="202020"/>
          <w:shd w:val="clear" w:color="auto" w:fill="FFFFFF"/>
        </w:rPr>
        <w:t>RMK nõukokku kuuluvate liikmete</w:t>
      </w:r>
      <w:r w:rsidR="00A2679D" w:rsidRPr="00CA1DEC">
        <w:rPr>
          <w:rStyle w:val="normaltextrun"/>
          <w:color w:val="202020"/>
          <w:shd w:val="clear" w:color="auto" w:fill="FFFFFF"/>
        </w:rPr>
        <w:t xml:space="preserve"> arvu seniselt üheksalt kaheksale</w:t>
      </w:r>
      <w:r w:rsidRPr="00CA1DEC">
        <w:rPr>
          <w:rStyle w:val="normaltextrun"/>
          <w:color w:val="202020"/>
          <w:shd w:val="clear" w:color="auto" w:fill="FFFFFF"/>
        </w:rPr>
        <w:t>. Selgitus</w:t>
      </w:r>
      <w:r w:rsidR="008100AA" w:rsidRPr="00CA1DEC">
        <w:rPr>
          <w:rStyle w:val="normaltextrun"/>
          <w:color w:val="202020"/>
          <w:shd w:val="clear" w:color="auto" w:fill="FFFFFF"/>
        </w:rPr>
        <w:t xml:space="preserve"> on toodud</w:t>
      </w:r>
      <w:r w:rsidRPr="00CA1DEC">
        <w:rPr>
          <w:rStyle w:val="normaltextrun"/>
          <w:color w:val="202020"/>
          <w:shd w:val="clear" w:color="auto" w:fill="FFFFFF"/>
        </w:rPr>
        <w:t xml:space="preserve"> punktis </w:t>
      </w:r>
      <w:r w:rsidR="005F16CE" w:rsidRPr="00CA1DEC">
        <w:rPr>
          <w:rStyle w:val="normaltextrun"/>
          <w:color w:val="202020"/>
          <w:shd w:val="clear" w:color="auto" w:fill="FFFFFF"/>
        </w:rPr>
        <w:t>4</w:t>
      </w:r>
      <w:r w:rsidR="00A8213F" w:rsidRPr="00CA1DEC">
        <w:rPr>
          <w:rStyle w:val="normaltextrun"/>
          <w:color w:val="202020"/>
          <w:shd w:val="clear" w:color="auto" w:fill="FFFFFF"/>
        </w:rPr>
        <w:t>8</w:t>
      </w:r>
      <w:r w:rsidRPr="00CA1DEC">
        <w:rPr>
          <w:rStyle w:val="normaltextrun"/>
          <w:color w:val="202020"/>
          <w:shd w:val="clear" w:color="auto" w:fill="FFFFFF"/>
        </w:rPr>
        <w:t>.</w:t>
      </w:r>
    </w:p>
    <w:p w14:paraId="50700410" w14:textId="77777777" w:rsidR="00A2679D" w:rsidRPr="00CA1DEC" w:rsidRDefault="00A2679D" w:rsidP="003A50C9">
      <w:pPr>
        <w:pStyle w:val="paragraph"/>
        <w:spacing w:before="0" w:beforeAutospacing="0" w:after="0" w:afterAutospacing="0"/>
        <w:jc w:val="both"/>
        <w:rPr>
          <w:rStyle w:val="normaltextrun"/>
          <w:b/>
          <w:color w:val="202020"/>
        </w:rPr>
      </w:pPr>
    </w:p>
    <w:p w14:paraId="273DAD6C" w14:textId="0AB41254" w:rsidR="00B936E6" w:rsidRPr="00CA1DEC" w:rsidRDefault="00B936E6" w:rsidP="003A50C9">
      <w:pPr>
        <w:pStyle w:val="paragraph"/>
        <w:spacing w:before="0" w:beforeAutospacing="0" w:after="0" w:afterAutospacing="0"/>
        <w:jc w:val="both"/>
        <w:rPr>
          <w:rStyle w:val="normaltextrun"/>
          <w:color w:val="202020"/>
        </w:rPr>
      </w:pPr>
      <w:r w:rsidRPr="00CA1DEC">
        <w:rPr>
          <w:rStyle w:val="normaltextrun"/>
          <w:b/>
          <w:color w:val="202020"/>
        </w:rPr>
        <w:t>Punktiga </w:t>
      </w:r>
      <w:r w:rsidR="00871327" w:rsidRPr="00CA1DEC">
        <w:rPr>
          <w:rStyle w:val="normaltextrun"/>
          <w:b/>
          <w:color w:val="202020"/>
        </w:rPr>
        <w:t>4</w:t>
      </w:r>
      <w:r w:rsidR="00ED1D30" w:rsidRPr="00CA1DEC">
        <w:rPr>
          <w:rStyle w:val="normaltextrun"/>
          <w:b/>
          <w:color w:val="202020"/>
        </w:rPr>
        <w:t>8</w:t>
      </w:r>
      <w:r w:rsidR="00871327" w:rsidRPr="00CA1DEC">
        <w:rPr>
          <w:rStyle w:val="normaltextrun"/>
          <w:color w:val="202020"/>
        </w:rPr>
        <w:t xml:space="preserve"> </w:t>
      </w:r>
      <w:r w:rsidRPr="00CA1DEC">
        <w:rPr>
          <w:rStyle w:val="normaltextrun"/>
          <w:color w:val="202020"/>
        </w:rPr>
        <w:t xml:space="preserve">tunnistatakse kehtetuks </w:t>
      </w:r>
      <w:r w:rsidR="00A2679D" w:rsidRPr="00CA1DEC">
        <w:rPr>
          <w:color w:val="000000"/>
        </w:rPr>
        <w:t xml:space="preserve">§ </w:t>
      </w:r>
      <w:r w:rsidR="00A2679D" w:rsidRPr="00CA1DEC">
        <w:rPr>
          <w:rStyle w:val="normaltextrun"/>
          <w:color w:val="202020"/>
          <w:shd w:val="clear" w:color="auto" w:fill="FFFFFF"/>
        </w:rPr>
        <w:t>49 lõike 3 punkt 3</w:t>
      </w:r>
      <w:r w:rsidRPr="00CA1DEC">
        <w:rPr>
          <w:rStyle w:val="normaltextrun"/>
          <w:color w:val="202020"/>
        </w:rPr>
        <w:t>, mille</w:t>
      </w:r>
      <w:r w:rsidR="00C11829" w:rsidRPr="00CA1DEC">
        <w:rPr>
          <w:rStyle w:val="normaltextrun"/>
          <w:color w:val="202020"/>
        </w:rPr>
        <w:t xml:space="preserve"> kohaselt</w:t>
      </w:r>
      <w:r w:rsidRPr="00CA1DEC">
        <w:rPr>
          <w:rStyle w:val="normaltextrun"/>
          <w:color w:val="202020"/>
        </w:rPr>
        <w:t xml:space="preserve"> </w:t>
      </w:r>
      <w:r w:rsidR="00C11829" w:rsidRPr="00CA1DEC">
        <w:rPr>
          <w:rStyle w:val="normaltextrun"/>
          <w:color w:val="202020"/>
        </w:rPr>
        <w:t xml:space="preserve">kuulus </w:t>
      </w:r>
      <w:r w:rsidRPr="00CA1DEC">
        <w:rPr>
          <w:rStyle w:val="normaltextrun"/>
          <w:color w:val="202020"/>
        </w:rPr>
        <w:t xml:space="preserve">Majandus- ja Kommunikatsiooniministeeriumi esindaja RMK nõukogu koosseisu, sest </w:t>
      </w:r>
      <w:r w:rsidRPr="00CA1DEC">
        <w:rPr>
          <w:rStyle w:val="normaltextrun"/>
          <w:rFonts w:eastAsia="Calibri"/>
          <w:color w:val="202020"/>
        </w:rPr>
        <w:t xml:space="preserve">ministeeriumide </w:t>
      </w:r>
      <w:r w:rsidRPr="00CA1DEC">
        <w:rPr>
          <w:rStyle w:val="normaltextrun"/>
          <w:rFonts w:eastAsia="Calibri"/>
          <w:color w:val="202020"/>
        </w:rPr>
        <w:lastRenderedPageBreak/>
        <w:t>ülesannete ja struktuuri ümberkorraldamisega on puidu väärindamisega seotud valdkonnad liikunud Majandus- ja Kommunikatsiooniministeeriumist Kliimaministeeriumisse</w:t>
      </w:r>
      <w:r w:rsidR="00A2679D" w:rsidRPr="00CA1DEC">
        <w:rPr>
          <w:rStyle w:val="normaltextrun"/>
          <w:rFonts w:eastAsia="Calibri"/>
          <w:color w:val="202020"/>
        </w:rPr>
        <w:t>.</w:t>
      </w:r>
    </w:p>
    <w:p w14:paraId="30816B83" w14:textId="77777777" w:rsidR="00A2679D" w:rsidRPr="00CA1DEC" w:rsidRDefault="00A2679D" w:rsidP="003A50C9">
      <w:pPr>
        <w:pStyle w:val="paragraph"/>
        <w:spacing w:before="0" w:beforeAutospacing="0" w:after="0" w:afterAutospacing="0"/>
        <w:jc w:val="both"/>
        <w:textAlignment w:val="baseline"/>
        <w:rPr>
          <w:rStyle w:val="normaltextrun"/>
          <w:b/>
          <w:bCs/>
        </w:rPr>
      </w:pPr>
    </w:p>
    <w:p w14:paraId="0432DDBB" w14:textId="64B6BE96" w:rsidR="00B936E6" w:rsidRPr="00CA1DEC" w:rsidRDefault="00B936E6" w:rsidP="003A50C9">
      <w:pPr>
        <w:pStyle w:val="paragraph"/>
        <w:spacing w:before="0" w:beforeAutospacing="0" w:after="0" w:afterAutospacing="0"/>
        <w:jc w:val="both"/>
        <w:textAlignment w:val="baseline"/>
        <w:rPr>
          <w:color w:val="000000" w:themeColor="text1"/>
        </w:rPr>
      </w:pPr>
      <w:r w:rsidRPr="00CA1DEC">
        <w:rPr>
          <w:rStyle w:val="normaltextrun"/>
          <w:b/>
          <w:bCs/>
        </w:rPr>
        <w:t>Punktiga </w:t>
      </w:r>
      <w:r w:rsidR="00871327" w:rsidRPr="00CA1DEC">
        <w:rPr>
          <w:rStyle w:val="normaltextrun"/>
          <w:b/>
          <w:bCs/>
        </w:rPr>
        <w:t>4</w:t>
      </w:r>
      <w:r w:rsidR="00ED1D30" w:rsidRPr="00CA1DEC">
        <w:rPr>
          <w:rStyle w:val="normaltextrun"/>
          <w:b/>
          <w:bCs/>
        </w:rPr>
        <w:t>9</w:t>
      </w:r>
      <w:r w:rsidR="00871327" w:rsidRPr="00CA1DEC">
        <w:rPr>
          <w:rStyle w:val="normaltextrun"/>
        </w:rPr>
        <w:t xml:space="preserve"> </w:t>
      </w:r>
      <w:r w:rsidRPr="00CA1DEC">
        <w:rPr>
          <w:rStyle w:val="normaltextrun"/>
        </w:rPr>
        <w:t xml:space="preserve">tunnistatakse kehtetuks </w:t>
      </w:r>
      <w:r w:rsidR="00A2679D" w:rsidRPr="00CA1DEC">
        <w:rPr>
          <w:color w:val="000000"/>
        </w:rPr>
        <w:t>§</w:t>
      </w:r>
      <w:r w:rsidRPr="00CA1DEC">
        <w:rPr>
          <w:rStyle w:val="normaltextrun"/>
        </w:rPr>
        <w:t xml:space="preserve"> 49 lõi</w:t>
      </w:r>
      <w:r w:rsidR="00924FD2" w:rsidRPr="00CA1DEC">
        <w:rPr>
          <w:rStyle w:val="normaltextrun"/>
        </w:rPr>
        <w:t>k</w:t>
      </w:r>
      <w:r w:rsidRPr="00CA1DEC">
        <w:rPr>
          <w:rStyle w:val="normaltextrun"/>
        </w:rPr>
        <w:t xml:space="preserve">e 7 punkt 10, sest </w:t>
      </w:r>
      <w:r w:rsidRPr="00CA1DEC">
        <w:t xml:space="preserve">nõukogu pädevusest tuleks välja jätta ülesanded, mis ei </w:t>
      </w:r>
      <w:r w:rsidR="00A2679D" w:rsidRPr="00CA1DEC">
        <w:t>ole seotud</w:t>
      </w:r>
      <w:r w:rsidRPr="00CA1DEC">
        <w:t xml:space="preserve"> RMK tegevuse planeerimise, juhtimise korraldamise ja järelevalve</w:t>
      </w:r>
      <w:r w:rsidR="00A2679D" w:rsidRPr="00CA1DEC">
        <w:t>ga</w:t>
      </w:r>
      <w:r w:rsidRPr="00CA1DEC">
        <w:t xml:space="preserve"> juhatuse tegevuse üle (vt § 49 lg 1). Ka avalikus teenistuses on teenistujate palgajuhendi, mille osa on palgaastmestik, kehtestamise pädevus asutuse juhil, mitte Vabariigi Valitsusel või valdkonna eest vastutaval ministril (ATS § 64 lg 4). See l</w:t>
      </w:r>
      <w:r w:rsidRPr="00CA1DEC">
        <w:rPr>
          <w:color w:val="000000" w:themeColor="text1"/>
        </w:rPr>
        <w:t>isatakse RMK põhimääruses juhatuse pädevusse.</w:t>
      </w:r>
    </w:p>
    <w:p w14:paraId="07165695" w14:textId="77777777" w:rsidR="00A2679D" w:rsidRPr="00CA1DEC" w:rsidRDefault="00A2679D" w:rsidP="003A50C9">
      <w:pPr>
        <w:pStyle w:val="paragraph"/>
        <w:spacing w:before="0" w:beforeAutospacing="0" w:after="0" w:afterAutospacing="0"/>
        <w:jc w:val="both"/>
        <w:textAlignment w:val="baseline"/>
        <w:rPr>
          <w:b/>
          <w:bCs/>
        </w:rPr>
      </w:pPr>
    </w:p>
    <w:p w14:paraId="2E710C14" w14:textId="28A62D1E" w:rsidR="00B936E6" w:rsidRPr="00CA1DEC" w:rsidRDefault="00B936E6" w:rsidP="003A50C9">
      <w:pPr>
        <w:pStyle w:val="paragraph"/>
        <w:spacing w:before="0" w:beforeAutospacing="0" w:after="0" w:afterAutospacing="0"/>
        <w:jc w:val="both"/>
        <w:textAlignment w:val="baseline"/>
        <w:rPr>
          <w:color w:val="000000" w:themeColor="text1"/>
        </w:rPr>
      </w:pPr>
      <w:r w:rsidRPr="00CA1DEC">
        <w:rPr>
          <w:b/>
          <w:bCs/>
        </w:rPr>
        <w:t>Punktiga </w:t>
      </w:r>
      <w:r w:rsidR="006D5CED" w:rsidRPr="00CA1DEC">
        <w:rPr>
          <w:b/>
          <w:bCs/>
        </w:rPr>
        <w:t>50</w:t>
      </w:r>
      <w:r w:rsidR="00871327" w:rsidRPr="00CA1DEC">
        <w:t xml:space="preserve"> </w:t>
      </w:r>
      <w:r w:rsidRPr="00CA1DEC">
        <w:t xml:space="preserve">muudetakse </w:t>
      </w:r>
      <w:r w:rsidR="00A2679D" w:rsidRPr="00CA1DEC">
        <w:t xml:space="preserve">§ </w:t>
      </w:r>
      <w:r w:rsidR="00A2679D" w:rsidRPr="00CA1DEC">
        <w:rPr>
          <w:rStyle w:val="normaltextrun"/>
        </w:rPr>
        <w:t>49 lõike 7 punkte 12 ja 13</w:t>
      </w:r>
      <w:r w:rsidRPr="00CA1DEC">
        <w:t>, mis puudutavad RMK nõukogu pädevusse kuuluvaid tegevusi § 60 lõike 1 (vt p </w:t>
      </w:r>
      <w:r w:rsidR="00A8213F" w:rsidRPr="00CA1DEC">
        <w:t>51</w:t>
      </w:r>
      <w:r w:rsidRPr="00CA1DEC">
        <w:t xml:space="preserve">) muutmise ning </w:t>
      </w:r>
      <w:r w:rsidR="00A2679D" w:rsidRPr="00CA1DEC">
        <w:t>töös</w:t>
      </w:r>
      <w:r w:rsidRPr="00CA1DEC">
        <w:t xml:space="preserve"> väljakujunenud ülesannete</w:t>
      </w:r>
      <w:r w:rsidR="00A2679D" w:rsidRPr="00CA1DEC">
        <w:t xml:space="preserve"> </w:t>
      </w:r>
      <w:r w:rsidR="00924FD2" w:rsidRPr="00CA1DEC">
        <w:t>tõttu</w:t>
      </w:r>
      <w:r w:rsidRPr="00CA1DEC">
        <w:t xml:space="preserve">. </w:t>
      </w:r>
      <w:r w:rsidR="00924FD2" w:rsidRPr="00CA1DEC">
        <w:t xml:space="preserve">Tegelikult otsustab </w:t>
      </w:r>
      <w:r w:rsidRPr="00CA1DEC">
        <w:t>juhatus eraõiguslikes juriidilistes isikutes RMK esindamise ja nendega liitumise. Nõukogu pädevusse jääb uute eraõiguslike juriidiliste isikute asutamise otsustamine.</w:t>
      </w:r>
    </w:p>
    <w:p w14:paraId="0A6F628B" w14:textId="77777777" w:rsidR="000D1A6A" w:rsidRPr="00CA1DEC" w:rsidRDefault="000D1A6A" w:rsidP="003A50C9">
      <w:pPr>
        <w:pStyle w:val="paragraph"/>
        <w:spacing w:before="0" w:beforeAutospacing="0" w:after="0" w:afterAutospacing="0"/>
        <w:jc w:val="both"/>
        <w:textAlignment w:val="baseline"/>
        <w:rPr>
          <w:rStyle w:val="normaltextrun"/>
          <w:b/>
          <w:bCs/>
        </w:rPr>
      </w:pPr>
    </w:p>
    <w:p w14:paraId="41E91722" w14:textId="7308244A" w:rsidR="00B936E6" w:rsidRPr="00CA1DEC" w:rsidRDefault="00B936E6" w:rsidP="003A50C9">
      <w:pPr>
        <w:pStyle w:val="paragraph"/>
        <w:spacing w:before="0" w:beforeAutospacing="0" w:after="0" w:afterAutospacing="0"/>
        <w:jc w:val="both"/>
        <w:textAlignment w:val="baseline"/>
        <w:rPr>
          <w:color w:val="000000" w:themeColor="text1"/>
        </w:rPr>
      </w:pPr>
      <w:r w:rsidRPr="00CA1DEC">
        <w:rPr>
          <w:rStyle w:val="normaltextrun"/>
          <w:b/>
          <w:bCs/>
        </w:rPr>
        <w:t>Punktiga </w:t>
      </w:r>
      <w:r w:rsidR="00ED1D30" w:rsidRPr="00CA1DEC">
        <w:rPr>
          <w:rStyle w:val="normaltextrun"/>
          <w:b/>
          <w:bCs/>
        </w:rPr>
        <w:t>5</w:t>
      </w:r>
      <w:r w:rsidR="006D5CED" w:rsidRPr="00CA1DEC">
        <w:rPr>
          <w:rStyle w:val="normaltextrun"/>
          <w:b/>
          <w:bCs/>
        </w:rPr>
        <w:t>1</w:t>
      </w:r>
      <w:r w:rsidR="00871327" w:rsidRPr="00CA1DEC">
        <w:rPr>
          <w:rStyle w:val="normaltextrun"/>
          <w:b/>
          <w:bCs/>
        </w:rPr>
        <w:t> </w:t>
      </w:r>
      <w:r w:rsidRPr="00CA1DEC">
        <w:rPr>
          <w:rStyle w:val="normaltextrun"/>
        </w:rPr>
        <w:t xml:space="preserve"> jäetakse nõukogu pädevusest välja </w:t>
      </w:r>
      <w:r w:rsidRPr="00CA1DEC">
        <w:t xml:space="preserve">ülesanded, mis ei </w:t>
      </w:r>
      <w:r w:rsidR="000D1A6A" w:rsidRPr="00CA1DEC">
        <w:t xml:space="preserve">ole seotud </w:t>
      </w:r>
      <w:r w:rsidRPr="00CA1DEC">
        <w:t>RMK tegevuse planeerimise, juhtimise korraldamise ja järelevalve</w:t>
      </w:r>
      <w:r w:rsidR="000D1A6A" w:rsidRPr="00CA1DEC">
        <w:t>ga</w:t>
      </w:r>
      <w:r w:rsidRPr="00CA1DEC">
        <w:t xml:space="preserve"> juhatuse tegevuse üle (vt § 49 lg 1). Kehtivas seaduses </w:t>
      </w:r>
      <w:r w:rsidR="000D1A6A" w:rsidRPr="00CA1DEC">
        <w:t xml:space="preserve">sätestatud </w:t>
      </w:r>
      <w:r w:rsidR="00924FD2" w:rsidRPr="00CA1DEC">
        <w:t xml:space="preserve">vara võõrandamisel </w:t>
      </w:r>
      <w:r w:rsidRPr="00CA1DEC">
        <w:t xml:space="preserve">hariliku väärtuse alusel otsustuspädevuse jaotamine ei ole põhjendatud. Summad on samad alates 1999. aastast (euro tulekul teisendati kroonid eurodesse). Kehtiva seaduse kohaselt otsustab vara võõrandamise </w:t>
      </w:r>
      <w:r w:rsidRPr="00CA1DEC">
        <w:rPr>
          <w:b/>
          <w:bCs/>
        </w:rPr>
        <w:t>nõukogu</w:t>
      </w:r>
      <w:r w:rsidRPr="00CA1DEC">
        <w:t>, kui vara väärtus on 32 000 eurot, väiksema väärtuse puhul juhatus.</w:t>
      </w:r>
      <w:r w:rsidRPr="00CA1DEC">
        <w:rPr>
          <w:color w:val="000000" w:themeColor="text1"/>
        </w:rPr>
        <w:t xml:space="preserve"> </w:t>
      </w:r>
      <w:commentRangeStart w:id="57"/>
      <w:r w:rsidRPr="00CA1DEC">
        <w:rPr>
          <w:color w:val="000000" w:themeColor="text1"/>
        </w:rPr>
        <w:t>Eesmär</w:t>
      </w:r>
      <w:r w:rsidR="000D1A6A" w:rsidRPr="00CA1DEC">
        <w:rPr>
          <w:color w:val="000000" w:themeColor="text1"/>
        </w:rPr>
        <w:t>k</w:t>
      </w:r>
      <w:r w:rsidRPr="00CA1DEC">
        <w:rPr>
          <w:color w:val="000000" w:themeColor="text1"/>
        </w:rPr>
        <w:t xml:space="preserve"> on jätta vara võõrandamise</w:t>
      </w:r>
      <w:r w:rsidR="00924FD2" w:rsidRPr="00CA1DEC">
        <w:rPr>
          <w:color w:val="000000" w:themeColor="text1"/>
        </w:rPr>
        <w:t xml:space="preserve"> ainu</w:t>
      </w:r>
      <w:r w:rsidRPr="00CA1DEC">
        <w:rPr>
          <w:color w:val="000000" w:themeColor="text1"/>
        </w:rPr>
        <w:t>otsustajaks RMK juhatus.</w:t>
      </w:r>
      <w:commentRangeEnd w:id="57"/>
      <w:r w:rsidR="00654170">
        <w:rPr>
          <w:rStyle w:val="Kommentaariviide"/>
          <w:rFonts w:asciiTheme="minorHAnsi" w:eastAsiaTheme="minorHAnsi" w:hAnsiTheme="minorHAnsi" w:cstheme="minorBidi"/>
          <w:kern w:val="2"/>
          <w:lang w:eastAsia="en-US"/>
          <w14:ligatures w14:val="standardContextual"/>
        </w:rPr>
        <w:commentReference w:id="57"/>
      </w:r>
    </w:p>
    <w:p w14:paraId="62A2AFA0" w14:textId="77777777" w:rsidR="000D1A6A" w:rsidRPr="00CA1DEC" w:rsidRDefault="000D1A6A" w:rsidP="003A50C9">
      <w:pPr>
        <w:pStyle w:val="paragraph"/>
        <w:spacing w:before="0" w:beforeAutospacing="0" w:after="0" w:afterAutospacing="0"/>
        <w:jc w:val="both"/>
        <w:textAlignment w:val="baseline"/>
        <w:rPr>
          <w:b/>
          <w:bCs/>
        </w:rPr>
      </w:pPr>
    </w:p>
    <w:p w14:paraId="26295236" w14:textId="112CAA81" w:rsidR="00B936E6" w:rsidRPr="00CA1DEC" w:rsidRDefault="00B936E6" w:rsidP="003A50C9">
      <w:pPr>
        <w:pStyle w:val="paragraph"/>
        <w:spacing w:before="0" w:beforeAutospacing="0" w:after="0" w:afterAutospacing="0"/>
        <w:jc w:val="both"/>
        <w:textAlignment w:val="baseline"/>
      </w:pPr>
      <w:bookmarkStart w:id="58" w:name="_Hlk166494880"/>
      <w:commentRangeStart w:id="59"/>
      <w:r w:rsidRPr="00CA1DEC">
        <w:rPr>
          <w:b/>
          <w:bCs/>
        </w:rPr>
        <w:t>Punktidega </w:t>
      </w:r>
      <w:r w:rsidR="00ED1D30" w:rsidRPr="00CA1DEC">
        <w:rPr>
          <w:b/>
          <w:bCs/>
        </w:rPr>
        <w:t>5</w:t>
      </w:r>
      <w:r w:rsidR="006D5CED" w:rsidRPr="00CA1DEC">
        <w:rPr>
          <w:b/>
          <w:bCs/>
        </w:rPr>
        <w:t>2</w:t>
      </w:r>
      <w:r w:rsidR="000D1A6A" w:rsidRPr="00CA1DEC">
        <w:rPr>
          <w:b/>
          <w:bCs/>
        </w:rPr>
        <w:t>–</w:t>
      </w:r>
      <w:r w:rsidR="00AB1D6A" w:rsidRPr="00CA1DEC">
        <w:rPr>
          <w:b/>
          <w:bCs/>
        </w:rPr>
        <w:t>5</w:t>
      </w:r>
      <w:r w:rsidR="006D5CED" w:rsidRPr="00CA1DEC">
        <w:rPr>
          <w:b/>
          <w:bCs/>
        </w:rPr>
        <w:t>4</w:t>
      </w:r>
      <w:r w:rsidR="00AB1D6A" w:rsidRPr="00CA1DEC">
        <w:t xml:space="preserve"> </w:t>
      </w:r>
      <w:r w:rsidRPr="00CA1DEC">
        <w:t>kehtestatakse juriidilistele isikutele uued trahvimäärad</w:t>
      </w:r>
      <w:commentRangeEnd w:id="59"/>
      <w:r w:rsidR="00AC3171">
        <w:rPr>
          <w:rStyle w:val="Kommentaariviide"/>
          <w:rFonts w:asciiTheme="minorHAnsi" w:eastAsiaTheme="minorHAnsi" w:hAnsiTheme="minorHAnsi" w:cstheme="minorBidi"/>
          <w:kern w:val="2"/>
          <w:lang w:eastAsia="en-US"/>
          <w14:ligatures w14:val="standardContextual"/>
        </w:rPr>
        <w:commentReference w:id="59"/>
      </w:r>
      <w:r w:rsidR="00924FD2" w:rsidRPr="00CA1DEC">
        <w:t>.</w:t>
      </w:r>
      <w:r w:rsidRPr="00CA1DEC">
        <w:t xml:space="preserve"> Metsaseaduse vastutussätted kehtivad muutmata kuju</w:t>
      </w:r>
      <w:r w:rsidR="000D1A6A" w:rsidRPr="00CA1DEC">
        <w:t>l</w:t>
      </w:r>
      <w:r w:rsidRPr="00CA1DEC">
        <w:t xml:space="preserve"> </w:t>
      </w:r>
      <w:r w:rsidR="00E56C74" w:rsidRPr="00CA1DEC">
        <w:t xml:space="preserve">alates </w:t>
      </w:r>
      <w:r w:rsidRPr="00CA1DEC">
        <w:t>seaduse vastuvõtmisest 2006. aasta</w:t>
      </w:r>
      <w:r w:rsidR="00E56C74" w:rsidRPr="00CA1DEC">
        <w:t>l</w:t>
      </w:r>
      <w:r w:rsidRPr="00CA1DEC">
        <w:t xml:space="preserve">. Vahepeal on </w:t>
      </w:r>
      <w:r w:rsidR="000D1A6A" w:rsidRPr="00CA1DEC">
        <w:t xml:space="preserve">muudetud korduvalt </w:t>
      </w:r>
      <w:r w:rsidRPr="00CA1DEC">
        <w:t xml:space="preserve">karistusseadustiku </w:t>
      </w:r>
      <w:r w:rsidR="000D1A6A" w:rsidRPr="00CA1DEC">
        <w:t>§</w:t>
      </w:r>
      <w:r w:rsidRPr="00CA1DEC">
        <w:t xml:space="preserve"> 47 lõiget 2, mis sätestab juriidilise isiku rahatrahvi maksimaalse määra, ning </w:t>
      </w:r>
      <w:r w:rsidR="000D1A6A" w:rsidRPr="00CA1DEC">
        <w:t>praegu</w:t>
      </w:r>
      <w:r w:rsidRPr="00CA1DEC">
        <w:t xml:space="preserve"> võib kohus või kohtuväline menetleja </w:t>
      </w:r>
      <w:r w:rsidR="00E56C74" w:rsidRPr="00CA1DEC">
        <w:t xml:space="preserve">kohaldada </w:t>
      </w:r>
      <w:r w:rsidR="000D1A6A" w:rsidRPr="00CA1DEC">
        <w:t xml:space="preserve">juriidilisele isikule </w:t>
      </w:r>
      <w:r w:rsidR="00E56C74" w:rsidRPr="00CA1DEC">
        <w:t xml:space="preserve">väärteo eest </w:t>
      </w:r>
      <w:r w:rsidRPr="00CA1DEC">
        <w:t>rahatrahvi 100–400 000 eurot.</w:t>
      </w:r>
    </w:p>
    <w:p w14:paraId="459B0316" w14:textId="77777777" w:rsidR="00FB2256" w:rsidRPr="00CA1DEC" w:rsidRDefault="00FB2256" w:rsidP="003A50C9">
      <w:pPr>
        <w:pStyle w:val="paragraph"/>
        <w:spacing w:before="0" w:beforeAutospacing="0" w:after="0" w:afterAutospacing="0"/>
        <w:jc w:val="both"/>
        <w:textAlignment w:val="baseline"/>
      </w:pPr>
    </w:p>
    <w:p w14:paraId="118F21F1" w14:textId="77777777" w:rsidR="00FB2256" w:rsidRPr="00CA1DEC" w:rsidRDefault="00FB2256" w:rsidP="00FB2256">
      <w:pPr>
        <w:pStyle w:val="Normaallaadveeb"/>
        <w:spacing w:before="0" w:beforeAutospacing="0" w:after="0" w:afterAutospacing="0"/>
      </w:pPr>
      <w:r w:rsidRPr="00CA1DEC">
        <w:t>2021. aastast alates on rikkumiste arv kasvanud.</w:t>
      </w:r>
    </w:p>
    <w:p w14:paraId="19E1842B" w14:textId="77777777" w:rsidR="00FB2256" w:rsidRPr="00CA1DEC" w:rsidRDefault="00FB2256" w:rsidP="00FB2256">
      <w:pPr>
        <w:pStyle w:val="Normaallaadveeb"/>
        <w:spacing w:before="0" w:beforeAutospacing="0" w:after="0" w:afterAutospacing="0"/>
      </w:pPr>
    </w:p>
    <w:p w14:paraId="3B15D4B2" w14:textId="77777777" w:rsidR="00FB2256" w:rsidRPr="00CA1DEC" w:rsidRDefault="00FB2256" w:rsidP="00FB2256">
      <w:pPr>
        <w:pStyle w:val="Normaallaadveeb"/>
        <w:spacing w:before="0" w:beforeAutospacing="0" w:after="0" w:afterAutospacing="0"/>
      </w:pPr>
      <w:r w:rsidRPr="00CA1DEC">
        <w:t>2021    2022    2023</w:t>
      </w:r>
    </w:p>
    <w:p w14:paraId="4F8D88B4" w14:textId="0621E7DC" w:rsidR="00FB2256" w:rsidRPr="00CA1DEC" w:rsidRDefault="00FB2256" w:rsidP="00FB2256">
      <w:pPr>
        <w:pStyle w:val="Normaallaadveeb"/>
        <w:spacing w:before="0" w:beforeAutospacing="0" w:after="0" w:afterAutospacing="0"/>
      </w:pPr>
      <w:r w:rsidRPr="00CA1DEC">
        <w:t>32        39        52</w:t>
      </w:r>
    </w:p>
    <w:p w14:paraId="52C58649" w14:textId="77777777" w:rsidR="00FB2256" w:rsidRPr="00CA1DEC" w:rsidRDefault="00FB2256" w:rsidP="00FB2256">
      <w:pPr>
        <w:pStyle w:val="Normaallaadveeb"/>
        <w:spacing w:before="0" w:beforeAutospacing="0" w:after="0" w:afterAutospacing="0"/>
      </w:pPr>
    </w:p>
    <w:p w14:paraId="03C24BA5" w14:textId="0B25C132" w:rsidR="00FB2256" w:rsidRPr="00CA1DEC" w:rsidRDefault="00FB2256" w:rsidP="00AF5F62">
      <w:pPr>
        <w:pStyle w:val="Normaallaadveeb"/>
        <w:spacing w:before="0" w:beforeAutospacing="0" w:after="0" w:afterAutospacing="0"/>
        <w:jc w:val="both"/>
      </w:pPr>
      <w:r w:rsidRPr="00CA1DEC">
        <w:t>Kasvule pööramine näitab, et karistused ei ole mõjusad.</w:t>
      </w:r>
      <w:r w:rsidR="00AF5F62" w:rsidRPr="00CA1DEC">
        <w:t xml:space="preserve"> </w:t>
      </w:r>
      <w:r w:rsidRPr="00CA1DEC">
        <w:t>Suurema mõjuga rikkumised ehk keskkonnakahju põhjustanud rikkumised on võrdlemisi stabiilsel tasemel 2019 - 16, 2020 -18, 2021 - 5, 2022 - 14 ja 2023 - 17. Keskkonnale suurema mõjuga rikkumiste ühtlane tase näitab, et rikkumisega kaasnev karistus pole piisavalt motiveeriv seaduse nõuete täitmiseks. Paljudel juhtudel on rikkumisest saadud puidu tulu suurem rikkumise eest määratavast karistusest.</w:t>
      </w:r>
    </w:p>
    <w:p w14:paraId="2B3AE021" w14:textId="77777777" w:rsidR="00FB2256" w:rsidRPr="00CA1DEC" w:rsidRDefault="00FB2256" w:rsidP="003A50C9">
      <w:pPr>
        <w:pStyle w:val="paragraph"/>
        <w:spacing w:before="0" w:beforeAutospacing="0" w:after="0" w:afterAutospacing="0"/>
        <w:jc w:val="both"/>
        <w:textAlignment w:val="baseline"/>
      </w:pPr>
    </w:p>
    <w:p w14:paraId="1A43B9CF" w14:textId="4323F42D" w:rsidR="00B936E6" w:rsidRPr="00CA1DEC" w:rsidRDefault="00B936E6" w:rsidP="003A50C9">
      <w:pPr>
        <w:pStyle w:val="paragraph"/>
        <w:spacing w:before="0" w:beforeAutospacing="0" w:after="0" w:afterAutospacing="0"/>
        <w:jc w:val="both"/>
        <w:textAlignment w:val="baseline"/>
      </w:pPr>
      <w:r w:rsidRPr="00CA1DEC">
        <w:t xml:space="preserve">Praegu kehtivad maksimaalsed rahatrahvimäärad 2000–3200 eurot ei ole 18 aasta jooksul toimunud sissetulekute ja elukalliduse </w:t>
      </w:r>
      <w:r w:rsidR="006E01FE" w:rsidRPr="00CA1DEC">
        <w:t>kasvu</w:t>
      </w:r>
      <w:r w:rsidRPr="00CA1DEC">
        <w:t xml:space="preserve"> </w:t>
      </w:r>
      <w:r w:rsidR="006E01FE" w:rsidRPr="00CA1DEC">
        <w:t xml:space="preserve">arvestades </w:t>
      </w:r>
      <w:r w:rsidRPr="00CA1DEC">
        <w:t xml:space="preserve">enam </w:t>
      </w:r>
      <w:r w:rsidR="0017015B" w:rsidRPr="00CA1DEC">
        <w:t>mõjusad</w:t>
      </w:r>
      <w:r w:rsidRPr="00CA1DEC">
        <w:t xml:space="preserve">. Karistusõiguse põhimõtte kohaselt ei tohi rikkumine end ära tasuda. Metsa majandamine on reeglina kasumi teenimisele suunatud tegevus, mistõttu võivad </w:t>
      </w:r>
      <w:r w:rsidR="006E01FE" w:rsidRPr="00CA1DEC">
        <w:t>praegused</w:t>
      </w:r>
      <w:r w:rsidRPr="00CA1DEC">
        <w:t xml:space="preserve"> karistusmäärad tekitada metsa majandajal kiusatus</w:t>
      </w:r>
      <w:r w:rsidR="006E01FE" w:rsidRPr="00CA1DEC">
        <w:t>t rikkuda</w:t>
      </w:r>
      <w:r w:rsidRPr="00CA1DEC">
        <w:t xml:space="preserve"> metsaseadusega kehtestatud reegleid, kui rahatrahvi tasumine osutub majanduslikult odavamaks. </w:t>
      </w:r>
      <w:r w:rsidR="006E01FE" w:rsidRPr="00CA1DEC">
        <w:t>Seega</w:t>
      </w:r>
      <w:r w:rsidRPr="00CA1DEC">
        <w:t xml:space="preserve"> on otstarbekas tõsta juriidilise isiku </w:t>
      </w:r>
      <w:commentRangeStart w:id="60"/>
      <w:r w:rsidRPr="00CA1DEC">
        <w:t xml:space="preserve">karistuse määrad </w:t>
      </w:r>
      <w:commentRangeEnd w:id="60"/>
      <w:r w:rsidR="00654170">
        <w:rPr>
          <w:rStyle w:val="Kommentaariviide"/>
          <w:rFonts w:asciiTheme="minorHAnsi" w:eastAsiaTheme="minorHAnsi" w:hAnsiTheme="minorHAnsi" w:cstheme="minorBidi"/>
          <w:kern w:val="2"/>
          <w:lang w:eastAsia="en-US"/>
          <w14:ligatures w14:val="standardContextual"/>
        </w:rPr>
        <w:commentReference w:id="60"/>
      </w:r>
      <w:r w:rsidRPr="00CA1DEC">
        <w:t>vahemikku 200 000–400 000 eurot.</w:t>
      </w:r>
    </w:p>
    <w:p w14:paraId="1874A545" w14:textId="77777777" w:rsidR="000747BE" w:rsidRPr="00CA1DEC" w:rsidRDefault="000747BE" w:rsidP="003A50C9">
      <w:pPr>
        <w:pStyle w:val="paragraph"/>
        <w:spacing w:before="0" w:beforeAutospacing="0" w:after="0" w:afterAutospacing="0"/>
        <w:jc w:val="both"/>
        <w:textAlignment w:val="baseline"/>
      </w:pPr>
    </w:p>
    <w:p w14:paraId="224D641D" w14:textId="01304956" w:rsidR="00E56C74" w:rsidRPr="00CA1DEC" w:rsidRDefault="000747BE" w:rsidP="000747BE">
      <w:pPr>
        <w:pStyle w:val="Normaallaadveeb"/>
        <w:spacing w:before="0" w:beforeAutospacing="0" w:after="0"/>
        <w:contextualSpacing/>
        <w:jc w:val="both"/>
      </w:pPr>
      <w:r w:rsidRPr="00CA1DEC">
        <w:t xml:space="preserve">Praegu kehtivad juriidiliste isikute karistuste piirmäärad ei ole põhjendatud ka seetõttu, et paigast on nihutatud füüsilistele ja juriidilistele isikutele määratavate maksimaalsete karistuste proportsioonid. Füüsilisele </w:t>
      </w:r>
      <w:r w:rsidRPr="00CA1DEC">
        <w:rPr>
          <w:bCs/>
        </w:rPr>
        <w:t xml:space="preserve">ja juriidilisele isikule ettenähtud maksimaalne karistuse määr peaks </w:t>
      </w:r>
      <w:r w:rsidRPr="00CA1DEC">
        <w:rPr>
          <w:bCs/>
        </w:rPr>
        <w:lastRenderedPageBreak/>
        <w:t>omavahel korreleeruma, kuivõrd maksimaalse karistusmäära sätestamisel nii füüsilise kui ka juriidilise isiku puhul peab arvestama nii kaitstavat õigushüve kui ka eri- ning üldpreventiivseid mõjusid</w:t>
      </w:r>
      <w:r w:rsidRPr="00CA1DEC">
        <w:t>.</w:t>
      </w:r>
    </w:p>
    <w:p w14:paraId="1EDBA641" w14:textId="77777777" w:rsidR="000747BE" w:rsidRPr="00CA1DEC" w:rsidRDefault="000747BE" w:rsidP="000747BE">
      <w:pPr>
        <w:pStyle w:val="Normaallaadveeb"/>
        <w:spacing w:before="0" w:beforeAutospacing="0" w:after="0"/>
        <w:contextualSpacing/>
        <w:jc w:val="both"/>
      </w:pPr>
    </w:p>
    <w:p w14:paraId="07288E33" w14:textId="2B05618B" w:rsidR="000747BE" w:rsidRPr="00CA1DEC" w:rsidRDefault="000747BE" w:rsidP="000747BE">
      <w:pPr>
        <w:pStyle w:val="Normaallaadveeb"/>
        <w:spacing w:before="0" w:beforeAutospacing="0" w:after="0"/>
        <w:contextualSpacing/>
        <w:jc w:val="both"/>
      </w:pPr>
      <w:r w:rsidRPr="00CA1DEC">
        <w:t>Maksimummäära tõstmine ei tähenda, et pärast määra tõstmist hakatakse maksimummäära rohkem või kergekäelisemalt määrama. Väärteo eest karistuse määramisel kehtivad samad reeglid</w:t>
      </w:r>
      <w:r w:rsidR="0017015B" w:rsidRPr="00CA1DEC">
        <w:t>,</w:t>
      </w:r>
      <w:r w:rsidRPr="00CA1DEC">
        <w:t xml:space="preserve"> mis kuritegude puhul ning karistuse määramise juhised ja loogika võimaldavad maksimummäära kohaldada vaid juhul, kui esinevad raskendavad asjaolud, puuduvad kergendavad asjaolud ja tegemist on nn saririkkujaga. Praktikas on maksimummäära kasutatud üksikud korrad.</w:t>
      </w:r>
    </w:p>
    <w:p w14:paraId="2632729A" w14:textId="03D97A5C" w:rsidR="000747BE" w:rsidRPr="00CA1DEC" w:rsidRDefault="000747BE" w:rsidP="000747BE">
      <w:pPr>
        <w:autoSpaceDE w:val="0"/>
        <w:autoSpaceDN w:val="0"/>
        <w:adjustRightInd w:val="0"/>
        <w:spacing w:after="0" w:line="240" w:lineRule="auto"/>
        <w:contextualSpacing/>
        <w:jc w:val="both"/>
        <w:rPr>
          <w:rFonts w:ascii="Times New Roman" w:hAnsi="Times New Roman" w:cs="Times New Roman"/>
          <w:sz w:val="24"/>
          <w:szCs w:val="24"/>
        </w:rPr>
      </w:pPr>
      <w:r w:rsidRPr="00CA1DEC">
        <w:rPr>
          <w:rFonts w:ascii="Times New Roman" w:hAnsi="Times New Roman" w:cs="Times New Roman"/>
          <w:sz w:val="24"/>
          <w:szCs w:val="24"/>
        </w:rPr>
        <w:t xml:space="preserve">Maksimaalse karistusmäära tõstmine võimaldab kohaldada teo raskusele ja iseloomule vastavat karistust. Kergete rikkumiste korral jäävad karistused endiselt sümboolsetesse summadesse, samas tulu saamise eesmärgil toime pandud teo eest on siis võimalik rakendada karistust, mis on kooskõlas põhimõttega, et rikkumine ei tohi end ära tasuda. Kedagi ei karistata, kui ta ei ole toime pannud rikkumist. Kui isik on toime pannud rikkumise teadmatusest (ettevaatamatus hooletuse vormis), on tema süü väike ja seda </w:t>
      </w:r>
      <w:r w:rsidR="0017015B" w:rsidRPr="00CA1DEC">
        <w:rPr>
          <w:rFonts w:ascii="Times New Roman" w:hAnsi="Times New Roman" w:cs="Times New Roman"/>
          <w:sz w:val="24"/>
          <w:szCs w:val="24"/>
        </w:rPr>
        <w:t>on</w:t>
      </w:r>
      <w:r w:rsidRPr="00CA1DEC">
        <w:rPr>
          <w:rFonts w:ascii="Times New Roman" w:hAnsi="Times New Roman" w:cs="Times New Roman"/>
          <w:sz w:val="24"/>
          <w:szCs w:val="24"/>
        </w:rPr>
        <w:t xml:space="preserve"> karistuse määramisel</w:t>
      </w:r>
      <w:r w:rsidR="0017015B" w:rsidRPr="00CA1DEC">
        <w:rPr>
          <w:rFonts w:ascii="Times New Roman" w:hAnsi="Times New Roman" w:cs="Times New Roman"/>
          <w:sz w:val="24"/>
          <w:szCs w:val="24"/>
        </w:rPr>
        <w:t xml:space="preserve"> võimalik </w:t>
      </w:r>
      <w:r w:rsidR="00C074A4" w:rsidRPr="00CA1DEC">
        <w:rPr>
          <w:rFonts w:ascii="Times New Roman" w:hAnsi="Times New Roman" w:cs="Times New Roman"/>
          <w:sz w:val="24"/>
          <w:szCs w:val="24"/>
        </w:rPr>
        <w:t>arvesse võtta</w:t>
      </w:r>
      <w:r w:rsidRPr="00CA1DEC">
        <w:rPr>
          <w:rFonts w:ascii="Times New Roman" w:hAnsi="Times New Roman" w:cs="Times New Roman"/>
          <w:sz w:val="24"/>
          <w:szCs w:val="24"/>
        </w:rPr>
        <w:t>.</w:t>
      </w:r>
    </w:p>
    <w:bookmarkEnd w:id="58"/>
    <w:p w14:paraId="3A6E6C8A" w14:textId="77777777" w:rsidR="000747BE" w:rsidRPr="00CA1DEC" w:rsidRDefault="000747BE" w:rsidP="000747BE">
      <w:pPr>
        <w:autoSpaceDE w:val="0"/>
        <w:autoSpaceDN w:val="0"/>
        <w:adjustRightInd w:val="0"/>
        <w:spacing w:after="0" w:line="240" w:lineRule="auto"/>
        <w:contextualSpacing/>
        <w:jc w:val="both"/>
        <w:rPr>
          <w:rFonts w:ascii="Times New Roman" w:hAnsi="Times New Roman" w:cs="Times New Roman"/>
          <w:sz w:val="24"/>
          <w:szCs w:val="24"/>
        </w:rPr>
      </w:pPr>
    </w:p>
    <w:p w14:paraId="333C0C06" w14:textId="2A0CF661" w:rsidR="00B936E6" w:rsidRPr="00CA1DEC" w:rsidRDefault="00B936E6" w:rsidP="003A50C9">
      <w:pPr>
        <w:pStyle w:val="paragraph"/>
        <w:spacing w:before="0" w:beforeAutospacing="0" w:after="0" w:afterAutospacing="0"/>
        <w:jc w:val="both"/>
        <w:textAlignment w:val="baseline"/>
      </w:pPr>
      <w:r w:rsidRPr="00CA1DEC">
        <w:rPr>
          <w:b/>
          <w:bCs/>
        </w:rPr>
        <w:t>Punktiga </w:t>
      </w:r>
      <w:r w:rsidR="006D5CED" w:rsidRPr="00CA1DEC">
        <w:rPr>
          <w:b/>
          <w:bCs/>
        </w:rPr>
        <w:t>52</w:t>
      </w:r>
      <w:r w:rsidR="00B857E9" w:rsidRPr="00CA1DEC">
        <w:rPr>
          <w:b/>
          <w:bCs/>
        </w:rPr>
        <w:t xml:space="preserve"> </w:t>
      </w:r>
      <w:r w:rsidRPr="00CA1DEC">
        <w:t xml:space="preserve">tõstetakse </w:t>
      </w:r>
      <w:r w:rsidR="00E56C74" w:rsidRPr="00CA1DEC">
        <w:t xml:space="preserve">§ </w:t>
      </w:r>
      <w:r w:rsidR="00E56C74" w:rsidRPr="00CA1DEC">
        <w:rPr>
          <w:rStyle w:val="normaltextrun"/>
        </w:rPr>
        <w:t xml:space="preserve">68 lõikes 2 </w:t>
      </w:r>
      <w:r w:rsidRPr="00CA1DEC">
        <w:t>trahvimäärasid metsa, puude ja põõsaste ebaseadusliku raiumise, hävitamise ning kahjustamise korral. Kirjeldatud rikkumise mõju võib olla väga suur, ku</w:t>
      </w:r>
      <w:r w:rsidR="00E56C74" w:rsidRPr="00CA1DEC">
        <w:t>na</w:t>
      </w:r>
      <w:r w:rsidRPr="00CA1DEC">
        <w:t xml:space="preserve"> sätte alla kuulub ka raieõiguseta raie ja metsateatiseta raie, mille puhul näiteks olukorras, kus keskkonnakahju puudub (raieküps mets), võib ulatuslikuma raie puhul majanduslik kasu ulatuda sadade tuhandete eurodeni.</w:t>
      </w:r>
    </w:p>
    <w:p w14:paraId="78588219" w14:textId="77777777" w:rsidR="00E56C74" w:rsidRPr="00CA1DEC" w:rsidRDefault="00E56C74" w:rsidP="003A50C9">
      <w:pPr>
        <w:pStyle w:val="paragraph"/>
        <w:spacing w:before="0" w:beforeAutospacing="0" w:after="0" w:afterAutospacing="0"/>
        <w:jc w:val="both"/>
        <w:textAlignment w:val="baseline"/>
        <w:rPr>
          <w:b/>
          <w:bCs/>
        </w:rPr>
      </w:pPr>
    </w:p>
    <w:p w14:paraId="21A60325" w14:textId="61474469" w:rsidR="00B936E6" w:rsidRPr="00CA1DEC" w:rsidRDefault="00B936E6" w:rsidP="003A50C9">
      <w:pPr>
        <w:pStyle w:val="paragraph"/>
        <w:spacing w:before="0" w:beforeAutospacing="0" w:after="0" w:afterAutospacing="0"/>
        <w:jc w:val="both"/>
        <w:textAlignment w:val="baseline"/>
      </w:pPr>
      <w:r w:rsidRPr="00CA1DEC">
        <w:rPr>
          <w:b/>
          <w:bCs/>
        </w:rPr>
        <w:t>Punktiga </w:t>
      </w:r>
      <w:r w:rsidR="00866B8B" w:rsidRPr="00CA1DEC">
        <w:rPr>
          <w:b/>
          <w:bCs/>
        </w:rPr>
        <w:t>5</w:t>
      </w:r>
      <w:r w:rsidR="006D5CED" w:rsidRPr="00CA1DEC">
        <w:rPr>
          <w:b/>
          <w:bCs/>
        </w:rPr>
        <w:t>3</w:t>
      </w:r>
      <w:r w:rsidRPr="00CA1DEC">
        <w:t xml:space="preserve"> tõstetakse</w:t>
      </w:r>
      <w:r w:rsidR="00E56C74" w:rsidRPr="00CA1DEC">
        <w:t xml:space="preserve"> § </w:t>
      </w:r>
      <w:r w:rsidR="00E56C74" w:rsidRPr="00CA1DEC">
        <w:rPr>
          <w:rStyle w:val="normaltextrun"/>
        </w:rPr>
        <w:t xml:space="preserve">69 lõikes 2 </w:t>
      </w:r>
      <w:r w:rsidRPr="00CA1DEC">
        <w:t>trahvimäärasid raieõiguse ja metsamaterjali üleandmisel ning metsa raieks andmisel seaduslikkuse tõendamise ja selle kontrollimise kohustuse rikkumise eest. Selle sätte alla liigituvad näiteks tehingud varastatud või ebaseaduslikult raiutud metsamaterjaliga, mistõttu on võimalik teenida suurt tulu ka sättes kirjeldatud rikkumistega.</w:t>
      </w:r>
    </w:p>
    <w:p w14:paraId="60631CB2" w14:textId="77777777" w:rsidR="00E56C74" w:rsidRPr="00CA1DEC" w:rsidRDefault="00E56C74" w:rsidP="003A50C9">
      <w:pPr>
        <w:pStyle w:val="paragraph"/>
        <w:spacing w:before="0" w:beforeAutospacing="0" w:after="0" w:afterAutospacing="0"/>
        <w:jc w:val="both"/>
        <w:textAlignment w:val="baseline"/>
        <w:rPr>
          <w:b/>
          <w:bCs/>
        </w:rPr>
      </w:pPr>
    </w:p>
    <w:p w14:paraId="778B2BF4" w14:textId="69DFEF03" w:rsidR="00963BD1" w:rsidRPr="00CA1DEC" w:rsidRDefault="00B936E6" w:rsidP="003A50C9">
      <w:pPr>
        <w:pStyle w:val="paragraph"/>
        <w:spacing w:before="0" w:beforeAutospacing="0" w:after="0" w:afterAutospacing="0"/>
        <w:jc w:val="both"/>
        <w:textAlignment w:val="baseline"/>
        <w:rPr>
          <w:color w:val="000000"/>
        </w:rPr>
      </w:pPr>
      <w:r w:rsidRPr="00CA1DEC">
        <w:rPr>
          <w:b/>
          <w:bCs/>
        </w:rPr>
        <w:t>Punktiga</w:t>
      </w:r>
      <w:r w:rsidRPr="00CA1DEC">
        <w:t> </w:t>
      </w:r>
      <w:r w:rsidR="00AB1D6A" w:rsidRPr="00CA1DEC">
        <w:rPr>
          <w:b/>
          <w:bCs/>
        </w:rPr>
        <w:t>5</w:t>
      </w:r>
      <w:r w:rsidR="006D5CED" w:rsidRPr="00CA1DEC">
        <w:rPr>
          <w:b/>
          <w:bCs/>
        </w:rPr>
        <w:t>4</w:t>
      </w:r>
      <w:r w:rsidR="00AB1D6A" w:rsidRPr="00CA1DEC">
        <w:t xml:space="preserve"> </w:t>
      </w:r>
      <w:r w:rsidRPr="00CA1DEC">
        <w:t xml:space="preserve">tõstetakse </w:t>
      </w:r>
      <w:r w:rsidR="00E56C74" w:rsidRPr="00CA1DEC">
        <w:t xml:space="preserve">§ </w:t>
      </w:r>
      <w:r w:rsidR="00E56C74" w:rsidRPr="00CA1DEC">
        <w:rPr>
          <w:rStyle w:val="normaltextrun"/>
        </w:rPr>
        <w:t xml:space="preserve">70 lõikes 2 </w:t>
      </w:r>
      <w:r w:rsidRPr="00CA1DEC">
        <w:t xml:space="preserve">trahvimäärasid metsa majandamise nõuete rikkumise eest. Võrreldes eelmiste sätetega liigituvad selle sätte alla kergemad rikkumised, mistõttu on põhjendatud siin poole </w:t>
      </w:r>
      <w:r w:rsidR="00E56C74" w:rsidRPr="00CA1DEC">
        <w:t>väiksem</w:t>
      </w:r>
      <w:r w:rsidRPr="00CA1DEC">
        <w:t xml:space="preserve"> maksimaalne trahvimäär.</w:t>
      </w:r>
    </w:p>
    <w:p w14:paraId="08D16E3D" w14:textId="77777777" w:rsidR="00963BD1" w:rsidRPr="00CA1DEC" w:rsidRDefault="00963BD1" w:rsidP="003A50C9">
      <w:pPr>
        <w:pStyle w:val="paragraph"/>
        <w:spacing w:before="0" w:beforeAutospacing="0" w:after="0" w:afterAutospacing="0"/>
        <w:jc w:val="both"/>
        <w:textAlignment w:val="baseline"/>
        <w:rPr>
          <w:color w:val="000000"/>
        </w:rPr>
      </w:pPr>
    </w:p>
    <w:p w14:paraId="6853D9B2" w14:textId="1F7025BD" w:rsidR="00E4251F" w:rsidRPr="00CA1DEC" w:rsidRDefault="00E4251F" w:rsidP="003A50C9">
      <w:pPr>
        <w:pStyle w:val="paragraph"/>
        <w:spacing w:before="0" w:beforeAutospacing="0" w:after="0" w:afterAutospacing="0"/>
        <w:jc w:val="both"/>
        <w:textAlignment w:val="baseline"/>
        <w:rPr>
          <w:color w:val="000000"/>
        </w:rPr>
      </w:pPr>
      <w:r w:rsidRPr="00CA1DEC">
        <w:rPr>
          <w:b/>
          <w:bCs/>
          <w:color w:val="000000"/>
        </w:rPr>
        <w:t>4. Eelnõu terminoloogia</w:t>
      </w:r>
    </w:p>
    <w:p w14:paraId="7030D4D6" w14:textId="77777777" w:rsidR="00E4251F" w:rsidRPr="00CA1DEC" w:rsidRDefault="00E4251F" w:rsidP="003A50C9">
      <w:pPr>
        <w:pStyle w:val="paragraph"/>
        <w:spacing w:before="0" w:beforeAutospacing="0" w:after="0" w:afterAutospacing="0"/>
        <w:jc w:val="both"/>
        <w:textAlignment w:val="baseline"/>
        <w:rPr>
          <w:color w:val="000000"/>
        </w:rPr>
      </w:pPr>
    </w:p>
    <w:p w14:paraId="032310C8" w14:textId="2E1B0F6B" w:rsidR="00E4251F" w:rsidRPr="00CA1DEC" w:rsidRDefault="00E4251F" w:rsidP="003A50C9">
      <w:pPr>
        <w:pStyle w:val="paragraph"/>
        <w:spacing w:before="0" w:beforeAutospacing="0" w:after="0" w:afterAutospacing="0"/>
        <w:jc w:val="both"/>
        <w:textAlignment w:val="baseline"/>
        <w:rPr>
          <w:color w:val="000000"/>
        </w:rPr>
      </w:pPr>
      <w:r w:rsidRPr="00CA1DEC">
        <w:rPr>
          <w:color w:val="000000"/>
        </w:rPr>
        <w:t>Eelnõuga ei võeta kasutusele uusi termineid.</w:t>
      </w:r>
    </w:p>
    <w:p w14:paraId="1C3637A1" w14:textId="77777777" w:rsidR="00E4251F" w:rsidRPr="00CA1DEC" w:rsidRDefault="00E4251F" w:rsidP="003A50C9">
      <w:pPr>
        <w:pStyle w:val="paragraph"/>
        <w:spacing w:before="0" w:beforeAutospacing="0" w:after="0" w:afterAutospacing="0"/>
        <w:jc w:val="both"/>
        <w:textAlignment w:val="baseline"/>
        <w:rPr>
          <w:color w:val="000000"/>
        </w:rPr>
      </w:pPr>
    </w:p>
    <w:p w14:paraId="6159EA19" w14:textId="1CD2E3BE" w:rsidR="00B936E6" w:rsidRPr="00CA1DEC" w:rsidRDefault="00E4251F" w:rsidP="003A50C9">
      <w:pPr>
        <w:pStyle w:val="pealkiri"/>
        <w:rPr>
          <w:color w:val="auto"/>
        </w:rPr>
      </w:pPr>
      <w:r w:rsidRPr="00CA1DEC">
        <w:rPr>
          <w:color w:val="auto"/>
        </w:rPr>
        <w:t>5</w:t>
      </w:r>
      <w:r w:rsidR="00B936E6" w:rsidRPr="00CA1DEC">
        <w:rPr>
          <w:color w:val="auto"/>
        </w:rPr>
        <w:t>. Eelnõu vastavus Euroopa Liidu õigusele</w:t>
      </w:r>
    </w:p>
    <w:p w14:paraId="5BDD8D56" w14:textId="77777777" w:rsidR="00E56C74" w:rsidRPr="00CA1DEC" w:rsidRDefault="00E56C74" w:rsidP="003A50C9">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5176AC74" w14:textId="0A05DE7D" w:rsidR="00B936E6" w:rsidRPr="00CA1DEC" w:rsidRDefault="00B936E6" w:rsidP="003A50C9">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A1DEC">
        <w:rPr>
          <w:rFonts w:ascii="Times New Roman" w:eastAsia="Times New Roman" w:hAnsi="Times New Roman" w:cs="Times New Roman"/>
          <w:color w:val="000000"/>
          <w:kern w:val="0"/>
          <w:sz w:val="24"/>
          <w:szCs w:val="24"/>
          <w:lang w:eastAsia="et-EE"/>
          <w14:ligatures w14:val="none"/>
        </w:rPr>
        <w:t xml:space="preserve">Eelnõu </w:t>
      </w:r>
      <w:r w:rsidR="003238BA" w:rsidRPr="00CA1DEC">
        <w:rPr>
          <w:rFonts w:ascii="Times New Roman" w:eastAsia="Times New Roman" w:hAnsi="Times New Roman" w:cs="Times New Roman"/>
          <w:color w:val="000000"/>
          <w:kern w:val="0"/>
          <w:sz w:val="24"/>
          <w:szCs w:val="24"/>
          <w:lang w:eastAsia="et-EE"/>
          <w14:ligatures w14:val="none"/>
        </w:rPr>
        <w:t xml:space="preserve">on seotud </w:t>
      </w:r>
      <w:r w:rsidR="003238BA" w:rsidRPr="00CA1DEC">
        <w:rPr>
          <w:rStyle w:val="normaltextrun"/>
          <w:rFonts w:ascii="Times New Roman" w:hAnsi="Times New Roman" w:cs="Times New Roman"/>
          <w:color w:val="000000"/>
          <w:sz w:val="24"/>
          <w:szCs w:val="24"/>
          <w:shd w:val="clear" w:color="auto" w:fill="FFFFFF"/>
        </w:rPr>
        <w:t>Euroopa Parlamendi ja nõukogu määruse (EL) 2023/1115, milles käsitletakse teatavate raadamise ja metsade degradeerumisega seotud saaduste ja toodete liidu turul kättesaadavaks tegemist ja liidust eksportimist ning millega tunnistatakse kehtetuks määrus (EL) nr 995/2010 rakendamisega.</w:t>
      </w:r>
      <w:r w:rsidR="003238BA" w:rsidRPr="00CA1DEC">
        <w:rPr>
          <w:rFonts w:ascii="Times New Roman" w:eastAsia="Times New Roman" w:hAnsi="Times New Roman" w:cs="Times New Roman"/>
          <w:color w:val="000000"/>
          <w:kern w:val="0"/>
          <w:sz w:val="24"/>
          <w:szCs w:val="24"/>
          <w:lang w:eastAsia="et-EE"/>
          <w14:ligatures w14:val="none"/>
        </w:rPr>
        <w:t xml:space="preserve"> </w:t>
      </w:r>
    </w:p>
    <w:p w14:paraId="4B74C04E" w14:textId="77777777" w:rsidR="00E56C74" w:rsidRPr="00CA1DEC" w:rsidRDefault="00E56C74" w:rsidP="003A50C9">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50C2C325" w14:textId="2FF4734D" w:rsidR="00B936E6" w:rsidRPr="00CA1DEC" w:rsidRDefault="007C4853" w:rsidP="003A50C9">
      <w:pPr>
        <w:pStyle w:val="pealkiri"/>
      </w:pPr>
      <w:commentRangeStart w:id="61"/>
      <w:r w:rsidRPr="00CA1DEC">
        <w:rPr>
          <w:color w:val="auto"/>
        </w:rPr>
        <w:t>6</w:t>
      </w:r>
      <w:r w:rsidR="00B936E6" w:rsidRPr="00CA1DEC">
        <w:rPr>
          <w:color w:val="auto"/>
        </w:rPr>
        <w:t>. Seaduse mõju</w:t>
      </w:r>
      <w:r w:rsidRPr="00CA1DEC">
        <w:rPr>
          <w:color w:val="auto"/>
        </w:rPr>
        <w:t>d</w:t>
      </w:r>
      <w:commentRangeEnd w:id="61"/>
      <w:r w:rsidR="00F16687">
        <w:rPr>
          <w:rStyle w:val="Kommentaariviide"/>
          <w:rFonts w:asciiTheme="minorHAnsi" w:eastAsiaTheme="minorHAnsi" w:hAnsiTheme="minorHAnsi" w:cstheme="minorBidi"/>
          <w:b w:val="0"/>
          <w:color w:val="auto"/>
          <w:kern w:val="2"/>
          <w:lang w:eastAsia="en-US"/>
          <w14:ligatures w14:val="standardContextual"/>
        </w:rPr>
        <w:commentReference w:id="61"/>
      </w:r>
    </w:p>
    <w:p w14:paraId="62561F5F" w14:textId="77777777" w:rsidR="00E56C74" w:rsidRPr="00CA1DEC" w:rsidRDefault="00E56C74" w:rsidP="003A50C9">
      <w:pPr>
        <w:spacing w:after="0" w:line="240" w:lineRule="auto"/>
        <w:jc w:val="both"/>
        <w:rPr>
          <w:rFonts w:ascii="Times New Roman" w:eastAsia="Times New Roman" w:hAnsi="Times New Roman" w:cs="Times New Roman"/>
          <w:sz w:val="24"/>
          <w:szCs w:val="24"/>
        </w:rPr>
      </w:pPr>
    </w:p>
    <w:p w14:paraId="5AC53696" w14:textId="77777777" w:rsidR="00B936E6" w:rsidRPr="00CA1DEC" w:rsidRDefault="00B936E6" w:rsidP="003A50C9">
      <w:pPr>
        <w:spacing w:after="0" w:line="240" w:lineRule="auto"/>
        <w:jc w:val="both"/>
        <w:rPr>
          <w:rFonts w:ascii="Times New Roman" w:eastAsia="Times New Roman" w:hAnsi="Times New Roman" w:cs="Times New Roman"/>
          <w:sz w:val="24"/>
          <w:szCs w:val="24"/>
        </w:rPr>
      </w:pPr>
      <w:r w:rsidRPr="00CA1DEC">
        <w:rPr>
          <w:rFonts w:ascii="Times New Roman" w:eastAsia="Times New Roman" w:hAnsi="Times New Roman" w:cs="Times New Roman"/>
          <w:sz w:val="24"/>
          <w:szCs w:val="24"/>
        </w:rPr>
        <w:t>Eelnõukohasel seadusel puudub oluline mõju riigi julgeolekule ja välissuhetele, regionaalarengule ning oluline sotsiaalne, sealhulgas demograafiline mõju.</w:t>
      </w:r>
    </w:p>
    <w:p w14:paraId="03E7D928" w14:textId="77777777" w:rsidR="00E56C74" w:rsidRPr="00CA1DEC" w:rsidRDefault="00E56C74" w:rsidP="003A50C9">
      <w:pPr>
        <w:spacing w:after="0" w:line="240" w:lineRule="auto"/>
        <w:jc w:val="both"/>
        <w:rPr>
          <w:rFonts w:ascii="Times New Roman" w:eastAsia="Times New Roman" w:hAnsi="Times New Roman" w:cs="Times New Roman"/>
          <w:b/>
          <w:bCs/>
          <w:sz w:val="24"/>
          <w:szCs w:val="24"/>
          <w:u w:val="single"/>
        </w:rPr>
      </w:pPr>
    </w:p>
    <w:p w14:paraId="58C78658" w14:textId="77777777" w:rsidR="00C91BD2" w:rsidRPr="00CA1DEC" w:rsidRDefault="00C91BD2" w:rsidP="003A50C9">
      <w:pPr>
        <w:spacing w:after="0" w:line="240" w:lineRule="auto"/>
        <w:jc w:val="both"/>
        <w:rPr>
          <w:rFonts w:ascii="Times New Roman" w:eastAsia="Times New Roman" w:hAnsi="Times New Roman" w:cs="Times New Roman"/>
          <w:b/>
          <w:bCs/>
          <w:sz w:val="24"/>
          <w:szCs w:val="24"/>
          <w:u w:val="single"/>
        </w:rPr>
      </w:pPr>
    </w:p>
    <w:p w14:paraId="4F1A0006" w14:textId="77777777" w:rsidR="00C91BD2" w:rsidRPr="00CA1DEC" w:rsidRDefault="00C91BD2" w:rsidP="003A50C9">
      <w:pPr>
        <w:spacing w:after="0" w:line="240" w:lineRule="auto"/>
        <w:jc w:val="both"/>
        <w:rPr>
          <w:rFonts w:ascii="Times New Roman" w:eastAsia="Times New Roman" w:hAnsi="Times New Roman" w:cs="Times New Roman"/>
          <w:b/>
          <w:bCs/>
          <w:sz w:val="24"/>
          <w:szCs w:val="24"/>
          <w:u w:val="single"/>
        </w:rPr>
      </w:pPr>
    </w:p>
    <w:p w14:paraId="47E7C6A0" w14:textId="77777777" w:rsidR="00C91BD2" w:rsidRPr="00CA1DEC" w:rsidRDefault="00C91BD2" w:rsidP="003A50C9">
      <w:pPr>
        <w:spacing w:after="0" w:line="240" w:lineRule="auto"/>
        <w:jc w:val="both"/>
        <w:rPr>
          <w:rFonts w:ascii="Times New Roman" w:eastAsia="Times New Roman" w:hAnsi="Times New Roman" w:cs="Times New Roman"/>
          <w:b/>
          <w:bCs/>
          <w:sz w:val="24"/>
          <w:szCs w:val="24"/>
          <w:u w:val="single"/>
        </w:rPr>
      </w:pPr>
    </w:p>
    <w:p w14:paraId="5ACBF1A8" w14:textId="492A0C6B" w:rsidR="00B936E6" w:rsidRPr="00CA1DEC" w:rsidRDefault="00B936E6" w:rsidP="003A50C9">
      <w:pPr>
        <w:spacing w:after="0" w:line="240" w:lineRule="auto"/>
        <w:jc w:val="both"/>
        <w:rPr>
          <w:rFonts w:ascii="Times New Roman" w:eastAsia="Times New Roman" w:hAnsi="Times New Roman" w:cs="Times New Roman"/>
          <w:b/>
          <w:bCs/>
          <w:sz w:val="24"/>
          <w:szCs w:val="24"/>
        </w:rPr>
      </w:pPr>
      <w:commentRangeStart w:id="62"/>
      <w:r w:rsidRPr="00CA1DEC">
        <w:rPr>
          <w:rFonts w:ascii="Times New Roman" w:eastAsia="Times New Roman" w:hAnsi="Times New Roman" w:cs="Times New Roman"/>
          <w:b/>
          <w:bCs/>
          <w:sz w:val="24"/>
          <w:szCs w:val="24"/>
          <w:u w:val="single"/>
        </w:rPr>
        <w:lastRenderedPageBreak/>
        <w:t>Mõju valdkond</w:t>
      </w:r>
      <w:r w:rsidRPr="00CA1DEC">
        <w:rPr>
          <w:rFonts w:ascii="Times New Roman" w:eastAsia="Times New Roman" w:hAnsi="Times New Roman" w:cs="Times New Roman"/>
          <w:b/>
          <w:bCs/>
          <w:sz w:val="24"/>
          <w:szCs w:val="24"/>
        </w:rPr>
        <w:t xml:space="preserve"> </w:t>
      </w:r>
      <w:commentRangeEnd w:id="62"/>
      <w:r w:rsidR="00805A88">
        <w:rPr>
          <w:rStyle w:val="Kommentaariviide"/>
        </w:rPr>
        <w:commentReference w:id="62"/>
      </w:r>
      <w:r w:rsidR="00E56C74" w:rsidRPr="00CA1DEC">
        <w:rPr>
          <w:rFonts w:ascii="Times New Roman" w:eastAsia="Times New Roman" w:hAnsi="Times New Roman" w:cs="Times New Roman"/>
          <w:b/>
          <w:bCs/>
          <w:sz w:val="24"/>
          <w:szCs w:val="24"/>
        </w:rPr>
        <w:t>–</w:t>
      </w:r>
      <w:r w:rsidRPr="00CA1DEC">
        <w:rPr>
          <w:rFonts w:ascii="Times New Roman" w:eastAsia="Times New Roman" w:hAnsi="Times New Roman" w:cs="Times New Roman"/>
          <w:b/>
          <w:bCs/>
          <w:sz w:val="24"/>
          <w:szCs w:val="24"/>
        </w:rPr>
        <w:t xml:space="preserve"> </w:t>
      </w:r>
      <w:commentRangeStart w:id="63"/>
      <w:r w:rsidR="00E56C74" w:rsidRPr="00CA1DEC">
        <w:rPr>
          <w:rFonts w:ascii="Times New Roman" w:eastAsia="Times New Roman" w:hAnsi="Times New Roman" w:cs="Times New Roman"/>
          <w:b/>
          <w:bCs/>
          <w:sz w:val="24"/>
          <w:szCs w:val="24"/>
        </w:rPr>
        <w:t>m</w:t>
      </w:r>
      <w:r w:rsidRPr="00CA1DEC">
        <w:rPr>
          <w:rFonts w:ascii="Times New Roman" w:eastAsia="Times New Roman" w:hAnsi="Times New Roman" w:cs="Times New Roman"/>
          <w:b/>
          <w:bCs/>
          <w:sz w:val="24"/>
          <w:szCs w:val="24"/>
        </w:rPr>
        <w:t>õju elu- ja looduskeskkonnale</w:t>
      </w:r>
      <w:commentRangeEnd w:id="63"/>
      <w:r w:rsidR="00F16687">
        <w:rPr>
          <w:rStyle w:val="Kommentaariviide"/>
        </w:rPr>
        <w:commentReference w:id="63"/>
      </w:r>
    </w:p>
    <w:p w14:paraId="5D0299B7" w14:textId="16B66C48" w:rsidR="00B936E6" w:rsidRPr="00CA1DEC" w:rsidRDefault="00B936E6" w:rsidP="003A50C9">
      <w:pPr>
        <w:spacing w:after="0" w:line="240" w:lineRule="auto"/>
        <w:jc w:val="both"/>
        <w:rPr>
          <w:rFonts w:ascii="Times New Roman" w:eastAsia="Times New Roman" w:hAnsi="Times New Roman" w:cs="Times New Roman"/>
          <w:b/>
          <w:bCs/>
          <w:sz w:val="24"/>
          <w:szCs w:val="24"/>
        </w:rPr>
      </w:pPr>
      <w:r w:rsidRPr="00CA1DEC">
        <w:rPr>
          <w:rFonts w:ascii="Times New Roman" w:eastAsia="Times New Roman" w:hAnsi="Times New Roman" w:cs="Times New Roman"/>
          <w:b/>
          <w:bCs/>
          <w:i/>
          <w:iCs/>
          <w:sz w:val="24"/>
          <w:szCs w:val="24"/>
        </w:rPr>
        <w:t>Mõju kirjeldus</w:t>
      </w:r>
    </w:p>
    <w:p w14:paraId="47CFD999" w14:textId="47FB873C" w:rsidR="00B936E6" w:rsidRPr="00CA1DEC" w:rsidRDefault="00B936E6" w:rsidP="003A50C9">
      <w:pPr>
        <w:spacing w:after="0" w:line="240" w:lineRule="auto"/>
        <w:jc w:val="both"/>
        <w:rPr>
          <w:rFonts w:ascii="Times New Roman" w:eastAsia="Times New Roman" w:hAnsi="Times New Roman" w:cs="Times New Roman"/>
          <w:color w:val="000000" w:themeColor="text1"/>
          <w:sz w:val="24"/>
          <w:szCs w:val="24"/>
          <w:lang w:eastAsia="et-EE"/>
        </w:rPr>
      </w:pPr>
      <w:r w:rsidRPr="00CA1DEC">
        <w:rPr>
          <w:rFonts w:ascii="Times New Roman" w:eastAsia="Times New Roman" w:hAnsi="Times New Roman" w:cs="Times New Roman"/>
          <w:color w:val="000000" w:themeColor="text1"/>
          <w:sz w:val="24"/>
          <w:szCs w:val="24"/>
          <w:lang w:eastAsia="et-EE"/>
        </w:rPr>
        <w:t xml:space="preserve">Punktidega </w:t>
      </w:r>
      <w:r w:rsidR="00142B26" w:rsidRPr="00CA1DEC">
        <w:rPr>
          <w:rFonts w:ascii="Times New Roman" w:eastAsia="Times New Roman" w:hAnsi="Times New Roman" w:cs="Times New Roman"/>
          <w:color w:val="000000" w:themeColor="text1"/>
          <w:sz w:val="24"/>
          <w:szCs w:val="24"/>
          <w:lang w:eastAsia="et-EE"/>
        </w:rPr>
        <w:t>3</w:t>
      </w:r>
      <w:r w:rsidR="00E56C74" w:rsidRPr="00CA1DEC">
        <w:rPr>
          <w:rFonts w:ascii="Times New Roman" w:eastAsia="Times New Roman" w:hAnsi="Times New Roman" w:cs="Times New Roman"/>
          <w:color w:val="000000" w:themeColor="text1"/>
          <w:sz w:val="24"/>
          <w:szCs w:val="24"/>
          <w:lang w:eastAsia="et-EE"/>
        </w:rPr>
        <w:t>–</w:t>
      </w:r>
      <w:r w:rsidR="00F1006D" w:rsidRPr="00CA1DEC">
        <w:rPr>
          <w:rFonts w:ascii="Times New Roman" w:eastAsia="Times New Roman" w:hAnsi="Times New Roman" w:cs="Times New Roman"/>
          <w:color w:val="000000" w:themeColor="text1"/>
          <w:sz w:val="24"/>
          <w:szCs w:val="24"/>
          <w:lang w:eastAsia="et-EE"/>
        </w:rPr>
        <w:t>5</w:t>
      </w:r>
      <w:r w:rsidRPr="00CA1DEC">
        <w:rPr>
          <w:rFonts w:ascii="Times New Roman" w:eastAsia="Times New Roman" w:hAnsi="Times New Roman" w:cs="Times New Roman"/>
          <w:color w:val="000000" w:themeColor="text1"/>
          <w:sz w:val="24"/>
          <w:szCs w:val="24"/>
          <w:lang w:eastAsia="et-EE"/>
        </w:rPr>
        <w:t xml:space="preserve"> ei kaasne olulisi mõjusid võrreldes kehtiva korraga. </w:t>
      </w:r>
      <w:r w:rsidR="00E56C74" w:rsidRPr="00CA1DEC">
        <w:rPr>
          <w:rFonts w:ascii="Times New Roman" w:eastAsia="Times New Roman" w:hAnsi="Times New Roman" w:cs="Times New Roman"/>
          <w:color w:val="000000" w:themeColor="text1"/>
          <w:sz w:val="24"/>
          <w:szCs w:val="24"/>
          <w:lang w:eastAsia="et-EE"/>
        </w:rPr>
        <w:t>L</w:t>
      </w:r>
      <w:r w:rsidRPr="00CA1DEC">
        <w:rPr>
          <w:rFonts w:ascii="Times New Roman" w:eastAsia="Times New Roman" w:hAnsi="Times New Roman" w:cs="Times New Roman"/>
          <w:color w:val="000000" w:themeColor="text1"/>
          <w:sz w:val="24"/>
          <w:szCs w:val="24"/>
          <w:lang w:eastAsia="et-EE"/>
        </w:rPr>
        <w:t xml:space="preserve">isandub </w:t>
      </w:r>
      <w:r w:rsidR="00E56C74" w:rsidRPr="00CA1DEC">
        <w:rPr>
          <w:rFonts w:ascii="Times New Roman" w:eastAsia="Times New Roman" w:hAnsi="Times New Roman" w:cs="Times New Roman"/>
          <w:color w:val="000000" w:themeColor="text1"/>
          <w:sz w:val="24"/>
          <w:szCs w:val="24"/>
          <w:lang w:eastAsia="et-EE"/>
        </w:rPr>
        <w:t xml:space="preserve">võimalus rajada </w:t>
      </w:r>
      <w:r w:rsidRPr="00CA1DEC">
        <w:rPr>
          <w:rFonts w:ascii="Times New Roman" w:eastAsia="Times New Roman" w:hAnsi="Times New Roman" w:cs="Times New Roman"/>
          <w:color w:val="000000" w:themeColor="text1"/>
          <w:sz w:val="24"/>
          <w:szCs w:val="24"/>
          <w:lang w:eastAsia="et-EE"/>
        </w:rPr>
        <w:t>istandik</w:t>
      </w:r>
      <w:r w:rsidR="00E56C74" w:rsidRPr="00CA1DEC">
        <w:rPr>
          <w:rFonts w:ascii="Times New Roman" w:eastAsia="Times New Roman" w:hAnsi="Times New Roman" w:cs="Times New Roman"/>
          <w:color w:val="000000" w:themeColor="text1"/>
          <w:sz w:val="24"/>
          <w:szCs w:val="24"/>
          <w:lang w:eastAsia="et-EE"/>
        </w:rPr>
        <w:t>k</w:t>
      </w:r>
      <w:r w:rsidRPr="00CA1DEC">
        <w:rPr>
          <w:rFonts w:ascii="Times New Roman" w:eastAsia="Times New Roman" w:hAnsi="Times New Roman" w:cs="Times New Roman"/>
          <w:color w:val="000000" w:themeColor="text1"/>
          <w:sz w:val="24"/>
          <w:szCs w:val="24"/>
          <w:lang w:eastAsia="et-EE"/>
        </w:rPr>
        <w:t>e metsamaale.</w:t>
      </w:r>
      <w:r w:rsidRPr="00CA1DEC" w:rsidDel="00665354">
        <w:rPr>
          <w:rFonts w:ascii="Times New Roman" w:eastAsia="Times New Roman" w:hAnsi="Times New Roman" w:cs="Times New Roman"/>
          <w:color w:val="000000" w:themeColor="text1"/>
          <w:sz w:val="24"/>
          <w:szCs w:val="24"/>
          <w:lang w:eastAsia="et-EE"/>
        </w:rPr>
        <w:t xml:space="preserve"> </w:t>
      </w:r>
      <w:r w:rsidRPr="00CA1DEC">
        <w:rPr>
          <w:rFonts w:ascii="Times New Roman" w:eastAsia="Times New Roman" w:hAnsi="Times New Roman" w:cs="Times New Roman"/>
          <w:color w:val="000000" w:themeColor="text1"/>
          <w:sz w:val="24"/>
          <w:szCs w:val="24"/>
          <w:lang w:eastAsia="et-EE"/>
        </w:rPr>
        <w:t>Istandikes on lubatud kasvatada üksnes neid võõrpuuliike, mi</w:t>
      </w:r>
      <w:r w:rsidR="00877D51" w:rsidRPr="00CA1DEC">
        <w:rPr>
          <w:rFonts w:ascii="Times New Roman" w:eastAsia="Times New Roman" w:hAnsi="Times New Roman" w:cs="Times New Roman"/>
          <w:color w:val="000000" w:themeColor="text1"/>
          <w:sz w:val="24"/>
          <w:szCs w:val="24"/>
          <w:lang w:eastAsia="et-EE"/>
        </w:rPr>
        <w:t>s</w:t>
      </w:r>
      <w:r w:rsidRPr="00CA1DEC">
        <w:rPr>
          <w:rFonts w:ascii="Times New Roman" w:eastAsia="Times New Roman" w:hAnsi="Times New Roman" w:cs="Times New Roman"/>
          <w:color w:val="000000" w:themeColor="text1"/>
          <w:sz w:val="24"/>
          <w:szCs w:val="24"/>
          <w:lang w:eastAsia="et-EE"/>
        </w:rPr>
        <w:t xml:space="preserve"> on </w:t>
      </w:r>
      <w:r w:rsidR="00877D51" w:rsidRPr="00CA1DEC">
        <w:rPr>
          <w:rFonts w:ascii="Times New Roman" w:eastAsia="Times New Roman" w:hAnsi="Times New Roman" w:cs="Times New Roman"/>
          <w:color w:val="000000" w:themeColor="text1"/>
          <w:sz w:val="24"/>
          <w:szCs w:val="24"/>
          <w:lang w:eastAsia="et-EE"/>
        </w:rPr>
        <w:t xml:space="preserve">kehtestatud </w:t>
      </w:r>
      <w:r w:rsidRPr="00CA1DEC">
        <w:rPr>
          <w:rFonts w:ascii="Times New Roman" w:eastAsia="Times New Roman" w:hAnsi="Times New Roman" w:cs="Times New Roman"/>
          <w:color w:val="000000" w:themeColor="text1"/>
          <w:sz w:val="24"/>
          <w:szCs w:val="24"/>
          <w:lang w:eastAsia="et-EE"/>
        </w:rPr>
        <w:t>keskkonnaministr</w:t>
      </w:r>
      <w:r w:rsidR="00877D51" w:rsidRPr="00CA1DEC">
        <w:rPr>
          <w:rFonts w:ascii="Times New Roman" w:eastAsia="Times New Roman" w:hAnsi="Times New Roman" w:cs="Times New Roman"/>
          <w:color w:val="000000" w:themeColor="text1"/>
          <w:sz w:val="24"/>
          <w:szCs w:val="24"/>
          <w:lang w:eastAsia="et-EE"/>
        </w:rPr>
        <w:t>i</w:t>
      </w:r>
      <w:r w:rsidRPr="00CA1DEC">
        <w:rPr>
          <w:rFonts w:ascii="Times New Roman" w:eastAsia="Times New Roman" w:hAnsi="Times New Roman" w:cs="Times New Roman"/>
          <w:color w:val="000000" w:themeColor="text1"/>
          <w:sz w:val="24"/>
          <w:szCs w:val="24"/>
          <w:lang w:eastAsia="et-EE"/>
        </w:rPr>
        <w:t xml:space="preserve"> 04.12.2006 määruse</w:t>
      </w:r>
      <w:r w:rsidR="00877D51" w:rsidRPr="00CA1DEC">
        <w:rPr>
          <w:rFonts w:ascii="Times New Roman" w:eastAsia="Times New Roman" w:hAnsi="Times New Roman" w:cs="Times New Roman"/>
          <w:color w:val="000000" w:themeColor="text1"/>
          <w:sz w:val="24"/>
          <w:szCs w:val="24"/>
          <w:lang w:eastAsia="et-EE"/>
        </w:rPr>
        <w:t>s</w:t>
      </w:r>
      <w:r w:rsidRPr="00CA1DEC">
        <w:rPr>
          <w:rFonts w:ascii="Times New Roman" w:eastAsia="Times New Roman" w:hAnsi="Times New Roman" w:cs="Times New Roman"/>
          <w:color w:val="000000" w:themeColor="text1"/>
          <w:sz w:val="24"/>
          <w:szCs w:val="24"/>
          <w:lang w:eastAsia="et-EE"/>
        </w:rPr>
        <w:t xml:space="preserve"> nr 69 </w:t>
      </w:r>
      <w:r w:rsidR="00E56C74" w:rsidRPr="00CA1DEC">
        <w:rPr>
          <w:rFonts w:ascii="Times New Roman" w:eastAsia="Times New Roman" w:hAnsi="Times New Roman" w:cs="Times New Roman"/>
          <w:color w:val="000000" w:themeColor="text1"/>
          <w:sz w:val="24"/>
          <w:szCs w:val="24"/>
          <w:lang w:eastAsia="et-EE"/>
        </w:rPr>
        <w:t>„</w:t>
      </w:r>
      <w:r w:rsidRPr="00CA1DEC">
        <w:rPr>
          <w:rFonts w:ascii="Times New Roman" w:eastAsia="Times New Roman" w:hAnsi="Times New Roman" w:cs="Times New Roman"/>
          <w:color w:val="000000" w:themeColor="text1"/>
          <w:sz w:val="24"/>
          <w:szCs w:val="24"/>
          <w:lang w:eastAsia="et-EE"/>
        </w:rPr>
        <w:t>Metsa uuendamisel kasutada lubatud võõrpuuliikide loetelu</w:t>
      </w:r>
      <w:r w:rsidR="00E56C74" w:rsidRPr="00CA1DEC">
        <w:rPr>
          <w:rFonts w:ascii="Times New Roman" w:eastAsia="Times New Roman" w:hAnsi="Times New Roman" w:cs="Times New Roman"/>
          <w:color w:val="000000" w:themeColor="text1"/>
          <w:sz w:val="24"/>
          <w:szCs w:val="24"/>
          <w:lang w:eastAsia="et-EE"/>
        </w:rPr>
        <w:t>“.</w:t>
      </w:r>
      <w:r w:rsidRPr="00CA1DEC">
        <w:rPr>
          <w:rFonts w:ascii="Times New Roman" w:eastAsia="Times New Roman" w:hAnsi="Times New Roman" w:cs="Times New Roman"/>
          <w:color w:val="000000" w:themeColor="text1"/>
          <w:sz w:val="24"/>
          <w:szCs w:val="24"/>
          <w:lang w:eastAsia="et-EE"/>
        </w:rPr>
        <w:t xml:space="preserve"> Seega on looduskeskkonnale mõju sarnane praegusega.</w:t>
      </w:r>
    </w:p>
    <w:p w14:paraId="51E52446" w14:textId="7F41319D" w:rsidR="00F75D05" w:rsidRPr="00CA1DEC" w:rsidRDefault="00B936E6" w:rsidP="003A50C9">
      <w:pPr>
        <w:spacing w:after="0" w:line="240" w:lineRule="auto"/>
        <w:jc w:val="both"/>
        <w:rPr>
          <w:rFonts w:ascii="Times New Roman" w:eastAsia="Times New Roman" w:hAnsi="Times New Roman" w:cs="Times New Roman"/>
          <w:color w:val="000000" w:themeColor="text1"/>
          <w:sz w:val="24"/>
          <w:szCs w:val="24"/>
          <w:lang w:eastAsia="et-EE"/>
        </w:rPr>
      </w:pPr>
      <w:r w:rsidRPr="00CA1DEC">
        <w:rPr>
          <w:rFonts w:ascii="Times New Roman" w:eastAsia="Times New Roman" w:hAnsi="Times New Roman" w:cs="Times New Roman"/>
          <w:color w:val="000000" w:themeColor="text1"/>
          <w:sz w:val="24"/>
          <w:szCs w:val="24"/>
          <w:lang w:eastAsia="et-EE"/>
        </w:rPr>
        <w:t>Hõredate puistute ja hall-lepikute asemele istandike rajamine soodustab kestvustoodete tootmiseks vajalike puistute kasvatamist. Selline lähenemine toetab jätkusuutlikku metsandust ning võimaldab metsadel täita mit</w:t>
      </w:r>
      <w:r w:rsidR="00E56C74" w:rsidRPr="00CA1DEC">
        <w:rPr>
          <w:rFonts w:ascii="Times New Roman" w:eastAsia="Times New Roman" w:hAnsi="Times New Roman" w:cs="Times New Roman"/>
          <w:color w:val="000000" w:themeColor="text1"/>
          <w:sz w:val="24"/>
          <w:szCs w:val="24"/>
          <w:lang w:eastAsia="et-EE"/>
        </w:rPr>
        <w:t>ut</w:t>
      </w:r>
      <w:r w:rsidRPr="00CA1DEC">
        <w:rPr>
          <w:rFonts w:ascii="Times New Roman" w:eastAsia="Times New Roman" w:hAnsi="Times New Roman" w:cs="Times New Roman"/>
          <w:color w:val="000000" w:themeColor="text1"/>
          <w:sz w:val="24"/>
          <w:szCs w:val="24"/>
          <w:lang w:eastAsia="et-EE"/>
        </w:rPr>
        <w:t xml:space="preserve"> ökoloogilis</w:t>
      </w:r>
      <w:r w:rsidR="00E56C74" w:rsidRPr="00CA1DEC">
        <w:rPr>
          <w:rFonts w:ascii="Times New Roman" w:eastAsia="Times New Roman" w:hAnsi="Times New Roman" w:cs="Times New Roman"/>
          <w:color w:val="000000" w:themeColor="text1"/>
          <w:sz w:val="24"/>
          <w:szCs w:val="24"/>
          <w:lang w:eastAsia="et-EE"/>
        </w:rPr>
        <w:t>t</w:t>
      </w:r>
      <w:r w:rsidRPr="00CA1DEC">
        <w:rPr>
          <w:rFonts w:ascii="Times New Roman" w:eastAsia="Times New Roman" w:hAnsi="Times New Roman" w:cs="Times New Roman"/>
          <w:color w:val="000000" w:themeColor="text1"/>
          <w:sz w:val="24"/>
          <w:szCs w:val="24"/>
          <w:lang w:eastAsia="et-EE"/>
        </w:rPr>
        <w:t xml:space="preserve"> ja majanduslikk</w:t>
      </w:r>
      <w:r w:rsidR="00E56C74" w:rsidRPr="00CA1DEC">
        <w:rPr>
          <w:rFonts w:ascii="Times New Roman" w:eastAsia="Times New Roman" w:hAnsi="Times New Roman" w:cs="Times New Roman"/>
          <w:color w:val="000000" w:themeColor="text1"/>
          <w:sz w:val="24"/>
          <w:szCs w:val="24"/>
          <w:lang w:eastAsia="et-EE"/>
        </w:rPr>
        <w:t>u ülesannet</w:t>
      </w:r>
      <w:r w:rsidRPr="00CA1DEC">
        <w:rPr>
          <w:rFonts w:ascii="Times New Roman" w:eastAsia="Times New Roman" w:hAnsi="Times New Roman" w:cs="Times New Roman"/>
          <w:color w:val="000000" w:themeColor="text1"/>
          <w:sz w:val="24"/>
          <w:szCs w:val="24"/>
          <w:lang w:eastAsia="et-EE"/>
        </w:rPr>
        <w:t xml:space="preserve">, sh </w:t>
      </w:r>
      <w:r w:rsidR="0078572D" w:rsidRPr="00CA1DEC">
        <w:rPr>
          <w:rFonts w:ascii="Times New Roman" w:eastAsia="Times New Roman" w:hAnsi="Times New Roman" w:cs="Times New Roman"/>
          <w:color w:val="000000" w:themeColor="text1"/>
          <w:sz w:val="24"/>
          <w:szCs w:val="24"/>
          <w:lang w:eastAsia="et-EE"/>
        </w:rPr>
        <w:t xml:space="preserve">potentsiaalselt </w:t>
      </w:r>
      <w:r w:rsidRPr="00CA1DEC">
        <w:rPr>
          <w:rFonts w:ascii="Times New Roman" w:eastAsia="Times New Roman" w:hAnsi="Times New Roman" w:cs="Times New Roman"/>
          <w:color w:val="000000" w:themeColor="text1"/>
          <w:sz w:val="24"/>
          <w:szCs w:val="24"/>
          <w:lang w:eastAsia="et-EE"/>
        </w:rPr>
        <w:t>suurendada süsiniku sidumist ja se</w:t>
      </w:r>
      <w:r w:rsidR="00E56C74" w:rsidRPr="00CA1DEC">
        <w:rPr>
          <w:rFonts w:ascii="Times New Roman" w:eastAsia="Times New Roman" w:hAnsi="Times New Roman" w:cs="Times New Roman"/>
          <w:color w:val="000000" w:themeColor="text1"/>
          <w:sz w:val="24"/>
          <w:szCs w:val="24"/>
          <w:lang w:eastAsia="et-EE"/>
        </w:rPr>
        <w:t xml:space="preserve">l viisil </w:t>
      </w:r>
      <w:r w:rsidRPr="00CA1DEC">
        <w:rPr>
          <w:rFonts w:ascii="Times New Roman" w:eastAsia="Times New Roman" w:hAnsi="Times New Roman" w:cs="Times New Roman"/>
          <w:color w:val="000000" w:themeColor="text1"/>
          <w:sz w:val="24"/>
          <w:szCs w:val="24"/>
          <w:lang w:eastAsia="et-EE"/>
        </w:rPr>
        <w:t>leevendada kliimamuutus</w:t>
      </w:r>
      <w:r w:rsidR="00E56C74" w:rsidRPr="00CA1DEC">
        <w:rPr>
          <w:rFonts w:ascii="Times New Roman" w:eastAsia="Times New Roman" w:hAnsi="Times New Roman" w:cs="Times New Roman"/>
          <w:color w:val="000000" w:themeColor="text1"/>
          <w:sz w:val="24"/>
          <w:szCs w:val="24"/>
          <w:lang w:eastAsia="et-EE"/>
        </w:rPr>
        <w:t>i</w:t>
      </w:r>
      <w:r w:rsidRPr="00CA1DEC">
        <w:rPr>
          <w:rFonts w:ascii="Times New Roman" w:eastAsia="Times New Roman" w:hAnsi="Times New Roman" w:cs="Times New Roman"/>
          <w:color w:val="000000" w:themeColor="text1"/>
          <w:sz w:val="24"/>
          <w:szCs w:val="24"/>
          <w:lang w:eastAsia="et-EE"/>
        </w:rPr>
        <w:t xml:space="preserve">. Kasvukohale sobivate liikide valimine ning sobiv istutustihedus suurendab </w:t>
      </w:r>
      <w:r w:rsidR="00F75D05" w:rsidRPr="00CA1DEC">
        <w:rPr>
          <w:rFonts w:ascii="Times New Roman" w:eastAsia="Times New Roman" w:hAnsi="Times New Roman" w:cs="Times New Roman"/>
          <w:color w:val="000000" w:themeColor="text1"/>
          <w:sz w:val="24"/>
          <w:szCs w:val="24"/>
          <w:lang w:eastAsia="et-EE"/>
        </w:rPr>
        <w:t xml:space="preserve">tootlikkust. </w:t>
      </w:r>
    </w:p>
    <w:p w14:paraId="00CDC6C7" w14:textId="0B442C85" w:rsidR="00B936E6" w:rsidRPr="00CA1DEC" w:rsidRDefault="00B936E6" w:rsidP="003A50C9">
      <w:pPr>
        <w:spacing w:after="0" w:line="240" w:lineRule="auto"/>
        <w:jc w:val="both"/>
        <w:rPr>
          <w:rFonts w:ascii="Times New Roman" w:eastAsia="Times New Roman" w:hAnsi="Times New Roman" w:cs="Times New Roman"/>
          <w:color w:val="000000" w:themeColor="text1"/>
          <w:sz w:val="24"/>
          <w:szCs w:val="24"/>
          <w:lang w:eastAsia="et-EE"/>
        </w:rPr>
      </w:pPr>
      <w:r w:rsidRPr="00CA1DEC">
        <w:rPr>
          <w:rFonts w:ascii="Times New Roman" w:eastAsia="Times New Roman" w:hAnsi="Times New Roman" w:cs="Times New Roman"/>
          <w:color w:val="000000" w:themeColor="text1"/>
          <w:sz w:val="24"/>
          <w:szCs w:val="24"/>
          <w:lang w:eastAsia="et-EE"/>
        </w:rPr>
        <w:t xml:space="preserve">Mittemetsamaal istandike rajamise võimaluse loomine võimaldab </w:t>
      </w:r>
      <w:r w:rsidR="00F75D05" w:rsidRPr="00CA1DEC">
        <w:rPr>
          <w:rFonts w:ascii="Times New Roman" w:eastAsia="Times New Roman" w:hAnsi="Times New Roman" w:cs="Times New Roman"/>
          <w:color w:val="000000" w:themeColor="text1"/>
          <w:sz w:val="24"/>
          <w:szCs w:val="24"/>
          <w:lang w:eastAsia="et-EE"/>
        </w:rPr>
        <w:t xml:space="preserve">potentsiaalselt </w:t>
      </w:r>
      <w:r w:rsidRPr="00CA1DEC">
        <w:rPr>
          <w:rFonts w:ascii="Times New Roman" w:eastAsia="Times New Roman" w:hAnsi="Times New Roman" w:cs="Times New Roman"/>
          <w:color w:val="000000" w:themeColor="text1"/>
          <w:sz w:val="24"/>
          <w:szCs w:val="24"/>
          <w:lang w:eastAsia="et-EE"/>
        </w:rPr>
        <w:t>vähendada raiesurvet metsas ning toeta</w:t>
      </w:r>
      <w:r w:rsidR="00494AD0" w:rsidRPr="00CA1DEC">
        <w:rPr>
          <w:rFonts w:ascii="Times New Roman" w:eastAsia="Times New Roman" w:hAnsi="Times New Roman" w:cs="Times New Roman"/>
          <w:color w:val="000000" w:themeColor="text1"/>
          <w:sz w:val="24"/>
          <w:szCs w:val="24"/>
          <w:lang w:eastAsia="et-EE"/>
        </w:rPr>
        <w:t>da seeläbi metsa</w:t>
      </w:r>
      <w:r w:rsidRPr="00CA1DEC">
        <w:rPr>
          <w:rFonts w:ascii="Times New Roman" w:eastAsia="Times New Roman" w:hAnsi="Times New Roman" w:cs="Times New Roman"/>
          <w:color w:val="000000" w:themeColor="text1"/>
          <w:sz w:val="24"/>
          <w:szCs w:val="24"/>
          <w:lang w:eastAsia="et-EE"/>
        </w:rPr>
        <w:t>elupaikade säilimist.</w:t>
      </w:r>
    </w:p>
    <w:p w14:paraId="4A3BE7D8" w14:textId="305B6692" w:rsidR="00F75D05" w:rsidRPr="00CA1DEC" w:rsidRDefault="007034F5" w:rsidP="003A50C9">
      <w:pPr>
        <w:spacing w:after="0" w:line="240" w:lineRule="auto"/>
        <w:jc w:val="both"/>
        <w:rPr>
          <w:rFonts w:ascii="Times New Roman" w:eastAsia="Times New Roman" w:hAnsi="Times New Roman" w:cs="Times New Roman"/>
          <w:color w:val="000000" w:themeColor="text1"/>
          <w:sz w:val="24"/>
          <w:szCs w:val="24"/>
          <w:lang w:eastAsia="et-EE"/>
        </w:rPr>
      </w:pPr>
      <w:commentRangeStart w:id="64"/>
      <w:r w:rsidRPr="00CA1DEC">
        <w:rPr>
          <w:rFonts w:ascii="Times New Roman" w:eastAsia="Times New Roman" w:hAnsi="Times New Roman" w:cs="Times New Roman"/>
          <w:color w:val="000000" w:themeColor="text1"/>
          <w:sz w:val="24"/>
          <w:szCs w:val="24"/>
          <w:lang w:eastAsia="et-EE"/>
        </w:rPr>
        <w:t>Istandikel võib olla mõju veekeskkonnale, veerežiimile ja ümbritsevale elustikule intensiivsema maakasutuse tõttu</w:t>
      </w:r>
      <w:r w:rsidR="0078572D" w:rsidRPr="00CA1DEC">
        <w:rPr>
          <w:rFonts w:ascii="Times New Roman" w:eastAsia="Times New Roman" w:hAnsi="Times New Roman" w:cs="Times New Roman"/>
          <w:color w:val="000000" w:themeColor="text1"/>
          <w:sz w:val="24"/>
          <w:szCs w:val="24"/>
          <w:lang w:eastAsia="et-EE"/>
        </w:rPr>
        <w:t xml:space="preserve">. Väheste teadmiste tõttu pikaajalistest mõjudest ja ka väheste teadmiste tõttu võimalikest rakendatavatest praktikatest istandike kasvatamisel </w:t>
      </w:r>
      <w:r w:rsidRPr="00CA1DEC">
        <w:rPr>
          <w:rFonts w:ascii="Times New Roman" w:eastAsia="Times New Roman" w:hAnsi="Times New Roman" w:cs="Times New Roman"/>
          <w:color w:val="000000" w:themeColor="text1"/>
          <w:sz w:val="24"/>
          <w:szCs w:val="24"/>
          <w:lang w:eastAsia="et-EE"/>
        </w:rPr>
        <w:t xml:space="preserve">on oluline </w:t>
      </w:r>
      <w:r w:rsidR="0078572D" w:rsidRPr="00CA1DEC">
        <w:rPr>
          <w:rFonts w:ascii="Times New Roman" w:eastAsia="Times New Roman" w:hAnsi="Times New Roman" w:cs="Times New Roman"/>
          <w:color w:val="000000" w:themeColor="text1"/>
          <w:sz w:val="24"/>
          <w:szCs w:val="24"/>
          <w:lang w:eastAsia="et-EE"/>
        </w:rPr>
        <w:t>mitte lubada</w:t>
      </w:r>
      <w:r w:rsidRPr="00CA1DEC">
        <w:rPr>
          <w:rFonts w:ascii="Times New Roman" w:eastAsia="Times New Roman" w:hAnsi="Times New Roman" w:cs="Times New Roman"/>
          <w:color w:val="000000" w:themeColor="text1"/>
          <w:sz w:val="24"/>
          <w:szCs w:val="24"/>
          <w:lang w:eastAsia="et-EE"/>
        </w:rPr>
        <w:t xml:space="preserve"> istandike rajamist looduslikele aladele</w:t>
      </w:r>
      <w:r w:rsidR="0078572D" w:rsidRPr="00CA1DEC">
        <w:rPr>
          <w:rFonts w:ascii="Times New Roman" w:eastAsia="Times New Roman" w:hAnsi="Times New Roman" w:cs="Times New Roman"/>
          <w:color w:val="000000" w:themeColor="text1"/>
          <w:sz w:val="24"/>
          <w:szCs w:val="24"/>
          <w:lang w:eastAsia="et-EE"/>
        </w:rPr>
        <w:t xml:space="preserve"> ning soomuldadega, rannikumuldadega aladele ja ammendunud turbakarjääridele, kus neil võib olla oluline negatiivne mõju elustikule, veele ja mullale.</w:t>
      </w:r>
      <w:commentRangeEnd w:id="64"/>
      <w:r w:rsidR="00F16687">
        <w:rPr>
          <w:rStyle w:val="Kommentaariviide"/>
        </w:rPr>
        <w:commentReference w:id="64"/>
      </w:r>
    </w:p>
    <w:p w14:paraId="714F5F89" w14:textId="4896AE3F" w:rsidR="00B936E6" w:rsidRPr="00CA1DEC" w:rsidRDefault="00B936E6" w:rsidP="003A50C9">
      <w:pPr>
        <w:spacing w:after="0" w:line="240" w:lineRule="auto"/>
        <w:jc w:val="both"/>
        <w:rPr>
          <w:rFonts w:ascii="Times New Roman" w:eastAsia="Times New Roman" w:hAnsi="Times New Roman" w:cs="Times New Roman"/>
          <w:sz w:val="24"/>
          <w:szCs w:val="24"/>
        </w:rPr>
      </w:pPr>
      <w:commentRangeStart w:id="65"/>
      <w:r w:rsidRPr="00CA1DEC">
        <w:rPr>
          <w:rFonts w:ascii="Times New Roman" w:eastAsia="Times New Roman" w:hAnsi="Times New Roman" w:cs="Times New Roman"/>
          <w:sz w:val="24"/>
          <w:szCs w:val="24"/>
        </w:rPr>
        <w:t xml:space="preserve">Püsimetsana majandamine </w:t>
      </w:r>
      <w:r w:rsidR="00877D51" w:rsidRPr="00CA1DEC">
        <w:rPr>
          <w:rFonts w:ascii="Times New Roman" w:eastAsia="Times New Roman" w:hAnsi="Times New Roman" w:cs="Times New Roman"/>
          <w:sz w:val="24"/>
          <w:szCs w:val="24"/>
        </w:rPr>
        <w:t>toetab</w:t>
      </w:r>
      <w:r w:rsidRPr="00CA1DEC">
        <w:rPr>
          <w:rFonts w:ascii="Times New Roman" w:eastAsia="Times New Roman" w:hAnsi="Times New Roman" w:cs="Times New Roman"/>
          <w:sz w:val="24"/>
          <w:szCs w:val="24"/>
        </w:rPr>
        <w:t xml:space="preserve"> võimalikult looduslähedast metsakoosluste kujunemist, mistõttu on tegemist elurikkust soodustava lähenemisega.</w:t>
      </w:r>
      <w:commentRangeEnd w:id="65"/>
      <w:r w:rsidR="00F16687">
        <w:rPr>
          <w:rStyle w:val="Kommentaariviide"/>
        </w:rPr>
        <w:commentReference w:id="65"/>
      </w:r>
    </w:p>
    <w:p w14:paraId="6DAC8458" w14:textId="77777777" w:rsidR="00BB05B3" w:rsidRPr="00CA1DEC" w:rsidRDefault="00BB05B3" w:rsidP="003A50C9">
      <w:pPr>
        <w:spacing w:after="0" w:line="240" w:lineRule="auto"/>
        <w:jc w:val="both"/>
        <w:rPr>
          <w:rFonts w:ascii="Times New Roman" w:eastAsia="Times New Roman" w:hAnsi="Times New Roman" w:cs="Times New Roman"/>
          <w:b/>
          <w:bCs/>
          <w:sz w:val="24"/>
          <w:szCs w:val="24"/>
        </w:rPr>
      </w:pPr>
    </w:p>
    <w:p w14:paraId="0D110129" w14:textId="7A53F58C" w:rsidR="00B936E6" w:rsidRPr="00CA1DEC" w:rsidRDefault="00B936E6" w:rsidP="003A50C9">
      <w:pPr>
        <w:spacing w:after="0" w:line="240" w:lineRule="auto"/>
        <w:jc w:val="both"/>
        <w:rPr>
          <w:rFonts w:ascii="Times New Roman" w:eastAsia="Times New Roman" w:hAnsi="Times New Roman" w:cs="Times New Roman"/>
          <w:b/>
          <w:bCs/>
          <w:sz w:val="24"/>
          <w:szCs w:val="24"/>
        </w:rPr>
      </w:pPr>
      <w:r w:rsidRPr="00CA1DEC">
        <w:rPr>
          <w:rFonts w:ascii="Times New Roman" w:eastAsia="Times New Roman" w:hAnsi="Times New Roman" w:cs="Times New Roman"/>
          <w:b/>
          <w:bCs/>
          <w:sz w:val="24"/>
          <w:szCs w:val="24"/>
        </w:rPr>
        <w:t xml:space="preserve">Mõju valdkond </w:t>
      </w:r>
      <w:r w:rsidR="00BB05B3" w:rsidRPr="00CA1DEC">
        <w:rPr>
          <w:rFonts w:ascii="Times New Roman" w:eastAsia="Times New Roman" w:hAnsi="Times New Roman" w:cs="Times New Roman"/>
          <w:b/>
          <w:bCs/>
          <w:sz w:val="24"/>
          <w:szCs w:val="24"/>
        </w:rPr>
        <w:t>–</w:t>
      </w:r>
      <w:r w:rsidRPr="00CA1DEC">
        <w:rPr>
          <w:rFonts w:ascii="Times New Roman" w:eastAsia="Times New Roman" w:hAnsi="Times New Roman" w:cs="Times New Roman"/>
          <w:b/>
          <w:bCs/>
          <w:sz w:val="24"/>
          <w:szCs w:val="24"/>
        </w:rPr>
        <w:t xml:space="preserve"> </w:t>
      </w:r>
      <w:commentRangeStart w:id="66"/>
      <w:r w:rsidR="00BB05B3" w:rsidRPr="00CA1DEC">
        <w:rPr>
          <w:rFonts w:ascii="Times New Roman" w:eastAsia="Times New Roman" w:hAnsi="Times New Roman" w:cs="Times New Roman"/>
          <w:b/>
          <w:bCs/>
          <w:sz w:val="24"/>
          <w:szCs w:val="24"/>
        </w:rPr>
        <w:t>m</w:t>
      </w:r>
      <w:r w:rsidRPr="00CA1DEC">
        <w:rPr>
          <w:rFonts w:ascii="Times New Roman" w:eastAsia="Times New Roman" w:hAnsi="Times New Roman" w:cs="Times New Roman"/>
          <w:b/>
          <w:bCs/>
          <w:sz w:val="24"/>
          <w:szCs w:val="24"/>
        </w:rPr>
        <w:t>õju majandusele</w:t>
      </w:r>
      <w:commentRangeEnd w:id="66"/>
      <w:r w:rsidR="00F16687">
        <w:rPr>
          <w:rStyle w:val="Kommentaariviide"/>
        </w:rPr>
        <w:commentReference w:id="66"/>
      </w:r>
    </w:p>
    <w:p w14:paraId="6066409C" w14:textId="75490B8F" w:rsidR="00B936E6" w:rsidRPr="00CA1DEC" w:rsidRDefault="00B936E6" w:rsidP="003A50C9">
      <w:pPr>
        <w:spacing w:after="0" w:line="240" w:lineRule="auto"/>
        <w:jc w:val="both"/>
        <w:rPr>
          <w:rFonts w:ascii="Times New Roman" w:eastAsia="Times New Roman" w:hAnsi="Times New Roman" w:cs="Times New Roman"/>
          <w:i/>
          <w:iCs/>
          <w:sz w:val="24"/>
          <w:szCs w:val="24"/>
        </w:rPr>
      </w:pPr>
      <w:r w:rsidRPr="00CA1DEC">
        <w:rPr>
          <w:rFonts w:ascii="Times New Roman" w:eastAsia="Times New Roman" w:hAnsi="Times New Roman" w:cs="Times New Roman"/>
          <w:i/>
          <w:iCs/>
          <w:sz w:val="24"/>
          <w:szCs w:val="24"/>
        </w:rPr>
        <w:t xml:space="preserve">Mõju sihtrühm </w:t>
      </w:r>
      <w:r w:rsidR="00BB05B3" w:rsidRPr="00CA1DEC">
        <w:rPr>
          <w:rFonts w:ascii="Times New Roman" w:eastAsia="Times New Roman" w:hAnsi="Times New Roman" w:cs="Times New Roman"/>
          <w:i/>
          <w:iCs/>
          <w:sz w:val="24"/>
          <w:szCs w:val="24"/>
        </w:rPr>
        <w:t>–</w:t>
      </w:r>
      <w:r w:rsidRPr="00CA1DEC">
        <w:rPr>
          <w:rFonts w:ascii="Times New Roman" w:eastAsia="Times New Roman" w:hAnsi="Times New Roman" w:cs="Times New Roman"/>
          <w:i/>
          <w:iCs/>
          <w:sz w:val="24"/>
          <w:szCs w:val="24"/>
        </w:rPr>
        <w:t xml:space="preserve"> </w:t>
      </w:r>
      <w:commentRangeStart w:id="67"/>
      <w:r w:rsidRPr="00CA1DEC">
        <w:rPr>
          <w:rFonts w:ascii="Times New Roman" w:eastAsia="Times New Roman" w:hAnsi="Times New Roman" w:cs="Times New Roman"/>
          <w:i/>
          <w:iCs/>
          <w:sz w:val="24"/>
          <w:szCs w:val="24"/>
        </w:rPr>
        <w:t>metsaomanikud, metsakorraldusettevõtted, istandike rajamisega tegelevad ettevõtted</w:t>
      </w:r>
      <w:commentRangeEnd w:id="67"/>
      <w:r w:rsidR="00F16687">
        <w:rPr>
          <w:rStyle w:val="Kommentaariviide"/>
        </w:rPr>
        <w:commentReference w:id="67"/>
      </w:r>
    </w:p>
    <w:p w14:paraId="339314E2" w14:textId="77777777" w:rsidR="00BB05B3" w:rsidRPr="00CA1DEC" w:rsidRDefault="00BB05B3" w:rsidP="003A50C9">
      <w:pPr>
        <w:spacing w:after="0" w:line="240" w:lineRule="auto"/>
        <w:jc w:val="both"/>
        <w:rPr>
          <w:rFonts w:ascii="Times New Roman" w:eastAsia="Times New Roman" w:hAnsi="Times New Roman" w:cs="Times New Roman"/>
          <w:color w:val="000000" w:themeColor="text1"/>
          <w:sz w:val="24"/>
          <w:szCs w:val="24"/>
          <w:lang w:eastAsia="et-EE"/>
        </w:rPr>
      </w:pPr>
    </w:p>
    <w:p w14:paraId="4DC97BC9" w14:textId="539D1285" w:rsidR="00B936E6" w:rsidRPr="00CA1DEC" w:rsidRDefault="00B936E6" w:rsidP="001E1D30">
      <w:pPr>
        <w:spacing w:after="0" w:line="240" w:lineRule="auto"/>
        <w:jc w:val="both"/>
        <w:textAlignment w:val="baseline"/>
        <w:rPr>
          <w:rFonts w:ascii="Times New Roman" w:eastAsia="Times New Roman" w:hAnsi="Times New Roman" w:cs="Times New Roman"/>
          <w:color w:val="000000" w:themeColor="text1"/>
          <w:sz w:val="24"/>
          <w:szCs w:val="24"/>
          <w:lang w:eastAsia="et-EE"/>
        </w:rPr>
      </w:pPr>
      <w:r w:rsidRPr="00CA1DEC">
        <w:rPr>
          <w:rFonts w:ascii="Times New Roman" w:eastAsia="Times New Roman" w:hAnsi="Times New Roman" w:cs="Times New Roman"/>
          <w:color w:val="000000" w:themeColor="text1"/>
          <w:sz w:val="24"/>
          <w:szCs w:val="24"/>
          <w:lang w:eastAsia="et-EE"/>
        </w:rPr>
        <w:t>Istandike rajamis</w:t>
      </w:r>
      <w:r w:rsidR="00BB05B3" w:rsidRPr="00CA1DEC">
        <w:rPr>
          <w:rFonts w:ascii="Times New Roman" w:eastAsia="Times New Roman" w:hAnsi="Times New Roman" w:cs="Times New Roman"/>
          <w:color w:val="000000" w:themeColor="text1"/>
          <w:sz w:val="24"/>
          <w:szCs w:val="24"/>
          <w:lang w:eastAsia="et-EE"/>
        </w:rPr>
        <w:t>t täpsemalt reguleerivad sätted</w:t>
      </w:r>
      <w:r w:rsidRPr="00CA1DEC">
        <w:rPr>
          <w:rFonts w:ascii="Times New Roman" w:eastAsia="Times New Roman" w:hAnsi="Times New Roman" w:cs="Times New Roman"/>
          <w:color w:val="000000" w:themeColor="text1"/>
          <w:sz w:val="24"/>
          <w:szCs w:val="24"/>
          <w:lang w:eastAsia="et-EE"/>
        </w:rPr>
        <w:t xml:space="preserve"> annavad maaomanikele investeerimiskindluse ja võimaluse suurendada oma tulu</w:t>
      </w:r>
      <w:r w:rsidR="00877D51" w:rsidRPr="00CA1DEC">
        <w:rPr>
          <w:rFonts w:ascii="Times New Roman" w:eastAsia="Times New Roman" w:hAnsi="Times New Roman" w:cs="Times New Roman"/>
          <w:color w:val="000000" w:themeColor="text1"/>
          <w:sz w:val="24"/>
          <w:szCs w:val="24"/>
          <w:lang w:eastAsia="et-EE"/>
        </w:rPr>
        <w:t>sid</w:t>
      </w:r>
      <w:r w:rsidRPr="00CA1DEC">
        <w:rPr>
          <w:rFonts w:ascii="Times New Roman" w:eastAsia="Times New Roman" w:hAnsi="Times New Roman" w:cs="Times New Roman"/>
          <w:color w:val="000000" w:themeColor="text1"/>
          <w:sz w:val="24"/>
          <w:szCs w:val="24"/>
          <w:lang w:eastAsia="et-EE"/>
        </w:rPr>
        <w:t xml:space="preserve">. </w:t>
      </w:r>
      <w:r w:rsidR="001E1D30" w:rsidRPr="00CA1DEC">
        <w:rPr>
          <w:rStyle w:val="normaltextrun"/>
          <w:rFonts w:ascii="Times New Roman" w:hAnsi="Times New Roman" w:cs="Times New Roman"/>
          <w:color w:val="000000"/>
          <w:sz w:val="24"/>
          <w:szCs w:val="24"/>
          <w:shd w:val="clear" w:color="auto" w:fill="FFFFFF"/>
        </w:rPr>
        <w:t xml:space="preserve">Tööhõive mõttes võib istandike rajamine ja hiljem nende majandamine luua uusi võimalusi kohalikele elanikele ning metsandussektoris tegutsevatele ettevõtetele. </w:t>
      </w:r>
      <w:r w:rsidRPr="00CA1DEC">
        <w:rPr>
          <w:rFonts w:ascii="Times New Roman" w:eastAsia="Times New Roman" w:hAnsi="Times New Roman" w:cs="Times New Roman"/>
          <w:color w:val="000000" w:themeColor="text1"/>
          <w:sz w:val="24"/>
          <w:szCs w:val="24"/>
          <w:lang w:eastAsia="et-EE"/>
        </w:rPr>
        <w:t>Uute töökohtade loomine ja metsandussektori arendamine aitavad kaasa piirkondade jätkusuutlikule arengule ning elanike heaolule.</w:t>
      </w:r>
      <w:r w:rsidRPr="00CA1DEC">
        <w:rPr>
          <w:rFonts w:ascii="Times New Roman" w:hAnsi="Times New Roman" w:cs="Times New Roman"/>
          <w:rPrChange w:id="68" w:author="Markus Ühtigi" w:date="2024-09-04T11:12:00Z">
            <w:rPr/>
          </w:rPrChange>
        </w:rPr>
        <w:t xml:space="preserve"> </w:t>
      </w:r>
    </w:p>
    <w:p w14:paraId="14330483" w14:textId="75755215" w:rsidR="00BB05B3" w:rsidRPr="00CA1DEC" w:rsidRDefault="00BB05B3" w:rsidP="003A50C9">
      <w:pPr>
        <w:spacing w:after="0" w:line="240" w:lineRule="auto"/>
        <w:jc w:val="both"/>
        <w:rPr>
          <w:rFonts w:ascii="Times New Roman" w:eastAsia="Times New Roman" w:hAnsi="Times New Roman" w:cs="Times New Roman"/>
          <w:color w:val="000000" w:themeColor="text1"/>
          <w:sz w:val="24"/>
          <w:szCs w:val="24"/>
          <w:lang w:eastAsia="et-EE"/>
        </w:rPr>
      </w:pPr>
    </w:p>
    <w:p w14:paraId="459EA310" w14:textId="42CE538A" w:rsidR="00B936E6" w:rsidRPr="00CA1DEC" w:rsidRDefault="00B936E6" w:rsidP="003A50C9">
      <w:pPr>
        <w:spacing w:after="0" w:line="240" w:lineRule="auto"/>
        <w:jc w:val="both"/>
        <w:rPr>
          <w:rFonts w:ascii="Times New Roman" w:eastAsia="Times New Roman" w:hAnsi="Times New Roman" w:cs="Times New Roman"/>
          <w:sz w:val="24"/>
          <w:szCs w:val="24"/>
        </w:rPr>
      </w:pPr>
      <w:r w:rsidRPr="00CA1DEC">
        <w:rPr>
          <w:rFonts w:ascii="Times New Roman" w:eastAsia="Times New Roman" w:hAnsi="Times New Roman" w:cs="Times New Roman"/>
          <w:color w:val="000000" w:themeColor="text1"/>
          <w:sz w:val="24"/>
          <w:szCs w:val="24"/>
          <w:lang w:eastAsia="et-EE"/>
        </w:rPr>
        <w:t>Metsakorralduse aluste korrigeerimis</w:t>
      </w:r>
      <w:r w:rsidR="00BB05B3" w:rsidRPr="00CA1DEC">
        <w:rPr>
          <w:rFonts w:ascii="Times New Roman" w:eastAsia="Times New Roman" w:hAnsi="Times New Roman" w:cs="Times New Roman"/>
          <w:color w:val="000000" w:themeColor="text1"/>
          <w:sz w:val="24"/>
          <w:szCs w:val="24"/>
          <w:lang w:eastAsia="et-EE"/>
        </w:rPr>
        <w:t>t</w:t>
      </w:r>
      <w:r w:rsidRPr="00CA1DEC">
        <w:rPr>
          <w:rFonts w:ascii="Times New Roman" w:eastAsia="Times New Roman" w:hAnsi="Times New Roman" w:cs="Times New Roman"/>
          <w:color w:val="000000" w:themeColor="text1"/>
          <w:sz w:val="24"/>
          <w:szCs w:val="24"/>
          <w:lang w:eastAsia="et-EE"/>
        </w:rPr>
        <w:t xml:space="preserve"> ning metsaregistri pidamise eesmärgi muutmis</w:t>
      </w:r>
      <w:r w:rsidR="00BB05B3" w:rsidRPr="00CA1DEC">
        <w:rPr>
          <w:rFonts w:ascii="Times New Roman" w:eastAsia="Times New Roman" w:hAnsi="Times New Roman" w:cs="Times New Roman"/>
          <w:color w:val="000000" w:themeColor="text1"/>
          <w:sz w:val="24"/>
          <w:szCs w:val="24"/>
          <w:lang w:eastAsia="et-EE"/>
        </w:rPr>
        <w:t>t</w:t>
      </w:r>
      <w:r w:rsidRPr="00CA1DEC">
        <w:rPr>
          <w:rFonts w:ascii="Times New Roman" w:eastAsia="Times New Roman" w:hAnsi="Times New Roman" w:cs="Times New Roman"/>
          <w:color w:val="000000" w:themeColor="text1"/>
          <w:sz w:val="24"/>
          <w:szCs w:val="24"/>
          <w:lang w:eastAsia="et-EE"/>
        </w:rPr>
        <w:t xml:space="preserve"> </w:t>
      </w:r>
      <w:commentRangeStart w:id="69"/>
      <w:r w:rsidRPr="00CA1DEC">
        <w:rPr>
          <w:rFonts w:ascii="Times New Roman" w:eastAsia="Times New Roman" w:hAnsi="Times New Roman" w:cs="Times New Roman"/>
          <w:color w:val="000000" w:themeColor="text1"/>
          <w:sz w:val="24"/>
          <w:szCs w:val="24"/>
          <w:lang w:eastAsia="et-EE"/>
        </w:rPr>
        <w:t xml:space="preserve">ei ole vaja </w:t>
      </w:r>
      <w:r w:rsidR="00BB05B3" w:rsidRPr="00CA1DEC">
        <w:rPr>
          <w:rFonts w:ascii="Times New Roman" w:eastAsia="Times New Roman" w:hAnsi="Times New Roman" w:cs="Times New Roman"/>
          <w:color w:val="000000" w:themeColor="text1"/>
          <w:sz w:val="24"/>
          <w:szCs w:val="24"/>
          <w:lang w:eastAsia="et-EE"/>
        </w:rPr>
        <w:t>uuesti</w:t>
      </w:r>
      <w:r w:rsidRPr="00CA1DEC">
        <w:rPr>
          <w:rFonts w:ascii="Times New Roman" w:eastAsia="Times New Roman" w:hAnsi="Times New Roman" w:cs="Times New Roman"/>
          <w:color w:val="000000" w:themeColor="text1"/>
          <w:sz w:val="24"/>
          <w:szCs w:val="24"/>
          <w:lang w:eastAsia="et-EE"/>
        </w:rPr>
        <w:t xml:space="preserve"> analüüsi</w:t>
      </w:r>
      <w:r w:rsidR="00BB05B3" w:rsidRPr="00CA1DEC">
        <w:rPr>
          <w:rFonts w:ascii="Times New Roman" w:eastAsia="Times New Roman" w:hAnsi="Times New Roman" w:cs="Times New Roman"/>
          <w:color w:val="000000" w:themeColor="text1"/>
          <w:sz w:val="24"/>
          <w:szCs w:val="24"/>
          <w:lang w:eastAsia="et-EE"/>
        </w:rPr>
        <w:t>da</w:t>
      </w:r>
      <w:commentRangeEnd w:id="69"/>
      <w:r w:rsidR="00F16687">
        <w:rPr>
          <w:rStyle w:val="Kommentaariviide"/>
        </w:rPr>
        <w:commentReference w:id="69"/>
      </w:r>
      <w:r w:rsidRPr="00CA1DEC">
        <w:rPr>
          <w:rFonts w:ascii="Times New Roman" w:eastAsia="Times New Roman" w:hAnsi="Times New Roman" w:cs="Times New Roman"/>
          <w:color w:val="000000" w:themeColor="text1"/>
          <w:sz w:val="24"/>
          <w:szCs w:val="24"/>
          <w:lang w:eastAsia="et-EE"/>
        </w:rPr>
        <w:t>, muudatustel ei ole negatiivset mõju metsaomanikele. Metsakorraldusfirmade</w:t>
      </w:r>
      <w:r w:rsidR="00877D51" w:rsidRPr="00CA1DEC">
        <w:rPr>
          <w:rFonts w:ascii="Times New Roman" w:eastAsia="Times New Roman" w:hAnsi="Times New Roman" w:cs="Times New Roman"/>
          <w:color w:val="000000" w:themeColor="text1"/>
          <w:sz w:val="24"/>
          <w:szCs w:val="24"/>
          <w:lang w:eastAsia="et-EE"/>
        </w:rPr>
        <w:t>le</w:t>
      </w:r>
      <w:r w:rsidRPr="00CA1DEC">
        <w:rPr>
          <w:rFonts w:ascii="Times New Roman" w:eastAsia="Times New Roman" w:hAnsi="Times New Roman" w:cs="Times New Roman"/>
          <w:color w:val="000000" w:themeColor="text1"/>
          <w:sz w:val="24"/>
          <w:szCs w:val="24"/>
          <w:lang w:eastAsia="et-EE"/>
        </w:rPr>
        <w:t xml:space="preserve"> on mõju ebaoluline, kuna metsa korraldamise metoodika ei muutu</w:t>
      </w:r>
      <w:r w:rsidR="00BB05B3" w:rsidRPr="00CA1DEC">
        <w:rPr>
          <w:rFonts w:ascii="Times New Roman" w:eastAsia="Times New Roman" w:hAnsi="Times New Roman" w:cs="Times New Roman"/>
          <w:color w:val="000000" w:themeColor="text1"/>
          <w:sz w:val="24"/>
          <w:szCs w:val="24"/>
          <w:lang w:eastAsia="et-EE"/>
        </w:rPr>
        <w:t xml:space="preserve">. </w:t>
      </w:r>
      <w:commentRangeStart w:id="70"/>
      <w:r w:rsidR="00BB05B3" w:rsidRPr="00CA1DEC">
        <w:rPr>
          <w:rFonts w:ascii="Times New Roman" w:eastAsia="Times New Roman" w:hAnsi="Times New Roman" w:cs="Times New Roman"/>
          <w:color w:val="000000" w:themeColor="text1"/>
          <w:sz w:val="24"/>
          <w:szCs w:val="24"/>
          <w:lang w:eastAsia="et-EE"/>
        </w:rPr>
        <w:t>P</w:t>
      </w:r>
      <w:r w:rsidRPr="00CA1DEC">
        <w:rPr>
          <w:rFonts w:ascii="Times New Roman" w:eastAsia="Times New Roman" w:hAnsi="Times New Roman" w:cs="Times New Roman"/>
          <w:color w:val="000000" w:themeColor="text1"/>
          <w:sz w:val="24"/>
          <w:szCs w:val="24"/>
          <w:lang w:eastAsia="et-EE"/>
        </w:rPr>
        <w:t xml:space="preserve">igem on mõju positiivne, kuna turule jäävad vaid kvaliteetset tööd tegevad metsakorraldajad. </w:t>
      </w:r>
      <w:commentRangeEnd w:id="70"/>
      <w:r w:rsidR="00F16687">
        <w:rPr>
          <w:rStyle w:val="Kommentaariviide"/>
        </w:rPr>
        <w:commentReference w:id="70"/>
      </w:r>
      <w:r w:rsidRPr="00CA1DEC">
        <w:rPr>
          <w:rFonts w:ascii="Times New Roman" w:eastAsia="Times New Roman" w:hAnsi="Times New Roman" w:cs="Times New Roman"/>
          <w:color w:val="000000" w:themeColor="text1"/>
          <w:sz w:val="24"/>
          <w:szCs w:val="24"/>
          <w:lang w:eastAsia="et-EE"/>
        </w:rPr>
        <w:t>Metsakorraldajatest on mõju vaid isikutele, kes ei tee töid nõutud tingimuste kohaselt.</w:t>
      </w:r>
    </w:p>
    <w:p w14:paraId="71E27CDE" w14:textId="1553D19C" w:rsidR="00B936E6" w:rsidRPr="00CA1DEC" w:rsidRDefault="00B936E6" w:rsidP="003A50C9">
      <w:pPr>
        <w:spacing w:after="0" w:line="240" w:lineRule="auto"/>
        <w:jc w:val="both"/>
        <w:rPr>
          <w:rFonts w:ascii="Times New Roman" w:eastAsia="Times New Roman" w:hAnsi="Times New Roman" w:cs="Times New Roman"/>
          <w:color w:val="000000" w:themeColor="text1"/>
          <w:sz w:val="24"/>
          <w:szCs w:val="24"/>
          <w:lang w:eastAsia="et-EE"/>
        </w:rPr>
      </w:pPr>
      <w:r w:rsidRPr="00CA1DEC">
        <w:rPr>
          <w:rFonts w:ascii="Times New Roman" w:eastAsia="Times New Roman" w:hAnsi="Times New Roman" w:cs="Times New Roman"/>
          <w:color w:val="000000" w:themeColor="text1"/>
          <w:sz w:val="24"/>
          <w:szCs w:val="24"/>
          <w:lang w:eastAsia="et-EE"/>
        </w:rPr>
        <w:t xml:space="preserve">Punktiga </w:t>
      </w:r>
      <w:r w:rsidR="00A8213F" w:rsidRPr="00CA1DEC">
        <w:rPr>
          <w:rFonts w:ascii="Times New Roman" w:eastAsia="Times New Roman" w:hAnsi="Times New Roman" w:cs="Times New Roman"/>
          <w:color w:val="000000" w:themeColor="text1"/>
          <w:sz w:val="24"/>
          <w:szCs w:val="24"/>
          <w:lang w:eastAsia="et-EE"/>
        </w:rPr>
        <w:t>3</w:t>
      </w:r>
      <w:r w:rsidR="00F84980" w:rsidRPr="00CA1DEC">
        <w:rPr>
          <w:rFonts w:ascii="Times New Roman" w:eastAsia="Times New Roman" w:hAnsi="Times New Roman" w:cs="Times New Roman"/>
          <w:color w:val="000000" w:themeColor="text1"/>
          <w:sz w:val="24"/>
          <w:szCs w:val="24"/>
          <w:lang w:eastAsia="et-EE"/>
        </w:rPr>
        <w:t>2</w:t>
      </w:r>
      <w:r w:rsidR="004E0D16" w:rsidRPr="00CA1DEC">
        <w:rPr>
          <w:rFonts w:ascii="Times New Roman" w:eastAsia="Times New Roman" w:hAnsi="Times New Roman" w:cs="Times New Roman"/>
          <w:color w:val="000000" w:themeColor="text1"/>
          <w:sz w:val="24"/>
          <w:szCs w:val="24"/>
          <w:lang w:eastAsia="et-EE"/>
        </w:rPr>
        <w:t xml:space="preserve"> ja </w:t>
      </w:r>
      <w:r w:rsidR="00171850" w:rsidRPr="00CA1DEC">
        <w:rPr>
          <w:rFonts w:ascii="Times New Roman" w:eastAsia="Times New Roman" w:hAnsi="Times New Roman" w:cs="Times New Roman"/>
          <w:color w:val="000000" w:themeColor="text1"/>
          <w:sz w:val="24"/>
          <w:szCs w:val="24"/>
          <w:lang w:eastAsia="et-EE"/>
        </w:rPr>
        <w:t>3</w:t>
      </w:r>
      <w:r w:rsidR="00F84980" w:rsidRPr="00CA1DEC">
        <w:rPr>
          <w:rFonts w:ascii="Times New Roman" w:eastAsia="Times New Roman" w:hAnsi="Times New Roman" w:cs="Times New Roman"/>
          <w:color w:val="000000" w:themeColor="text1"/>
          <w:sz w:val="24"/>
          <w:szCs w:val="24"/>
          <w:lang w:eastAsia="et-EE"/>
        </w:rPr>
        <w:t>3</w:t>
      </w:r>
      <w:r w:rsidRPr="00CA1DEC">
        <w:rPr>
          <w:rFonts w:ascii="Times New Roman" w:eastAsia="Times New Roman" w:hAnsi="Times New Roman" w:cs="Times New Roman"/>
          <w:color w:val="000000" w:themeColor="text1"/>
          <w:sz w:val="24"/>
          <w:szCs w:val="24"/>
          <w:lang w:eastAsia="et-EE"/>
        </w:rPr>
        <w:t xml:space="preserve"> väheneb puidu või raieõiguse müüja</w:t>
      </w:r>
      <w:r w:rsidR="00CD0571" w:rsidRPr="00CA1DEC">
        <w:rPr>
          <w:rFonts w:ascii="Times New Roman" w:eastAsia="Times New Roman" w:hAnsi="Times New Roman" w:cs="Times New Roman"/>
          <w:color w:val="000000" w:themeColor="text1"/>
          <w:sz w:val="24"/>
          <w:szCs w:val="24"/>
          <w:lang w:eastAsia="et-EE"/>
        </w:rPr>
        <w:t xml:space="preserve"> aruandluskohustus</w:t>
      </w:r>
      <w:r w:rsidRPr="00CA1DEC">
        <w:rPr>
          <w:rFonts w:ascii="Times New Roman" w:eastAsia="Times New Roman" w:hAnsi="Times New Roman" w:cs="Times New Roman"/>
          <w:color w:val="000000" w:themeColor="text1"/>
          <w:sz w:val="24"/>
          <w:szCs w:val="24"/>
          <w:lang w:eastAsia="et-EE"/>
        </w:rPr>
        <w:t>.</w:t>
      </w:r>
    </w:p>
    <w:p w14:paraId="6CA8B39D" w14:textId="77777777" w:rsidR="001E1D30" w:rsidRPr="00CA1DEC" w:rsidRDefault="001E1D30" w:rsidP="003A50C9">
      <w:pPr>
        <w:spacing w:after="0" w:line="240" w:lineRule="auto"/>
        <w:jc w:val="both"/>
        <w:rPr>
          <w:rFonts w:ascii="Times New Roman" w:eastAsia="Times New Roman" w:hAnsi="Times New Roman" w:cs="Times New Roman"/>
          <w:color w:val="000000" w:themeColor="text1"/>
          <w:sz w:val="24"/>
          <w:szCs w:val="24"/>
          <w:lang w:eastAsia="et-EE"/>
        </w:rPr>
      </w:pPr>
    </w:p>
    <w:p w14:paraId="18DD4B9C" w14:textId="461D22B5" w:rsidR="00B936E6" w:rsidRPr="00CA1DEC" w:rsidRDefault="00B936E6" w:rsidP="003A50C9">
      <w:pPr>
        <w:spacing w:after="0" w:line="240" w:lineRule="auto"/>
        <w:jc w:val="both"/>
        <w:rPr>
          <w:rFonts w:ascii="Times New Roman" w:eastAsia="Times New Roman" w:hAnsi="Times New Roman" w:cs="Times New Roman"/>
          <w:i/>
          <w:iCs/>
          <w:sz w:val="24"/>
          <w:szCs w:val="24"/>
        </w:rPr>
      </w:pPr>
      <w:r w:rsidRPr="00CA1DEC">
        <w:rPr>
          <w:rFonts w:ascii="Times New Roman" w:eastAsia="Times New Roman" w:hAnsi="Times New Roman" w:cs="Times New Roman"/>
          <w:color w:val="000000" w:themeColor="text1"/>
          <w:sz w:val="24"/>
          <w:szCs w:val="24"/>
          <w:lang w:eastAsia="et-EE"/>
        </w:rPr>
        <w:t xml:space="preserve">Metsateatise paberil või e-postiga esitamisest loobumine (punktid </w:t>
      </w:r>
      <w:r w:rsidR="00142B26" w:rsidRPr="00CA1DEC">
        <w:rPr>
          <w:rFonts w:ascii="Times New Roman" w:eastAsia="Times New Roman" w:hAnsi="Times New Roman" w:cs="Times New Roman"/>
          <w:color w:val="000000" w:themeColor="text1"/>
          <w:sz w:val="24"/>
          <w:szCs w:val="24"/>
          <w:lang w:eastAsia="et-EE"/>
        </w:rPr>
        <w:t>3</w:t>
      </w:r>
      <w:r w:rsidR="00F84980" w:rsidRPr="00CA1DEC">
        <w:rPr>
          <w:rFonts w:ascii="Times New Roman" w:eastAsia="Times New Roman" w:hAnsi="Times New Roman" w:cs="Times New Roman"/>
          <w:color w:val="000000" w:themeColor="text1"/>
          <w:sz w:val="24"/>
          <w:szCs w:val="24"/>
          <w:lang w:eastAsia="et-EE"/>
        </w:rPr>
        <w:t>6</w:t>
      </w:r>
      <w:r w:rsidR="00142B26" w:rsidRPr="00CA1DEC">
        <w:rPr>
          <w:rFonts w:ascii="Times New Roman" w:eastAsia="Times New Roman" w:hAnsi="Times New Roman" w:cs="Times New Roman"/>
          <w:color w:val="000000" w:themeColor="text1"/>
          <w:sz w:val="24"/>
          <w:szCs w:val="24"/>
          <w:lang w:eastAsia="et-EE"/>
        </w:rPr>
        <w:t xml:space="preserve"> </w:t>
      </w:r>
      <w:r w:rsidRPr="00CA1DEC">
        <w:rPr>
          <w:rFonts w:ascii="Times New Roman" w:eastAsia="Times New Roman" w:hAnsi="Times New Roman" w:cs="Times New Roman"/>
          <w:color w:val="000000" w:themeColor="text1"/>
          <w:sz w:val="24"/>
          <w:szCs w:val="24"/>
          <w:lang w:eastAsia="et-EE"/>
        </w:rPr>
        <w:t xml:space="preserve">ja </w:t>
      </w:r>
      <w:r w:rsidR="00142B26" w:rsidRPr="00CA1DEC">
        <w:rPr>
          <w:rFonts w:ascii="Times New Roman" w:eastAsia="Times New Roman" w:hAnsi="Times New Roman" w:cs="Times New Roman"/>
          <w:color w:val="000000" w:themeColor="text1"/>
          <w:sz w:val="24"/>
          <w:szCs w:val="24"/>
          <w:lang w:eastAsia="et-EE"/>
        </w:rPr>
        <w:t>3</w:t>
      </w:r>
      <w:r w:rsidR="00F84980" w:rsidRPr="00CA1DEC">
        <w:rPr>
          <w:rFonts w:ascii="Times New Roman" w:eastAsia="Times New Roman" w:hAnsi="Times New Roman" w:cs="Times New Roman"/>
          <w:color w:val="000000" w:themeColor="text1"/>
          <w:sz w:val="24"/>
          <w:szCs w:val="24"/>
          <w:lang w:eastAsia="et-EE"/>
        </w:rPr>
        <w:t>7</w:t>
      </w:r>
      <w:r w:rsidRPr="00CA1DEC">
        <w:rPr>
          <w:rFonts w:ascii="Times New Roman" w:eastAsia="Times New Roman" w:hAnsi="Times New Roman" w:cs="Times New Roman"/>
          <w:color w:val="000000" w:themeColor="text1"/>
          <w:sz w:val="24"/>
          <w:szCs w:val="24"/>
          <w:lang w:eastAsia="et-EE"/>
        </w:rPr>
        <w:t xml:space="preserve">) mõjutab keskmiselt </w:t>
      </w:r>
      <w:commentRangeStart w:id="71"/>
      <w:r w:rsidRPr="00CA1DEC">
        <w:rPr>
          <w:rFonts w:ascii="Times New Roman" w:eastAsia="Times New Roman" w:hAnsi="Times New Roman" w:cs="Times New Roman"/>
          <w:color w:val="000000" w:themeColor="text1"/>
          <w:sz w:val="24"/>
          <w:szCs w:val="24"/>
          <w:lang w:eastAsia="et-EE"/>
        </w:rPr>
        <w:t>1800 isikut</w:t>
      </w:r>
      <w:commentRangeEnd w:id="71"/>
      <w:r w:rsidR="00F16687">
        <w:rPr>
          <w:rStyle w:val="Kommentaariviide"/>
        </w:rPr>
        <w:commentReference w:id="71"/>
      </w:r>
      <w:r w:rsidRPr="00CA1DEC">
        <w:rPr>
          <w:rFonts w:ascii="Times New Roman" w:eastAsia="Times New Roman" w:hAnsi="Times New Roman" w:cs="Times New Roman"/>
          <w:color w:val="000000" w:themeColor="text1"/>
          <w:sz w:val="24"/>
          <w:szCs w:val="24"/>
          <w:lang w:eastAsia="et-EE"/>
        </w:rPr>
        <w:t xml:space="preserve">, kuid riik on loonud võimaluse saada tasuta metsaühistute vahendusel nõustamisteenust, mille hulka kuulub ka </w:t>
      </w:r>
      <w:r w:rsidR="00BB05B3" w:rsidRPr="00CA1DEC">
        <w:rPr>
          <w:rFonts w:ascii="Times New Roman" w:eastAsia="Times New Roman" w:hAnsi="Times New Roman" w:cs="Times New Roman"/>
          <w:color w:val="000000" w:themeColor="text1"/>
          <w:sz w:val="24"/>
          <w:szCs w:val="24"/>
          <w:lang w:eastAsia="et-EE"/>
        </w:rPr>
        <w:t xml:space="preserve">asjaajamine </w:t>
      </w:r>
      <w:r w:rsidRPr="00CA1DEC">
        <w:rPr>
          <w:rFonts w:ascii="Times New Roman" w:eastAsia="Times New Roman" w:hAnsi="Times New Roman" w:cs="Times New Roman"/>
          <w:color w:val="000000" w:themeColor="text1"/>
          <w:sz w:val="24"/>
          <w:szCs w:val="24"/>
          <w:lang w:eastAsia="et-EE"/>
        </w:rPr>
        <w:t>raiete tegemise</w:t>
      </w:r>
      <w:r w:rsidR="00BB05B3" w:rsidRPr="00CA1DEC">
        <w:rPr>
          <w:rFonts w:ascii="Times New Roman" w:eastAsia="Times New Roman" w:hAnsi="Times New Roman" w:cs="Times New Roman"/>
          <w:color w:val="000000" w:themeColor="text1"/>
          <w:sz w:val="24"/>
          <w:szCs w:val="24"/>
          <w:lang w:eastAsia="et-EE"/>
        </w:rPr>
        <w:t>l</w:t>
      </w:r>
      <w:r w:rsidRPr="00CA1DEC">
        <w:rPr>
          <w:rFonts w:ascii="Times New Roman" w:eastAsia="Times New Roman" w:hAnsi="Times New Roman" w:cs="Times New Roman"/>
          <w:color w:val="000000" w:themeColor="text1"/>
          <w:sz w:val="24"/>
          <w:szCs w:val="24"/>
          <w:lang w:eastAsia="et-EE"/>
        </w:rPr>
        <w:t xml:space="preserve">. Seega ei teki olukorda, kus senisel viisil metsateatisi esitanud metsaomanikud jääksid abita. </w:t>
      </w:r>
      <w:commentRangeStart w:id="72"/>
      <w:r w:rsidRPr="00CA1DEC">
        <w:rPr>
          <w:rFonts w:ascii="Times New Roman" w:eastAsia="Times New Roman" w:hAnsi="Times New Roman" w:cs="Times New Roman"/>
          <w:color w:val="000000" w:themeColor="text1"/>
          <w:sz w:val="24"/>
          <w:szCs w:val="24"/>
          <w:lang w:eastAsia="et-EE"/>
        </w:rPr>
        <w:t>Muudatus võib kaasa aidata metsaühistute liikmeskonna suurenemisele, mis on üks riigi eesmärkidest.</w:t>
      </w:r>
      <w:commentRangeEnd w:id="72"/>
      <w:r w:rsidR="00F16687">
        <w:rPr>
          <w:rStyle w:val="Kommentaariviide"/>
        </w:rPr>
        <w:commentReference w:id="72"/>
      </w:r>
    </w:p>
    <w:p w14:paraId="61B8F65D" w14:textId="77777777" w:rsidR="006D1390" w:rsidRPr="00CA1DEC" w:rsidRDefault="006D1390" w:rsidP="003A50C9">
      <w:pPr>
        <w:spacing w:after="0" w:line="240" w:lineRule="auto"/>
        <w:jc w:val="both"/>
        <w:rPr>
          <w:rFonts w:ascii="Times New Roman" w:eastAsia="Times New Roman" w:hAnsi="Times New Roman" w:cs="Times New Roman"/>
          <w:b/>
          <w:bCs/>
          <w:sz w:val="24"/>
          <w:szCs w:val="24"/>
        </w:rPr>
      </w:pPr>
    </w:p>
    <w:p w14:paraId="7CAA55FE" w14:textId="41FB5357" w:rsidR="00B936E6" w:rsidRPr="00CA1DEC" w:rsidRDefault="00B936E6" w:rsidP="003A50C9">
      <w:pPr>
        <w:spacing w:after="0" w:line="240" w:lineRule="auto"/>
        <w:jc w:val="both"/>
        <w:rPr>
          <w:rFonts w:ascii="Times New Roman" w:eastAsia="Times New Roman" w:hAnsi="Times New Roman" w:cs="Times New Roman"/>
          <w:b/>
          <w:bCs/>
          <w:sz w:val="24"/>
          <w:szCs w:val="24"/>
        </w:rPr>
      </w:pPr>
      <w:r w:rsidRPr="00CA1DEC">
        <w:rPr>
          <w:rFonts w:ascii="Times New Roman" w:eastAsia="Times New Roman" w:hAnsi="Times New Roman" w:cs="Times New Roman"/>
          <w:b/>
          <w:bCs/>
          <w:sz w:val="24"/>
          <w:szCs w:val="24"/>
        </w:rPr>
        <w:t xml:space="preserve">Mõju valdkond </w:t>
      </w:r>
      <w:r w:rsidR="00BB05B3" w:rsidRPr="00CA1DEC">
        <w:rPr>
          <w:rFonts w:ascii="Times New Roman" w:eastAsia="Times New Roman" w:hAnsi="Times New Roman" w:cs="Times New Roman"/>
          <w:b/>
          <w:bCs/>
          <w:sz w:val="24"/>
          <w:szCs w:val="24"/>
        </w:rPr>
        <w:t>–</w:t>
      </w:r>
      <w:r w:rsidRPr="00CA1DEC">
        <w:rPr>
          <w:rFonts w:ascii="Times New Roman" w:eastAsia="Times New Roman" w:hAnsi="Times New Roman" w:cs="Times New Roman"/>
          <w:b/>
          <w:bCs/>
          <w:sz w:val="24"/>
          <w:szCs w:val="24"/>
        </w:rPr>
        <w:t xml:space="preserve"> mõju riigi ja kohaliku omavalitsuse korraldusele</w:t>
      </w:r>
    </w:p>
    <w:p w14:paraId="2DB1E590" w14:textId="46D4EEE0" w:rsidR="00B936E6" w:rsidRPr="00CA1DEC" w:rsidRDefault="00544A47" w:rsidP="003A50C9">
      <w:pPr>
        <w:spacing w:after="0" w:line="240" w:lineRule="auto"/>
        <w:jc w:val="both"/>
        <w:rPr>
          <w:rFonts w:ascii="Times New Roman" w:eastAsia="Times New Roman" w:hAnsi="Times New Roman" w:cs="Times New Roman"/>
          <w:color w:val="000000" w:themeColor="text1"/>
          <w:sz w:val="24"/>
          <w:szCs w:val="24"/>
          <w:lang w:eastAsia="et-EE"/>
        </w:rPr>
      </w:pPr>
      <w:r w:rsidRPr="00CA1DEC">
        <w:rPr>
          <w:rFonts w:ascii="Times New Roman" w:eastAsia="Times New Roman" w:hAnsi="Times New Roman" w:cs="Times New Roman"/>
          <w:color w:val="000000" w:themeColor="text1"/>
          <w:sz w:val="24"/>
          <w:szCs w:val="24"/>
          <w:lang w:eastAsia="et-EE"/>
        </w:rPr>
        <w:t>I</w:t>
      </w:r>
      <w:r w:rsidR="00B936E6" w:rsidRPr="00CA1DEC">
        <w:rPr>
          <w:rFonts w:ascii="Times New Roman" w:eastAsia="Times New Roman" w:hAnsi="Times New Roman" w:cs="Times New Roman"/>
          <w:color w:val="000000" w:themeColor="text1"/>
          <w:sz w:val="24"/>
          <w:szCs w:val="24"/>
          <w:lang w:eastAsia="et-EE"/>
        </w:rPr>
        <w:t xml:space="preserve">standikega seotud </w:t>
      </w:r>
      <w:r w:rsidR="00BB05B3" w:rsidRPr="00CA1DEC">
        <w:rPr>
          <w:rFonts w:ascii="Times New Roman" w:eastAsia="Times New Roman" w:hAnsi="Times New Roman" w:cs="Times New Roman"/>
          <w:color w:val="000000" w:themeColor="text1"/>
          <w:sz w:val="24"/>
          <w:szCs w:val="24"/>
          <w:lang w:eastAsia="et-EE"/>
        </w:rPr>
        <w:t>nõuete rakend</w:t>
      </w:r>
      <w:r w:rsidR="00AC6720" w:rsidRPr="00CA1DEC">
        <w:rPr>
          <w:rFonts w:ascii="Times New Roman" w:eastAsia="Times New Roman" w:hAnsi="Times New Roman" w:cs="Times New Roman"/>
          <w:color w:val="000000" w:themeColor="text1"/>
          <w:sz w:val="24"/>
          <w:szCs w:val="24"/>
          <w:lang w:eastAsia="et-EE"/>
        </w:rPr>
        <w:t>a</w:t>
      </w:r>
      <w:r w:rsidR="00BB05B3" w:rsidRPr="00CA1DEC">
        <w:rPr>
          <w:rFonts w:ascii="Times New Roman" w:eastAsia="Times New Roman" w:hAnsi="Times New Roman" w:cs="Times New Roman"/>
          <w:color w:val="000000" w:themeColor="text1"/>
          <w:sz w:val="24"/>
          <w:szCs w:val="24"/>
          <w:lang w:eastAsia="et-EE"/>
        </w:rPr>
        <w:t>mine nõuab</w:t>
      </w:r>
      <w:r w:rsidR="00B936E6" w:rsidRPr="00CA1DEC">
        <w:rPr>
          <w:rFonts w:ascii="Times New Roman" w:eastAsia="Times New Roman" w:hAnsi="Times New Roman" w:cs="Times New Roman"/>
          <w:color w:val="000000" w:themeColor="text1"/>
          <w:sz w:val="24"/>
          <w:szCs w:val="24"/>
          <w:lang w:eastAsia="et-EE"/>
        </w:rPr>
        <w:t xml:space="preserve"> metsaregistri arendus</w:t>
      </w:r>
      <w:r w:rsidR="00BB05B3" w:rsidRPr="00CA1DEC">
        <w:rPr>
          <w:rFonts w:ascii="Times New Roman" w:eastAsia="Times New Roman" w:hAnsi="Times New Roman" w:cs="Times New Roman"/>
          <w:color w:val="000000" w:themeColor="text1"/>
          <w:sz w:val="24"/>
          <w:szCs w:val="24"/>
          <w:lang w:eastAsia="et-EE"/>
        </w:rPr>
        <w:t>t</w:t>
      </w:r>
      <w:r w:rsidR="00B936E6" w:rsidRPr="00CA1DEC">
        <w:rPr>
          <w:rFonts w:ascii="Times New Roman" w:eastAsia="Times New Roman" w:hAnsi="Times New Roman" w:cs="Times New Roman"/>
          <w:color w:val="000000" w:themeColor="text1"/>
          <w:sz w:val="24"/>
          <w:szCs w:val="24"/>
          <w:lang w:eastAsia="et-EE"/>
        </w:rPr>
        <w:t xml:space="preserve">, </w:t>
      </w:r>
      <w:r w:rsidR="00CD0571" w:rsidRPr="00CA1DEC">
        <w:rPr>
          <w:rFonts w:ascii="Times New Roman" w:eastAsia="Times New Roman" w:hAnsi="Times New Roman" w:cs="Times New Roman"/>
          <w:color w:val="000000" w:themeColor="text1"/>
          <w:sz w:val="24"/>
          <w:szCs w:val="24"/>
          <w:lang w:eastAsia="et-EE"/>
        </w:rPr>
        <w:t xml:space="preserve">et pidada arvestust istandike pindala ning asukoha </w:t>
      </w:r>
      <w:r w:rsidR="0017015B" w:rsidRPr="00CA1DEC">
        <w:rPr>
          <w:rFonts w:ascii="Times New Roman" w:eastAsia="Times New Roman" w:hAnsi="Times New Roman" w:cs="Times New Roman"/>
          <w:color w:val="000000" w:themeColor="text1"/>
          <w:sz w:val="24"/>
          <w:szCs w:val="24"/>
          <w:lang w:eastAsia="et-EE"/>
        </w:rPr>
        <w:t>kohta</w:t>
      </w:r>
      <w:r w:rsidR="00CD0571" w:rsidRPr="00CA1DEC">
        <w:rPr>
          <w:rFonts w:ascii="Times New Roman" w:eastAsia="Times New Roman" w:hAnsi="Times New Roman" w:cs="Times New Roman"/>
          <w:color w:val="000000" w:themeColor="text1"/>
          <w:sz w:val="24"/>
          <w:szCs w:val="24"/>
          <w:lang w:eastAsia="et-EE"/>
        </w:rPr>
        <w:t>, kuna praegu selline register puudub. Arendustöö maksumuse</w:t>
      </w:r>
      <w:r w:rsidR="00B936E6" w:rsidRPr="00CA1DEC">
        <w:rPr>
          <w:rFonts w:ascii="Times New Roman" w:eastAsia="Times New Roman" w:hAnsi="Times New Roman" w:cs="Times New Roman"/>
          <w:color w:val="000000" w:themeColor="text1"/>
          <w:sz w:val="24"/>
          <w:szCs w:val="24"/>
          <w:lang w:eastAsia="et-EE"/>
        </w:rPr>
        <w:t>ks hinnatakse ligikaudu 200 000 eurot.</w:t>
      </w:r>
    </w:p>
    <w:p w14:paraId="1CC09B8F" w14:textId="5C3CBEEF" w:rsidR="00B936E6" w:rsidRPr="00CA1DEC" w:rsidRDefault="00B936E6" w:rsidP="003A50C9">
      <w:pPr>
        <w:spacing w:after="0" w:line="240" w:lineRule="auto"/>
        <w:jc w:val="both"/>
        <w:rPr>
          <w:rFonts w:ascii="Times New Roman" w:eastAsia="Times New Roman" w:hAnsi="Times New Roman" w:cs="Times New Roman"/>
          <w:color w:val="000000" w:themeColor="text1"/>
          <w:sz w:val="24"/>
          <w:szCs w:val="24"/>
          <w:lang w:eastAsia="et-EE"/>
        </w:rPr>
      </w:pPr>
      <w:commentRangeStart w:id="73"/>
      <w:r w:rsidRPr="00CA1DEC">
        <w:rPr>
          <w:rFonts w:ascii="Times New Roman" w:eastAsia="Times New Roman" w:hAnsi="Times New Roman" w:cs="Times New Roman"/>
          <w:color w:val="000000" w:themeColor="text1"/>
          <w:sz w:val="24"/>
          <w:szCs w:val="24"/>
          <w:lang w:eastAsia="et-EE"/>
        </w:rPr>
        <w:t xml:space="preserve">Punktiga </w:t>
      </w:r>
      <w:r w:rsidR="00171850" w:rsidRPr="00CA1DEC">
        <w:rPr>
          <w:rFonts w:ascii="Times New Roman" w:eastAsia="Times New Roman" w:hAnsi="Times New Roman" w:cs="Times New Roman"/>
          <w:color w:val="000000" w:themeColor="text1"/>
          <w:sz w:val="24"/>
          <w:szCs w:val="24"/>
          <w:lang w:eastAsia="et-EE"/>
        </w:rPr>
        <w:t>1</w:t>
      </w:r>
      <w:r w:rsidR="00F84980" w:rsidRPr="00CA1DEC">
        <w:rPr>
          <w:rFonts w:ascii="Times New Roman" w:eastAsia="Times New Roman" w:hAnsi="Times New Roman" w:cs="Times New Roman"/>
          <w:color w:val="000000" w:themeColor="text1"/>
          <w:sz w:val="24"/>
          <w:szCs w:val="24"/>
          <w:lang w:eastAsia="et-EE"/>
        </w:rPr>
        <w:t>1</w:t>
      </w:r>
      <w:r w:rsidRPr="00CA1DEC">
        <w:rPr>
          <w:rFonts w:ascii="Times New Roman" w:eastAsia="Times New Roman" w:hAnsi="Times New Roman" w:cs="Times New Roman"/>
          <w:color w:val="000000" w:themeColor="text1"/>
          <w:sz w:val="24"/>
          <w:szCs w:val="24"/>
          <w:lang w:eastAsia="et-EE"/>
        </w:rPr>
        <w:t xml:space="preserve"> tehtav muudatus on väikese mõjuga, sest metsanduse pikka vaadet käsitletakse teistes strateegilistes dokumentides (</w:t>
      </w:r>
      <w:r w:rsidR="00CD0571" w:rsidRPr="00CA1DEC">
        <w:rPr>
          <w:rFonts w:ascii="Times New Roman" w:eastAsia="Times New Roman" w:hAnsi="Times New Roman" w:cs="Times New Roman"/>
          <w:color w:val="000000" w:themeColor="text1"/>
          <w:sz w:val="24"/>
          <w:szCs w:val="24"/>
          <w:lang w:eastAsia="et-EE"/>
        </w:rPr>
        <w:t>„</w:t>
      </w:r>
      <w:r w:rsidRPr="00CA1DEC">
        <w:rPr>
          <w:rFonts w:ascii="Times New Roman" w:eastAsia="Times New Roman" w:hAnsi="Times New Roman" w:cs="Times New Roman"/>
          <w:color w:val="000000" w:themeColor="text1"/>
          <w:sz w:val="24"/>
          <w:szCs w:val="24"/>
          <w:lang w:eastAsia="et-EE"/>
        </w:rPr>
        <w:t>Eesti metsapoliitika põhialused</w:t>
      </w:r>
      <w:r w:rsidR="00CD0571" w:rsidRPr="00CA1DEC">
        <w:rPr>
          <w:rFonts w:ascii="Times New Roman" w:eastAsia="Times New Roman" w:hAnsi="Times New Roman" w:cs="Times New Roman"/>
          <w:color w:val="000000" w:themeColor="text1"/>
          <w:sz w:val="24"/>
          <w:szCs w:val="24"/>
          <w:lang w:eastAsia="et-EE"/>
        </w:rPr>
        <w:t>“</w:t>
      </w:r>
      <w:r w:rsidRPr="00CA1DEC">
        <w:rPr>
          <w:rFonts w:ascii="Times New Roman" w:eastAsia="Times New Roman" w:hAnsi="Times New Roman" w:cs="Times New Roman"/>
          <w:color w:val="000000" w:themeColor="text1"/>
          <w:sz w:val="24"/>
          <w:szCs w:val="24"/>
          <w:lang w:eastAsia="et-EE"/>
        </w:rPr>
        <w:t xml:space="preserve">, </w:t>
      </w:r>
      <w:r w:rsidR="00CD0571" w:rsidRPr="00CA1DEC">
        <w:rPr>
          <w:rFonts w:ascii="Times New Roman" w:eastAsia="Times New Roman" w:hAnsi="Times New Roman" w:cs="Times New Roman"/>
          <w:color w:val="000000" w:themeColor="text1"/>
          <w:sz w:val="24"/>
          <w:szCs w:val="24"/>
          <w:lang w:eastAsia="et-EE"/>
        </w:rPr>
        <w:t>„</w:t>
      </w:r>
      <w:r w:rsidRPr="00CA1DEC">
        <w:rPr>
          <w:rFonts w:ascii="Times New Roman" w:eastAsia="Times New Roman" w:hAnsi="Times New Roman" w:cs="Times New Roman"/>
          <w:color w:val="000000" w:themeColor="text1"/>
          <w:sz w:val="24"/>
          <w:szCs w:val="24"/>
          <w:lang w:eastAsia="et-EE"/>
        </w:rPr>
        <w:t>Eesti 2035</w:t>
      </w:r>
      <w:r w:rsidR="00CD0571" w:rsidRPr="00CA1DEC">
        <w:rPr>
          <w:rFonts w:ascii="Times New Roman" w:eastAsia="Times New Roman" w:hAnsi="Times New Roman" w:cs="Times New Roman"/>
          <w:color w:val="000000" w:themeColor="text1"/>
          <w:sz w:val="24"/>
          <w:szCs w:val="24"/>
          <w:lang w:eastAsia="et-EE"/>
        </w:rPr>
        <w:t>“</w:t>
      </w:r>
      <w:r w:rsidRPr="00CA1DEC">
        <w:rPr>
          <w:rFonts w:ascii="Times New Roman" w:eastAsia="Times New Roman" w:hAnsi="Times New Roman" w:cs="Times New Roman"/>
          <w:color w:val="000000" w:themeColor="text1"/>
          <w:sz w:val="24"/>
          <w:szCs w:val="24"/>
          <w:lang w:eastAsia="et-EE"/>
        </w:rPr>
        <w:t xml:space="preserve"> jm) ning eraldi metsanduse arengukava koosta</w:t>
      </w:r>
      <w:r w:rsidR="00CD0571" w:rsidRPr="00CA1DEC">
        <w:rPr>
          <w:rFonts w:ascii="Times New Roman" w:eastAsia="Times New Roman" w:hAnsi="Times New Roman" w:cs="Times New Roman"/>
          <w:color w:val="000000" w:themeColor="text1"/>
          <w:sz w:val="24"/>
          <w:szCs w:val="24"/>
          <w:lang w:eastAsia="et-EE"/>
        </w:rPr>
        <w:t>da</w:t>
      </w:r>
      <w:r w:rsidRPr="00CA1DEC">
        <w:rPr>
          <w:rFonts w:ascii="Times New Roman" w:eastAsia="Times New Roman" w:hAnsi="Times New Roman" w:cs="Times New Roman"/>
          <w:color w:val="000000" w:themeColor="text1"/>
          <w:sz w:val="24"/>
          <w:szCs w:val="24"/>
          <w:lang w:eastAsia="et-EE"/>
        </w:rPr>
        <w:t xml:space="preserve"> ei ole tarvis.</w:t>
      </w:r>
      <w:commentRangeEnd w:id="73"/>
      <w:r w:rsidR="00F16687">
        <w:rPr>
          <w:rStyle w:val="Kommentaariviide"/>
        </w:rPr>
        <w:commentReference w:id="73"/>
      </w:r>
    </w:p>
    <w:p w14:paraId="241C730D" w14:textId="0D16585E" w:rsidR="00B936E6" w:rsidRPr="00CA1DEC" w:rsidRDefault="00B936E6" w:rsidP="003A50C9">
      <w:pPr>
        <w:spacing w:after="0" w:line="240" w:lineRule="auto"/>
        <w:jc w:val="both"/>
        <w:rPr>
          <w:rFonts w:ascii="Times New Roman" w:eastAsia="Times New Roman" w:hAnsi="Times New Roman" w:cs="Times New Roman"/>
          <w:color w:val="000000" w:themeColor="text1"/>
          <w:sz w:val="24"/>
          <w:szCs w:val="24"/>
          <w:lang w:eastAsia="et-EE"/>
        </w:rPr>
      </w:pPr>
      <w:r w:rsidRPr="00CA1DEC">
        <w:rPr>
          <w:rFonts w:ascii="Times New Roman" w:eastAsia="Times New Roman" w:hAnsi="Times New Roman" w:cs="Times New Roman"/>
          <w:color w:val="000000" w:themeColor="text1"/>
          <w:sz w:val="24"/>
          <w:szCs w:val="24"/>
          <w:lang w:eastAsia="et-EE"/>
        </w:rPr>
        <w:lastRenderedPageBreak/>
        <w:t>Püsimetsanduse metsaregistris märkimiseks vajalik arenduskulu on suurusjärgus 40 000 eurot. Muudatusel on väike mõju, sest tegemist on vabatahtlikult võetava kohustusega. Valikraie tingimuste muutmise arenduskulu on arvestatud ligikaudu 5000 eurot.</w:t>
      </w:r>
    </w:p>
    <w:p w14:paraId="4029AFF7" w14:textId="77777777" w:rsidR="00CD0571" w:rsidRPr="00CA1DEC" w:rsidRDefault="00CD0571" w:rsidP="003A50C9">
      <w:pPr>
        <w:spacing w:after="0" w:line="240" w:lineRule="auto"/>
        <w:jc w:val="both"/>
        <w:rPr>
          <w:rFonts w:ascii="Times New Roman" w:eastAsia="Times New Roman" w:hAnsi="Times New Roman" w:cs="Times New Roman"/>
          <w:sz w:val="24"/>
          <w:szCs w:val="24"/>
        </w:rPr>
      </w:pPr>
    </w:p>
    <w:p w14:paraId="727672BE" w14:textId="77777777" w:rsidR="00B936E6" w:rsidRPr="00CA1DEC" w:rsidRDefault="00B936E6" w:rsidP="003A50C9">
      <w:pPr>
        <w:spacing w:after="0" w:line="240" w:lineRule="auto"/>
        <w:jc w:val="both"/>
        <w:rPr>
          <w:rFonts w:ascii="Times New Roman" w:eastAsia="Times New Roman" w:hAnsi="Times New Roman" w:cs="Times New Roman"/>
          <w:i/>
          <w:iCs/>
          <w:sz w:val="24"/>
          <w:szCs w:val="24"/>
        </w:rPr>
      </w:pPr>
      <w:r w:rsidRPr="00CA1DEC">
        <w:rPr>
          <w:rFonts w:ascii="Times New Roman" w:eastAsia="Times New Roman" w:hAnsi="Times New Roman" w:cs="Times New Roman"/>
          <w:i/>
          <w:iCs/>
          <w:sz w:val="24"/>
          <w:szCs w:val="24"/>
        </w:rPr>
        <w:t xml:space="preserve">Mõju sihtrühm: </w:t>
      </w:r>
      <w:commentRangeStart w:id="74"/>
      <w:r w:rsidRPr="00CA1DEC">
        <w:rPr>
          <w:rFonts w:ascii="Times New Roman" w:eastAsia="Times New Roman" w:hAnsi="Times New Roman" w:cs="Times New Roman"/>
          <w:i/>
          <w:iCs/>
          <w:sz w:val="24"/>
          <w:szCs w:val="24"/>
        </w:rPr>
        <w:t>Keskkonnaamet ja Keskkonnaagentuur</w:t>
      </w:r>
      <w:commentRangeEnd w:id="74"/>
      <w:r w:rsidR="00F16687">
        <w:rPr>
          <w:rStyle w:val="Kommentaariviide"/>
        </w:rPr>
        <w:commentReference w:id="74"/>
      </w:r>
    </w:p>
    <w:p w14:paraId="451CC5A1" w14:textId="660A7B45" w:rsidR="00B936E6" w:rsidRPr="00CA1DEC" w:rsidRDefault="00B936E6" w:rsidP="003A50C9">
      <w:pPr>
        <w:spacing w:after="0" w:line="240" w:lineRule="auto"/>
        <w:jc w:val="both"/>
        <w:rPr>
          <w:rFonts w:ascii="Times New Roman" w:eastAsia="Times New Roman" w:hAnsi="Times New Roman" w:cs="Times New Roman"/>
          <w:color w:val="000000" w:themeColor="text1"/>
          <w:sz w:val="24"/>
          <w:szCs w:val="24"/>
          <w:lang w:eastAsia="et-EE"/>
        </w:rPr>
      </w:pPr>
      <w:r w:rsidRPr="00CA1DEC">
        <w:rPr>
          <w:rFonts w:ascii="Times New Roman" w:eastAsia="Times New Roman" w:hAnsi="Times New Roman" w:cs="Times New Roman"/>
          <w:color w:val="000000" w:themeColor="text1"/>
          <w:sz w:val="24"/>
          <w:szCs w:val="24"/>
          <w:lang w:eastAsia="et-EE"/>
        </w:rPr>
        <w:t xml:space="preserve">Püsimetsandusega seotud </w:t>
      </w:r>
      <w:r w:rsidR="00CD0571" w:rsidRPr="00CA1DEC">
        <w:rPr>
          <w:rFonts w:ascii="Times New Roman" w:eastAsia="Times New Roman" w:hAnsi="Times New Roman" w:cs="Times New Roman"/>
          <w:color w:val="000000" w:themeColor="text1"/>
          <w:sz w:val="24"/>
          <w:szCs w:val="24"/>
          <w:lang w:eastAsia="et-EE"/>
        </w:rPr>
        <w:t>nõuded</w:t>
      </w:r>
      <w:r w:rsidRPr="00CA1DEC">
        <w:rPr>
          <w:rFonts w:ascii="Times New Roman" w:eastAsia="Times New Roman" w:hAnsi="Times New Roman" w:cs="Times New Roman"/>
          <w:color w:val="000000" w:themeColor="text1"/>
          <w:sz w:val="24"/>
          <w:szCs w:val="24"/>
          <w:lang w:eastAsia="et-EE"/>
        </w:rPr>
        <w:t xml:space="preserve"> toovad kaasa Keskkonnaameti töökoormuse </w:t>
      </w:r>
      <w:r w:rsidR="00CD0571" w:rsidRPr="00CA1DEC">
        <w:rPr>
          <w:rFonts w:ascii="Times New Roman" w:eastAsia="Times New Roman" w:hAnsi="Times New Roman" w:cs="Times New Roman"/>
          <w:color w:val="000000" w:themeColor="text1"/>
          <w:sz w:val="24"/>
          <w:szCs w:val="24"/>
          <w:lang w:eastAsia="et-EE"/>
        </w:rPr>
        <w:t>marginaalse kasvu</w:t>
      </w:r>
      <w:r w:rsidRPr="00CA1DEC">
        <w:rPr>
          <w:rFonts w:ascii="Times New Roman" w:eastAsia="Times New Roman" w:hAnsi="Times New Roman" w:cs="Times New Roman"/>
          <w:color w:val="000000" w:themeColor="text1"/>
          <w:sz w:val="24"/>
          <w:szCs w:val="24"/>
          <w:lang w:eastAsia="et-EE"/>
        </w:rPr>
        <w:t>, sest metsakaitseekspertiisi koostamise põhimõtetele lisandub hinnangu andmine, kui ala ei saa majandada püsimetsana.</w:t>
      </w:r>
    </w:p>
    <w:p w14:paraId="7BD68CD3" w14:textId="68ABDAF5" w:rsidR="00B936E6" w:rsidRPr="00CA1DEC" w:rsidRDefault="00B936E6" w:rsidP="00C074A4">
      <w:pPr>
        <w:pStyle w:val="Kehatekst"/>
      </w:pPr>
      <w:r w:rsidRPr="00CA1DEC">
        <w:t xml:space="preserve">Muudatustega punktides </w:t>
      </w:r>
      <w:r w:rsidR="00594B70" w:rsidRPr="00CA1DEC">
        <w:t>2</w:t>
      </w:r>
      <w:r w:rsidR="00F84980" w:rsidRPr="00CA1DEC">
        <w:t>3</w:t>
      </w:r>
      <w:r w:rsidR="00D460D5" w:rsidRPr="00CA1DEC">
        <w:t>, 2</w:t>
      </w:r>
      <w:r w:rsidR="00F84980" w:rsidRPr="00CA1DEC">
        <w:t>4</w:t>
      </w:r>
      <w:r w:rsidR="00D460D5" w:rsidRPr="00CA1DEC">
        <w:t xml:space="preserve"> ja 2</w:t>
      </w:r>
      <w:r w:rsidR="00F84980" w:rsidRPr="00CA1DEC">
        <w:t>5</w:t>
      </w:r>
      <w:r w:rsidRPr="00CA1DEC">
        <w:t xml:space="preserve"> suureneb Keskkonnaameti töökoormus lageraie metsateatiste menetlemisel</w:t>
      </w:r>
      <w:r w:rsidR="00CD0571" w:rsidRPr="00CA1DEC">
        <w:t>:</w:t>
      </w:r>
      <w:r w:rsidRPr="00CA1DEC">
        <w:t xml:space="preserve"> </w:t>
      </w:r>
      <w:r w:rsidR="00CD0571" w:rsidRPr="00CA1DEC">
        <w:t xml:space="preserve">raielangi lubatud suuruse </w:t>
      </w:r>
      <w:r w:rsidRPr="00CA1DEC">
        <w:t xml:space="preserve">7 ha pealt 5 ha peale viimisel väheneb metsaregistri automaatotsuste arv lageraie metsateatiste menetlemisel </w:t>
      </w:r>
      <w:r w:rsidR="00CD0571" w:rsidRPr="00CA1DEC">
        <w:t>kolmandiku</w:t>
      </w:r>
      <w:r w:rsidRPr="00CA1DEC">
        <w:t xml:space="preserve"> võrra ning need metsateatised suunatakse spetsialistidele menetlemiseks. 2022.</w:t>
      </w:r>
      <w:r w:rsidR="00CD0571" w:rsidRPr="00CA1DEC">
        <w:t xml:space="preserve"> </w:t>
      </w:r>
      <w:r w:rsidRPr="00CA1DEC">
        <w:t xml:space="preserve">aastal menetles </w:t>
      </w:r>
      <w:commentRangeStart w:id="75"/>
      <w:r w:rsidRPr="00CA1DEC">
        <w:t xml:space="preserve">metsaregistri automaatsüsteem </w:t>
      </w:r>
      <w:commentRangeEnd w:id="75"/>
      <w:r w:rsidR="00F16687">
        <w:rPr>
          <w:rStyle w:val="Kommentaariviide"/>
          <w:rFonts w:asciiTheme="minorHAnsi" w:eastAsiaTheme="minorHAnsi" w:hAnsiTheme="minorHAnsi" w:cstheme="minorBidi"/>
          <w:color w:val="auto"/>
          <w:lang w:eastAsia="en-US"/>
        </w:rPr>
        <w:commentReference w:id="75"/>
      </w:r>
      <w:r w:rsidRPr="00CA1DEC">
        <w:t xml:space="preserve">36 003 </w:t>
      </w:r>
      <w:r w:rsidR="00CD0571" w:rsidRPr="00CA1DEC">
        <w:t>ja</w:t>
      </w:r>
      <w:r w:rsidRPr="00CA1DEC">
        <w:t xml:space="preserve"> 2023.</w:t>
      </w:r>
      <w:r w:rsidR="00CD0571" w:rsidRPr="00CA1DEC">
        <w:t xml:space="preserve"> </w:t>
      </w:r>
      <w:r w:rsidRPr="00CA1DEC">
        <w:t xml:space="preserve">aastal 30 635 lageraie metsateatist. Seega tuleb muudatuse jõustumisel </w:t>
      </w:r>
      <w:r w:rsidR="00D64EAB" w:rsidRPr="00CA1DEC">
        <w:t>menetleda veel lisaks</w:t>
      </w:r>
      <w:r w:rsidR="00CD0571" w:rsidRPr="00CA1DEC">
        <w:t xml:space="preserve"> </w:t>
      </w:r>
      <w:r w:rsidRPr="00CA1DEC">
        <w:t>vähemalt 10 000 lageraie metsateatist</w:t>
      </w:r>
      <w:r w:rsidR="00D64EAB" w:rsidRPr="00CA1DEC">
        <w:t>. Selleks vajab</w:t>
      </w:r>
      <w:r w:rsidRPr="00CA1DEC">
        <w:t xml:space="preserve"> Keskkonnaamet</w:t>
      </w:r>
      <w:r w:rsidR="00CD0571" w:rsidRPr="00CA1DEC">
        <w:t xml:space="preserve"> juurde</w:t>
      </w:r>
      <w:r w:rsidRPr="00CA1DEC">
        <w:t xml:space="preserve"> </w:t>
      </w:r>
      <w:r w:rsidR="00CD0571" w:rsidRPr="00CA1DEC">
        <w:t xml:space="preserve">nelja </w:t>
      </w:r>
      <w:r w:rsidR="00D64EAB" w:rsidRPr="00CA1DEC">
        <w:t>spetsialisti ametikohta ning lisanduvate tööjõukulude katmiseks raha.</w:t>
      </w:r>
      <w:r w:rsidRPr="00CA1DEC">
        <w:t xml:space="preserve"> Tööjõukulu </w:t>
      </w:r>
      <w:r w:rsidR="00D64EAB" w:rsidRPr="00CA1DEC">
        <w:t xml:space="preserve">on </w:t>
      </w:r>
      <w:r w:rsidRPr="00CA1DEC">
        <w:t>aastas 108 500 eurot, lisaks majanduskulud. Samas vähenevad kulud</w:t>
      </w:r>
      <w:r w:rsidR="00D64EAB" w:rsidRPr="00CA1DEC">
        <w:t>, kuna</w:t>
      </w:r>
      <w:r w:rsidRPr="00CA1DEC">
        <w:t xml:space="preserve"> paberil ja e-postiga metsateatis</w:t>
      </w:r>
      <w:r w:rsidR="00D64EAB" w:rsidRPr="00CA1DEC">
        <w:t>i ei esitata ja see</w:t>
      </w:r>
      <w:r w:rsidRPr="00CA1DEC">
        <w:t xml:space="preserve"> kompenseerib osaliselt </w:t>
      </w:r>
      <w:r w:rsidR="00D64EAB" w:rsidRPr="00CA1DEC">
        <w:t>lisa</w:t>
      </w:r>
      <w:r w:rsidRPr="00CA1DEC">
        <w:t xml:space="preserve">tööjõu vajaduse. Lisaks </w:t>
      </w:r>
      <w:r w:rsidR="00D64EAB" w:rsidRPr="00CA1DEC">
        <w:t xml:space="preserve">vähendab </w:t>
      </w:r>
      <w:r w:rsidRPr="00CA1DEC">
        <w:t>eraldisepõhine metsakorraldus näiteks metsauuendusekspertiiside koostamise vajadust. Metsaregistri arenduskulud on hinnanguliselt 500 eurot.</w:t>
      </w:r>
    </w:p>
    <w:p w14:paraId="5FADE6B1" w14:textId="77777777" w:rsidR="00D64EAB" w:rsidRPr="00CA1DEC" w:rsidRDefault="00D64EAB" w:rsidP="003A50C9">
      <w:pPr>
        <w:spacing w:after="0" w:line="240" w:lineRule="auto"/>
        <w:jc w:val="both"/>
        <w:rPr>
          <w:rFonts w:ascii="Times New Roman" w:eastAsia="Times New Roman" w:hAnsi="Times New Roman" w:cs="Times New Roman"/>
          <w:color w:val="000000" w:themeColor="text1"/>
          <w:sz w:val="24"/>
          <w:szCs w:val="24"/>
          <w:lang w:eastAsia="et-EE"/>
        </w:rPr>
      </w:pPr>
    </w:p>
    <w:p w14:paraId="70E56499" w14:textId="4DC308D3" w:rsidR="00B936E6" w:rsidRPr="00CA1DEC" w:rsidRDefault="00B936E6" w:rsidP="003A50C9">
      <w:pPr>
        <w:spacing w:after="0" w:line="240" w:lineRule="auto"/>
        <w:jc w:val="both"/>
        <w:rPr>
          <w:rFonts w:ascii="Times New Roman" w:eastAsia="Times New Roman" w:hAnsi="Times New Roman" w:cs="Times New Roman"/>
          <w:color w:val="000000" w:themeColor="text1"/>
          <w:sz w:val="24"/>
          <w:szCs w:val="24"/>
          <w:lang w:eastAsia="et-EE"/>
        </w:rPr>
      </w:pPr>
      <w:r w:rsidRPr="00CA1DEC">
        <w:rPr>
          <w:rFonts w:ascii="Times New Roman" w:eastAsia="Times New Roman" w:hAnsi="Times New Roman" w:cs="Times New Roman"/>
          <w:color w:val="000000" w:themeColor="text1"/>
          <w:sz w:val="24"/>
          <w:szCs w:val="24"/>
          <w:lang w:eastAsia="et-EE"/>
        </w:rPr>
        <w:t xml:space="preserve">Avaliku sektori üldine töökorraldus jääb eraldisepõhise metsakorralduse põhimõtte rakendamisel samaks, Keskkonnaagentuuril võib esineda vaid väike kulude kasv </w:t>
      </w:r>
      <w:r w:rsidR="00D64EAB" w:rsidRPr="00CA1DEC">
        <w:rPr>
          <w:rFonts w:ascii="Times New Roman" w:eastAsia="Times New Roman" w:hAnsi="Times New Roman" w:cs="Times New Roman"/>
          <w:color w:val="000000" w:themeColor="text1"/>
          <w:sz w:val="24"/>
          <w:szCs w:val="24"/>
          <w:lang w:eastAsia="et-EE"/>
        </w:rPr>
        <w:t>kontrollkäikudel</w:t>
      </w:r>
      <w:r w:rsidRPr="00CA1DEC">
        <w:rPr>
          <w:rFonts w:ascii="Times New Roman" w:eastAsia="Times New Roman" w:hAnsi="Times New Roman" w:cs="Times New Roman"/>
          <w:color w:val="000000" w:themeColor="text1"/>
          <w:sz w:val="24"/>
          <w:szCs w:val="24"/>
          <w:lang w:eastAsia="et-EE"/>
        </w:rPr>
        <w:t xml:space="preserve"> </w:t>
      </w:r>
      <w:r w:rsidR="00D64EAB" w:rsidRPr="00CA1DEC">
        <w:rPr>
          <w:rFonts w:ascii="Times New Roman" w:eastAsia="Times New Roman" w:hAnsi="Times New Roman" w:cs="Times New Roman"/>
          <w:color w:val="000000" w:themeColor="text1"/>
          <w:sz w:val="24"/>
          <w:szCs w:val="24"/>
          <w:lang w:eastAsia="et-EE"/>
        </w:rPr>
        <w:t xml:space="preserve">andmete kontrollimiseks </w:t>
      </w:r>
      <w:r w:rsidRPr="00CA1DEC">
        <w:rPr>
          <w:rFonts w:ascii="Times New Roman" w:eastAsia="Times New Roman" w:hAnsi="Times New Roman" w:cs="Times New Roman"/>
          <w:color w:val="000000" w:themeColor="text1"/>
          <w:sz w:val="24"/>
          <w:szCs w:val="24"/>
          <w:lang w:eastAsia="et-EE"/>
        </w:rPr>
        <w:t>läbit</w:t>
      </w:r>
      <w:r w:rsidR="00D64EAB" w:rsidRPr="00CA1DEC">
        <w:rPr>
          <w:rFonts w:ascii="Times New Roman" w:eastAsia="Times New Roman" w:hAnsi="Times New Roman" w:cs="Times New Roman"/>
          <w:color w:val="000000" w:themeColor="text1"/>
          <w:sz w:val="24"/>
          <w:szCs w:val="24"/>
          <w:lang w:eastAsia="et-EE"/>
        </w:rPr>
        <w:t>avate</w:t>
      </w:r>
      <w:r w:rsidRPr="00CA1DEC">
        <w:rPr>
          <w:rFonts w:ascii="Times New Roman" w:eastAsia="Times New Roman" w:hAnsi="Times New Roman" w:cs="Times New Roman"/>
          <w:color w:val="000000" w:themeColor="text1"/>
          <w:sz w:val="24"/>
          <w:szCs w:val="24"/>
          <w:lang w:eastAsia="et-EE"/>
        </w:rPr>
        <w:t xml:space="preserve"> kilomeetrite hulga</w:t>
      </w:r>
      <w:r w:rsidR="00D64EAB" w:rsidRPr="00CA1DEC">
        <w:rPr>
          <w:rFonts w:ascii="Times New Roman" w:eastAsia="Times New Roman" w:hAnsi="Times New Roman" w:cs="Times New Roman"/>
          <w:color w:val="000000" w:themeColor="text1"/>
          <w:sz w:val="24"/>
          <w:szCs w:val="24"/>
          <w:lang w:eastAsia="et-EE"/>
        </w:rPr>
        <w:t xml:space="preserve"> kasvu tõttu.</w:t>
      </w:r>
      <w:r w:rsidRPr="00CA1DEC">
        <w:rPr>
          <w:rFonts w:ascii="Times New Roman" w:eastAsia="Times New Roman" w:hAnsi="Times New Roman" w:cs="Times New Roman"/>
          <w:color w:val="000000" w:themeColor="text1"/>
          <w:sz w:val="24"/>
          <w:szCs w:val="24"/>
          <w:lang w:eastAsia="et-EE"/>
        </w:rPr>
        <w:t xml:space="preserve"> Seda aitab kompenseerida kvaliteetsete andmete esitamise suurem hulk ja korduskontrollide ning Keskkonnaameti tehtavate metsauuendusekspertiiside vähenemine. Eraldisepõhisele metsakorraldusele üleminekuga kulusid ei kaasne, kuid ruumiandmete muutmise kontrolliks kulub hinnanguliselt 10 000 eurot.</w:t>
      </w:r>
    </w:p>
    <w:p w14:paraId="5FD0945B" w14:textId="77777777" w:rsidR="00D64EAB" w:rsidRPr="00CA1DEC" w:rsidRDefault="00D64EAB" w:rsidP="003A50C9">
      <w:pPr>
        <w:spacing w:after="0" w:line="240" w:lineRule="auto"/>
        <w:jc w:val="both"/>
        <w:rPr>
          <w:rFonts w:ascii="Times New Roman" w:eastAsia="Times New Roman" w:hAnsi="Times New Roman" w:cs="Times New Roman"/>
          <w:color w:val="000000" w:themeColor="text1"/>
          <w:sz w:val="24"/>
          <w:szCs w:val="24"/>
          <w:lang w:eastAsia="et-EE"/>
        </w:rPr>
      </w:pPr>
    </w:p>
    <w:p w14:paraId="2B513BCB" w14:textId="420E1F12" w:rsidR="00B936E6" w:rsidRPr="00CA1DEC" w:rsidRDefault="00B936E6" w:rsidP="003A50C9">
      <w:pPr>
        <w:spacing w:after="0" w:line="240" w:lineRule="auto"/>
        <w:jc w:val="both"/>
        <w:rPr>
          <w:rFonts w:ascii="Times New Roman" w:eastAsia="Times New Roman" w:hAnsi="Times New Roman" w:cs="Times New Roman"/>
          <w:color w:val="000000" w:themeColor="text1"/>
          <w:sz w:val="24"/>
          <w:szCs w:val="24"/>
          <w:lang w:eastAsia="et-EE"/>
        </w:rPr>
      </w:pPr>
      <w:commentRangeStart w:id="76"/>
      <w:r w:rsidRPr="00CA1DEC">
        <w:rPr>
          <w:rFonts w:ascii="Times New Roman" w:eastAsia="Times New Roman" w:hAnsi="Times New Roman" w:cs="Times New Roman"/>
          <w:color w:val="000000" w:themeColor="text1"/>
          <w:sz w:val="24"/>
          <w:szCs w:val="24"/>
          <w:lang w:eastAsia="et-EE"/>
        </w:rPr>
        <w:t xml:space="preserve">Kaitseministeeriumiga seotud muudatuste (punktid </w:t>
      </w:r>
      <w:r w:rsidR="00594B70" w:rsidRPr="00CA1DEC">
        <w:rPr>
          <w:rFonts w:ascii="Times New Roman" w:eastAsia="Times New Roman" w:hAnsi="Times New Roman" w:cs="Times New Roman"/>
          <w:color w:val="000000" w:themeColor="text1"/>
          <w:sz w:val="24"/>
          <w:szCs w:val="24"/>
          <w:lang w:eastAsia="et-EE"/>
        </w:rPr>
        <w:t>2</w:t>
      </w:r>
      <w:r w:rsidR="00251454" w:rsidRPr="00CA1DEC">
        <w:rPr>
          <w:rFonts w:ascii="Times New Roman" w:eastAsia="Times New Roman" w:hAnsi="Times New Roman" w:cs="Times New Roman"/>
          <w:color w:val="000000" w:themeColor="text1"/>
          <w:sz w:val="24"/>
          <w:szCs w:val="24"/>
          <w:lang w:eastAsia="et-EE"/>
        </w:rPr>
        <w:t>9</w:t>
      </w:r>
      <w:r w:rsidRPr="00CA1DEC">
        <w:rPr>
          <w:rFonts w:ascii="Times New Roman" w:eastAsia="Times New Roman" w:hAnsi="Times New Roman" w:cs="Times New Roman"/>
          <w:color w:val="000000" w:themeColor="text1"/>
          <w:sz w:val="24"/>
          <w:szCs w:val="24"/>
          <w:lang w:eastAsia="et-EE"/>
        </w:rPr>
        <w:t xml:space="preserve"> ja </w:t>
      </w:r>
      <w:r w:rsidR="00251454" w:rsidRPr="00CA1DEC">
        <w:rPr>
          <w:rFonts w:ascii="Times New Roman" w:eastAsia="Times New Roman" w:hAnsi="Times New Roman" w:cs="Times New Roman"/>
          <w:color w:val="000000" w:themeColor="text1"/>
          <w:sz w:val="24"/>
          <w:szCs w:val="24"/>
          <w:lang w:eastAsia="et-EE"/>
        </w:rPr>
        <w:t>30</w:t>
      </w:r>
      <w:r w:rsidRPr="00CA1DEC">
        <w:rPr>
          <w:rFonts w:ascii="Times New Roman" w:eastAsia="Times New Roman" w:hAnsi="Times New Roman" w:cs="Times New Roman"/>
          <w:color w:val="000000" w:themeColor="text1"/>
          <w:sz w:val="24"/>
          <w:szCs w:val="24"/>
          <w:lang w:eastAsia="et-EE"/>
        </w:rPr>
        <w:t>) mõju on väike ja puudutab peamiselt Kaitseministeeriumi tegevusvaldkonda. Samas väheneb bürokraatia ning Vabariigi Valitsuse töökoormus.</w:t>
      </w:r>
      <w:commentRangeEnd w:id="76"/>
      <w:r w:rsidR="00F16687">
        <w:rPr>
          <w:rStyle w:val="Kommentaariviide"/>
        </w:rPr>
        <w:commentReference w:id="76"/>
      </w:r>
    </w:p>
    <w:p w14:paraId="192554C7" w14:textId="77777777" w:rsidR="00D64EAB" w:rsidRPr="00CA1DEC" w:rsidRDefault="00D64EAB" w:rsidP="003A50C9">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4A2F66F1" w14:textId="14877190" w:rsidR="00B936E6" w:rsidRPr="00CA1DEC" w:rsidRDefault="00B936E6" w:rsidP="003A50C9">
      <w:pPr>
        <w:spacing w:after="0" w:line="240" w:lineRule="auto"/>
        <w:jc w:val="both"/>
        <w:textAlignment w:val="baseline"/>
        <w:rPr>
          <w:rFonts w:ascii="Times New Roman" w:hAnsi="Times New Roman" w:cs="Times New Roman"/>
          <w:sz w:val="24"/>
          <w:szCs w:val="24"/>
          <w:lang w:eastAsia="et-EE"/>
        </w:rPr>
      </w:pPr>
      <w:r w:rsidRPr="00CA1DEC">
        <w:rPr>
          <w:rFonts w:ascii="Times New Roman" w:eastAsia="Times New Roman" w:hAnsi="Times New Roman" w:cs="Times New Roman"/>
          <w:color w:val="000000"/>
          <w:kern w:val="0"/>
          <w:sz w:val="24"/>
          <w:szCs w:val="24"/>
          <w:lang w:eastAsia="et-EE"/>
          <w14:ligatures w14:val="none"/>
        </w:rPr>
        <w:t>Seaduse rakendamisega ei kaasne olulisi riske, samuti ei kavandata põhimõttelisi muudatusi õiguskorras</w:t>
      </w:r>
      <w:r w:rsidR="00D64EAB" w:rsidRPr="00CA1DEC">
        <w:rPr>
          <w:rFonts w:ascii="Times New Roman" w:eastAsia="Times New Roman" w:hAnsi="Times New Roman" w:cs="Times New Roman"/>
          <w:color w:val="000000"/>
          <w:kern w:val="0"/>
          <w:sz w:val="24"/>
          <w:szCs w:val="24"/>
          <w:lang w:eastAsia="et-EE"/>
          <w14:ligatures w14:val="none"/>
        </w:rPr>
        <w:t>,</w:t>
      </w:r>
      <w:r w:rsidRPr="00CA1DEC">
        <w:rPr>
          <w:rFonts w:ascii="Times New Roman" w:eastAsia="Times New Roman" w:hAnsi="Times New Roman" w:cs="Times New Roman"/>
          <w:color w:val="000000" w:themeColor="text1"/>
          <w:sz w:val="24"/>
          <w:szCs w:val="24"/>
          <w:lang w:eastAsia="et-EE"/>
        </w:rPr>
        <w:t xml:space="preserve"> välja arvatud metsateatise alusel tehtavate tööde lõpetatuks märkimi</w:t>
      </w:r>
      <w:r w:rsidR="00D64EAB" w:rsidRPr="00CA1DEC">
        <w:rPr>
          <w:rFonts w:ascii="Times New Roman" w:eastAsia="Times New Roman" w:hAnsi="Times New Roman" w:cs="Times New Roman"/>
          <w:color w:val="000000" w:themeColor="text1"/>
          <w:sz w:val="24"/>
          <w:szCs w:val="24"/>
          <w:lang w:eastAsia="et-EE"/>
        </w:rPr>
        <w:t>ne</w:t>
      </w:r>
      <w:r w:rsidRPr="00CA1DEC">
        <w:rPr>
          <w:rFonts w:ascii="Times New Roman" w:eastAsia="Times New Roman" w:hAnsi="Times New Roman" w:cs="Times New Roman"/>
          <w:color w:val="000000"/>
          <w:kern w:val="0"/>
          <w:sz w:val="24"/>
          <w:szCs w:val="24"/>
          <w:lang w:eastAsia="et-EE"/>
          <w14:ligatures w14:val="none"/>
        </w:rPr>
        <w:t>. Seetõttu ei ole seletuskirjale lisatud HÕNTE § 46 nõuete kohast põhjalikku mõjuanalüüsi.</w:t>
      </w:r>
    </w:p>
    <w:p w14:paraId="2E915028" w14:textId="77777777" w:rsidR="00D64EAB" w:rsidRPr="00CA1DEC" w:rsidRDefault="00D64EAB" w:rsidP="00700CB9">
      <w:pPr>
        <w:rPr>
          <w:rFonts w:ascii="Times New Roman" w:hAnsi="Times New Roman" w:cs="Times New Roman"/>
          <w:rPrChange w:id="77" w:author="Markus Ühtigi" w:date="2024-09-04T11:12:00Z">
            <w:rPr/>
          </w:rPrChange>
        </w:rPr>
      </w:pPr>
    </w:p>
    <w:p w14:paraId="178CFB6D" w14:textId="51DB6FB5" w:rsidR="00B936E6" w:rsidRPr="00CA1DEC" w:rsidRDefault="00E42026" w:rsidP="003A50C9">
      <w:pPr>
        <w:pStyle w:val="pealkiri"/>
        <w:rPr>
          <w:color w:val="auto"/>
        </w:rPr>
      </w:pPr>
      <w:r w:rsidRPr="00CA1DEC">
        <w:rPr>
          <w:color w:val="auto"/>
        </w:rPr>
        <w:t>7</w:t>
      </w:r>
      <w:r w:rsidR="00B936E6" w:rsidRPr="00CA1DEC">
        <w:rPr>
          <w:color w:val="auto"/>
        </w:rPr>
        <w:t>. Rakendusaktid</w:t>
      </w:r>
    </w:p>
    <w:p w14:paraId="6221471E" w14:textId="77777777" w:rsidR="00D64EAB" w:rsidRPr="00CA1DEC" w:rsidRDefault="00D64EAB" w:rsidP="003A50C9">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16965034" w14:textId="13480C19" w:rsidR="00B936E6" w:rsidRPr="00CA1DEC" w:rsidRDefault="00B936E6" w:rsidP="007B7331">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A1DEC">
        <w:rPr>
          <w:rFonts w:ascii="Times New Roman" w:eastAsia="Times New Roman" w:hAnsi="Times New Roman" w:cs="Times New Roman"/>
          <w:color w:val="000000"/>
          <w:kern w:val="0"/>
          <w:sz w:val="24"/>
          <w:szCs w:val="24"/>
          <w:lang w:eastAsia="et-EE"/>
          <w14:ligatures w14:val="none"/>
        </w:rPr>
        <w:t xml:space="preserve">Metsaseaduse </w:t>
      </w:r>
      <w:r w:rsidR="008E0711" w:rsidRPr="00CA1DEC">
        <w:rPr>
          <w:rFonts w:ascii="Times New Roman" w:eastAsia="Times New Roman" w:hAnsi="Times New Roman" w:cs="Times New Roman"/>
          <w:color w:val="000000"/>
          <w:kern w:val="0"/>
          <w:sz w:val="24"/>
          <w:szCs w:val="24"/>
          <w:lang w:eastAsia="et-EE"/>
          <w14:ligatures w14:val="none"/>
        </w:rPr>
        <w:t xml:space="preserve">jõustumisel </w:t>
      </w:r>
      <w:r w:rsidRPr="00CA1DEC">
        <w:rPr>
          <w:rFonts w:ascii="Times New Roman" w:eastAsia="Times New Roman" w:hAnsi="Times New Roman" w:cs="Times New Roman"/>
          <w:color w:val="000000"/>
          <w:kern w:val="0"/>
          <w:sz w:val="24"/>
          <w:szCs w:val="24"/>
          <w:lang w:eastAsia="et-EE"/>
          <w14:ligatures w14:val="none"/>
        </w:rPr>
        <w:t>muudetakse järgmisi rakendusakte:</w:t>
      </w:r>
    </w:p>
    <w:p w14:paraId="1F8F98EF" w14:textId="3D19D8B6" w:rsidR="00B936E6" w:rsidRPr="00CA1DEC" w:rsidRDefault="006D1390" w:rsidP="00C074A4">
      <w:pPr>
        <w:spacing w:after="0" w:line="240" w:lineRule="auto"/>
        <w:jc w:val="both"/>
        <w:rPr>
          <w:rFonts w:ascii="Times New Roman" w:eastAsia="Times New Roman" w:hAnsi="Times New Roman" w:cs="Times New Roman"/>
          <w:sz w:val="24"/>
          <w:szCs w:val="24"/>
          <w:lang w:eastAsia="et-EE"/>
        </w:rPr>
      </w:pPr>
      <w:r w:rsidRPr="00CA1DEC">
        <w:rPr>
          <w:rFonts w:ascii="Times New Roman" w:eastAsia="Times New Roman" w:hAnsi="Times New Roman" w:cs="Times New Roman"/>
          <w:sz w:val="24"/>
          <w:szCs w:val="24"/>
          <w:lang w:eastAsia="et-EE"/>
        </w:rPr>
        <w:t xml:space="preserve">1. </w:t>
      </w:r>
      <w:r w:rsidR="0054648F" w:rsidRPr="00CA1DEC">
        <w:rPr>
          <w:rFonts w:ascii="Times New Roman" w:eastAsia="Times New Roman" w:hAnsi="Times New Roman" w:cs="Times New Roman"/>
          <w:sz w:val="24"/>
          <w:szCs w:val="24"/>
          <w:lang w:eastAsia="et-EE"/>
        </w:rPr>
        <w:t>K</w:t>
      </w:r>
      <w:r w:rsidR="00B936E6" w:rsidRPr="00CA1DEC">
        <w:rPr>
          <w:rFonts w:ascii="Times New Roman" w:eastAsia="Times New Roman" w:hAnsi="Times New Roman" w:cs="Times New Roman"/>
          <w:sz w:val="24"/>
          <w:szCs w:val="24"/>
          <w:lang w:eastAsia="et-EE"/>
        </w:rPr>
        <w:t>eskkonnaministri 27. detsembri 2006. määrus nr 88 „Metsa majandmise eeskiri“;</w:t>
      </w:r>
    </w:p>
    <w:p w14:paraId="62EACB95" w14:textId="223B6E06" w:rsidR="00B936E6" w:rsidRPr="00CA1DEC" w:rsidRDefault="006D1390" w:rsidP="00C074A4">
      <w:pPr>
        <w:spacing w:after="0" w:line="240" w:lineRule="auto"/>
        <w:jc w:val="both"/>
        <w:rPr>
          <w:rFonts w:ascii="Times New Roman" w:eastAsia="Times New Roman" w:hAnsi="Times New Roman" w:cs="Times New Roman"/>
          <w:sz w:val="24"/>
          <w:szCs w:val="24"/>
          <w:lang w:eastAsia="et-EE"/>
        </w:rPr>
      </w:pPr>
      <w:r w:rsidRPr="00CA1DEC">
        <w:rPr>
          <w:rFonts w:ascii="Times New Roman" w:eastAsia="Times New Roman" w:hAnsi="Times New Roman" w:cs="Times New Roman"/>
          <w:sz w:val="24"/>
          <w:szCs w:val="24"/>
          <w:lang w:eastAsia="et-EE"/>
        </w:rPr>
        <w:t xml:space="preserve">2. </w:t>
      </w:r>
      <w:r w:rsidR="0054648F" w:rsidRPr="00CA1DEC">
        <w:rPr>
          <w:rFonts w:ascii="Times New Roman" w:eastAsia="Times New Roman" w:hAnsi="Times New Roman" w:cs="Times New Roman"/>
          <w:sz w:val="24"/>
          <w:szCs w:val="24"/>
          <w:lang w:eastAsia="et-EE"/>
        </w:rPr>
        <w:t>K</w:t>
      </w:r>
      <w:r w:rsidR="00B936E6" w:rsidRPr="00CA1DEC">
        <w:rPr>
          <w:rFonts w:ascii="Times New Roman" w:eastAsia="Times New Roman" w:hAnsi="Times New Roman" w:cs="Times New Roman"/>
          <w:sz w:val="24"/>
          <w:szCs w:val="24"/>
          <w:lang w:eastAsia="et-EE"/>
        </w:rPr>
        <w:t>eskkonnaministri 16. jaanuari 2009. a määrus nr 2 „Metsa korraldamise juhend“;</w:t>
      </w:r>
    </w:p>
    <w:p w14:paraId="64910D43" w14:textId="4A048B2A" w:rsidR="00B936E6" w:rsidRPr="00CA1DEC" w:rsidRDefault="006D1390" w:rsidP="00C074A4">
      <w:pPr>
        <w:spacing w:after="0" w:line="240" w:lineRule="auto"/>
        <w:jc w:val="both"/>
        <w:rPr>
          <w:rFonts w:ascii="Times New Roman" w:eastAsia="Times New Roman" w:hAnsi="Times New Roman" w:cs="Times New Roman"/>
          <w:sz w:val="24"/>
          <w:szCs w:val="24"/>
          <w:lang w:eastAsia="et-EE"/>
        </w:rPr>
      </w:pPr>
      <w:r w:rsidRPr="00CA1DEC">
        <w:rPr>
          <w:rFonts w:ascii="Times New Roman" w:eastAsia="Times New Roman" w:hAnsi="Times New Roman" w:cs="Times New Roman"/>
          <w:sz w:val="24"/>
          <w:szCs w:val="24"/>
          <w:lang w:eastAsia="et-EE"/>
        </w:rPr>
        <w:t xml:space="preserve">3. </w:t>
      </w:r>
      <w:r w:rsidR="0054648F" w:rsidRPr="00CA1DEC">
        <w:rPr>
          <w:rFonts w:ascii="Times New Roman" w:eastAsia="Times New Roman" w:hAnsi="Times New Roman" w:cs="Times New Roman"/>
          <w:sz w:val="24"/>
          <w:szCs w:val="24"/>
          <w:lang w:eastAsia="et-EE"/>
        </w:rPr>
        <w:t>K</w:t>
      </w:r>
      <w:r w:rsidR="00B936E6" w:rsidRPr="00CA1DEC">
        <w:rPr>
          <w:rFonts w:ascii="Times New Roman" w:eastAsia="Times New Roman" w:hAnsi="Times New Roman" w:cs="Times New Roman"/>
          <w:sz w:val="24"/>
          <w:szCs w:val="24"/>
          <w:lang w:eastAsia="et-EE"/>
        </w:rPr>
        <w:t>eskkonnaministri 28. augusti 2017. a määrus nr 32 „Metsaressursi arvestuse riikliku registri põhimäärus“;</w:t>
      </w:r>
    </w:p>
    <w:p w14:paraId="18EECF34" w14:textId="77777777" w:rsidR="0047379A" w:rsidRPr="00CA1DEC" w:rsidRDefault="006D1390" w:rsidP="00C074A4">
      <w:pPr>
        <w:spacing w:after="0" w:line="240" w:lineRule="auto"/>
        <w:jc w:val="both"/>
        <w:rPr>
          <w:rFonts w:ascii="Times New Roman" w:eastAsia="Times New Roman" w:hAnsi="Times New Roman" w:cs="Times New Roman"/>
          <w:sz w:val="24"/>
          <w:szCs w:val="24"/>
          <w:lang w:eastAsia="et-EE"/>
        </w:rPr>
      </w:pPr>
      <w:r w:rsidRPr="00CA1DEC">
        <w:rPr>
          <w:rFonts w:ascii="Times New Roman" w:eastAsia="Times New Roman" w:hAnsi="Times New Roman" w:cs="Times New Roman"/>
          <w:sz w:val="24"/>
          <w:szCs w:val="24"/>
          <w:lang w:eastAsia="et-EE"/>
        </w:rPr>
        <w:t xml:space="preserve">4. </w:t>
      </w:r>
      <w:r w:rsidR="0054648F" w:rsidRPr="00CA1DEC">
        <w:rPr>
          <w:rFonts w:ascii="Times New Roman" w:eastAsia="Times New Roman" w:hAnsi="Times New Roman" w:cs="Times New Roman"/>
          <w:sz w:val="24"/>
          <w:szCs w:val="24"/>
          <w:lang w:eastAsia="et-EE"/>
        </w:rPr>
        <w:t>K</w:t>
      </w:r>
      <w:r w:rsidR="00B936E6" w:rsidRPr="00CA1DEC">
        <w:rPr>
          <w:rFonts w:ascii="Times New Roman" w:eastAsia="Times New Roman" w:hAnsi="Times New Roman" w:cs="Times New Roman"/>
          <w:sz w:val="24"/>
          <w:szCs w:val="24"/>
          <w:lang w:eastAsia="et-EE"/>
        </w:rPr>
        <w:t xml:space="preserve">eskkonnaministri 11. augusti 2017. a määrus nr 28 </w:t>
      </w:r>
      <w:r w:rsidR="00D64EAB" w:rsidRPr="00CA1DEC">
        <w:rPr>
          <w:rFonts w:ascii="Times New Roman" w:eastAsia="Times New Roman" w:hAnsi="Times New Roman" w:cs="Times New Roman"/>
          <w:sz w:val="24"/>
          <w:szCs w:val="24"/>
          <w:lang w:eastAsia="et-EE"/>
        </w:rPr>
        <w:t>„</w:t>
      </w:r>
      <w:r w:rsidR="00B936E6" w:rsidRPr="00CA1DEC">
        <w:rPr>
          <w:rFonts w:ascii="Times New Roman" w:eastAsia="Times New Roman" w:hAnsi="Times New Roman" w:cs="Times New Roman"/>
          <w:sz w:val="24"/>
          <w:szCs w:val="24"/>
          <w:lang w:eastAsia="et-EE"/>
        </w:rPr>
        <w:t>Metsateatisel esitatavate andmete loetelu ning metsateatise esitamise, menetlemise ja registreerimise kord ning tähtajad</w:t>
      </w:r>
      <w:r w:rsidR="00D64EAB" w:rsidRPr="00CA1DEC">
        <w:rPr>
          <w:rFonts w:ascii="Times New Roman" w:eastAsia="Times New Roman" w:hAnsi="Times New Roman" w:cs="Times New Roman"/>
          <w:sz w:val="24"/>
          <w:szCs w:val="24"/>
          <w:lang w:eastAsia="et-EE"/>
        </w:rPr>
        <w:t>“</w:t>
      </w:r>
      <w:r w:rsidR="0047379A" w:rsidRPr="00CA1DEC">
        <w:rPr>
          <w:rFonts w:ascii="Times New Roman" w:eastAsia="Times New Roman" w:hAnsi="Times New Roman" w:cs="Times New Roman"/>
          <w:sz w:val="24"/>
          <w:szCs w:val="24"/>
          <w:lang w:eastAsia="et-EE"/>
        </w:rPr>
        <w:t>;</w:t>
      </w:r>
    </w:p>
    <w:p w14:paraId="4AC4F884" w14:textId="2BF19695" w:rsidR="0047379A" w:rsidRPr="00CA1DEC" w:rsidRDefault="0047379A" w:rsidP="00C074A4">
      <w:pPr>
        <w:spacing w:after="0" w:line="240" w:lineRule="auto"/>
        <w:jc w:val="both"/>
        <w:rPr>
          <w:rFonts w:ascii="Times New Roman" w:eastAsia="Times New Roman" w:hAnsi="Times New Roman" w:cs="Times New Roman"/>
          <w:sz w:val="24"/>
          <w:szCs w:val="24"/>
          <w:lang w:eastAsia="et-EE"/>
        </w:rPr>
      </w:pPr>
      <w:r w:rsidRPr="00CA1DEC">
        <w:rPr>
          <w:rFonts w:ascii="Times New Roman" w:eastAsia="Times New Roman" w:hAnsi="Times New Roman" w:cs="Times New Roman"/>
          <w:sz w:val="24"/>
          <w:szCs w:val="24"/>
          <w:lang w:eastAsia="et-EE"/>
        </w:rPr>
        <w:t>5. Keskkonnaministri 21. detsembri 2006. a nr 84 „Metsamaterjali veoeeskiri, metsamaterjali üleandmise-vastuvõtmise aktile ja veoselehele esitatavad nõuded ning müüdud või ostetud raieõiguse või metsamaterjali kohta Maksu- ja Tolliametile esitatava teatise vorm“.</w:t>
      </w:r>
    </w:p>
    <w:p w14:paraId="006F3256" w14:textId="77777777" w:rsidR="00AC6720" w:rsidRPr="00CA1DEC" w:rsidRDefault="00AC6720" w:rsidP="00C074A4">
      <w:pPr>
        <w:spacing w:after="0" w:line="240" w:lineRule="auto"/>
        <w:jc w:val="both"/>
        <w:rPr>
          <w:rFonts w:ascii="Times New Roman" w:eastAsia="Times New Roman" w:hAnsi="Times New Roman" w:cs="Times New Roman"/>
          <w:sz w:val="24"/>
          <w:szCs w:val="24"/>
          <w:lang w:eastAsia="et-EE"/>
        </w:rPr>
      </w:pPr>
    </w:p>
    <w:p w14:paraId="44EAB0D5" w14:textId="4432C789" w:rsidR="00AC6720" w:rsidRPr="00CA1DEC" w:rsidRDefault="00AC6720" w:rsidP="00C074A4">
      <w:pPr>
        <w:spacing w:after="0" w:line="240" w:lineRule="auto"/>
        <w:jc w:val="both"/>
        <w:rPr>
          <w:rFonts w:ascii="Times New Roman" w:eastAsia="Times New Roman" w:hAnsi="Times New Roman" w:cs="Times New Roman"/>
          <w:sz w:val="24"/>
          <w:szCs w:val="24"/>
          <w:lang w:eastAsia="et-EE"/>
        </w:rPr>
      </w:pPr>
      <w:r w:rsidRPr="00CA1DEC">
        <w:rPr>
          <w:rFonts w:ascii="Times New Roman" w:eastAsia="Times New Roman" w:hAnsi="Times New Roman" w:cs="Times New Roman"/>
          <w:sz w:val="24"/>
          <w:szCs w:val="24"/>
          <w:lang w:eastAsia="et-EE"/>
        </w:rPr>
        <w:t xml:space="preserve">Vajalik on </w:t>
      </w:r>
      <w:r w:rsidR="002E486A" w:rsidRPr="00CA1DEC">
        <w:rPr>
          <w:rFonts w:ascii="Times New Roman" w:eastAsia="Times New Roman" w:hAnsi="Times New Roman" w:cs="Times New Roman"/>
          <w:sz w:val="24"/>
          <w:szCs w:val="24"/>
          <w:lang w:eastAsia="et-EE"/>
        </w:rPr>
        <w:t xml:space="preserve">ka </w:t>
      </w:r>
      <w:r w:rsidRPr="00CA1DEC">
        <w:rPr>
          <w:rFonts w:ascii="Times New Roman" w:eastAsia="Times New Roman" w:hAnsi="Times New Roman" w:cs="Times New Roman"/>
          <w:sz w:val="24"/>
          <w:szCs w:val="24"/>
          <w:lang w:eastAsia="et-EE"/>
        </w:rPr>
        <w:t xml:space="preserve">uue rakendusakti kehtestamine </w:t>
      </w:r>
      <w:r w:rsidR="00D22B00" w:rsidRPr="00CA1DEC">
        <w:rPr>
          <w:rFonts w:ascii="Times New Roman" w:eastAsia="Times New Roman" w:hAnsi="Times New Roman" w:cs="Times New Roman"/>
          <w:sz w:val="24"/>
          <w:szCs w:val="24"/>
          <w:lang w:eastAsia="et-EE"/>
        </w:rPr>
        <w:t>„I</w:t>
      </w:r>
      <w:r w:rsidRPr="00CA1DEC">
        <w:rPr>
          <w:rFonts w:ascii="Times New Roman" w:eastAsia="Times New Roman" w:hAnsi="Times New Roman" w:cs="Times New Roman"/>
          <w:sz w:val="24"/>
          <w:szCs w:val="24"/>
          <w:lang w:eastAsia="et-EE"/>
        </w:rPr>
        <w:t>standike registreerimise, rajamise ja majandamise nõu</w:t>
      </w:r>
      <w:r w:rsidR="00D22B00" w:rsidRPr="00CA1DEC">
        <w:rPr>
          <w:rFonts w:ascii="Times New Roman" w:eastAsia="Times New Roman" w:hAnsi="Times New Roman" w:cs="Times New Roman"/>
          <w:sz w:val="24"/>
          <w:szCs w:val="24"/>
          <w:lang w:eastAsia="et-EE"/>
        </w:rPr>
        <w:t>d</w:t>
      </w:r>
      <w:r w:rsidRPr="00CA1DEC">
        <w:rPr>
          <w:rFonts w:ascii="Times New Roman" w:eastAsia="Times New Roman" w:hAnsi="Times New Roman" w:cs="Times New Roman"/>
          <w:sz w:val="24"/>
          <w:szCs w:val="24"/>
          <w:lang w:eastAsia="et-EE"/>
        </w:rPr>
        <w:t>e</w:t>
      </w:r>
      <w:r w:rsidR="00D22B00" w:rsidRPr="00CA1DEC">
        <w:rPr>
          <w:rFonts w:ascii="Times New Roman" w:eastAsia="Times New Roman" w:hAnsi="Times New Roman" w:cs="Times New Roman"/>
          <w:sz w:val="24"/>
          <w:szCs w:val="24"/>
          <w:lang w:eastAsia="et-EE"/>
        </w:rPr>
        <w:t>d“.</w:t>
      </w:r>
    </w:p>
    <w:p w14:paraId="2D9994ED" w14:textId="77777777" w:rsidR="00AC6720" w:rsidRPr="00CA1DEC" w:rsidRDefault="00AC6720" w:rsidP="003A50C9">
      <w:pPr>
        <w:spacing w:after="0" w:line="240" w:lineRule="auto"/>
        <w:rPr>
          <w:rFonts w:ascii="Times New Roman" w:eastAsia="Times New Roman" w:hAnsi="Times New Roman" w:cs="Times New Roman"/>
          <w:sz w:val="24"/>
          <w:szCs w:val="24"/>
          <w:lang w:eastAsia="et-EE"/>
        </w:rPr>
      </w:pPr>
    </w:p>
    <w:p w14:paraId="1D4E11FE" w14:textId="5F1F2326" w:rsidR="00AC6720" w:rsidRPr="00CA1DEC" w:rsidRDefault="00E42026" w:rsidP="00AC6720">
      <w:pPr>
        <w:pStyle w:val="pealkiri"/>
        <w:rPr>
          <w:color w:val="auto"/>
        </w:rPr>
      </w:pPr>
      <w:r w:rsidRPr="00CA1DEC">
        <w:rPr>
          <w:color w:val="auto"/>
        </w:rPr>
        <w:t>8</w:t>
      </w:r>
      <w:r w:rsidR="00AC6720" w:rsidRPr="00CA1DEC">
        <w:rPr>
          <w:color w:val="auto"/>
        </w:rPr>
        <w:t>. Seaduse rakendamisega seotud riigi ja kohaliku omavalitsuse tegevused, eeldatavad</w:t>
      </w:r>
      <w:r w:rsidR="00AC6720" w:rsidRPr="00CA1DEC">
        <w:rPr>
          <w:rStyle w:val="ui-provider"/>
        </w:rPr>
        <w:t xml:space="preserve"> </w:t>
      </w:r>
      <w:r w:rsidR="00AC6720" w:rsidRPr="00CA1DEC">
        <w:rPr>
          <w:color w:val="auto"/>
        </w:rPr>
        <w:t>kulud ja tulud</w:t>
      </w:r>
    </w:p>
    <w:p w14:paraId="5714EF8D" w14:textId="77777777" w:rsidR="00AC6720" w:rsidRPr="00CA1DEC" w:rsidRDefault="00AC6720" w:rsidP="00AC6720">
      <w:pPr>
        <w:spacing w:after="0" w:line="240" w:lineRule="auto"/>
        <w:rPr>
          <w:rFonts w:ascii="Times New Roman" w:eastAsia="Times New Roman" w:hAnsi="Times New Roman" w:cs="Times New Roman"/>
          <w:sz w:val="24"/>
          <w:szCs w:val="24"/>
          <w:lang w:eastAsia="et-EE"/>
        </w:rPr>
      </w:pPr>
    </w:p>
    <w:p w14:paraId="5936C97D" w14:textId="3EEFD141" w:rsidR="00AC6720" w:rsidRPr="00CA1DEC" w:rsidRDefault="00AC6720" w:rsidP="00AC6720">
      <w:pPr>
        <w:spacing w:after="0" w:line="240" w:lineRule="auto"/>
        <w:rPr>
          <w:rFonts w:ascii="Times New Roman" w:eastAsia="Times New Roman" w:hAnsi="Times New Roman" w:cs="Times New Roman"/>
          <w:sz w:val="24"/>
          <w:szCs w:val="24"/>
          <w:lang w:eastAsia="et-EE"/>
        </w:rPr>
      </w:pPr>
      <w:r w:rsidRPr="00CA1DEC">
        <w:rPr>
          <w:rFonts w:ascii="Times New Roman" w:eastAsia="Times New Roman" w:hAnsi="Times New Roman" w:cs="Times New Roman"/>
          <w:sz w:val="24"/>
          <w:szCs w:val="24"/>
          <w:lang w:eastAsia="et-EE"/>
        </w:rPr>
        <w:t xml:space="preserve">Infosüsteemide arendused ja halduskulu (hinnanguliselt </w:t>
      </w:r>
      <w:r w:rsidR="00893878" w:rsidRPr="00CA1DEC">
        <w:rPr>
          <w:rFonts w:ascii="Times New Roman" w:eastAsia="Times New Roman" w:hAnsi="Times New Roman" w:cs="Times New Roman"/>
          <w:sz w:val="24"/>
          <w:szCs w:val="24"/>
          <w:lang w:eastAsia="et-EE"/>
        </w:rPr>
        <w:t>2</w:t>
      </w:r>
      <w:r w:rsidR="00471276" w:rsidRPr="00CA1DEC">
        <w:rPr>
          <w:rFonts w:ascii="Times New Roman" w:eastAsia="Times New Roman" w:hAnsi="Times New Roman" w:cs="Times New Roman"/>
          <w:sz w:val="24"/>
          <w:szCs w:val="24"/>
          <w:lang w:eastAsia="et-EE"/>
        </w:rPr>
        <w:t>55</w:t>
      </w:r>
      <w:r w:rsidR="00893878" w:rsidRPr="00CA1DEC">
        <w:rPr>
          <w:rFonts w:ascii="Times New Roman" w:eastAsia="Times New Roman" w:hAnsi="Times New Roman" w:cs="Times New Roman"/>
          <w:sz w:val="24"/>
          <w:szCs w:val="24"/>
          <w:lang w:eastAsia="et-EE"/>
        </w:rPr>
        <w:t xml:space="preserve"> 500 </w:t>
      </w:r>
      <w:r w:rsidRPr="00CA1DEC">
        <w:rPr>
          <w:rFonts w:ascii="Times New Roman" w:eastAsia="Times New Roman" w:hAnsi="Times New Roman" w:cs="Times New Roman"/>
          <w:sz w:val="24"/>
          <w:szCs w:val="24"/>
          <w:lang w:eastAsia="et-EE"/>
        </w:rPr>
        <w:t>eurot) kaetakse riigieelarvest Kliimaministeeriumi valitsemisala eelarve piires.</w:t>
      </w:r>
    </w:p>
    <w:p w14:paraId="25DCB560" w14:textId="77777777" w:rsidR="00AC6720" w:rsidRPr="00CA1DEC" w:rsidRDefault="00AC6720" w:rsidP="00AC6720">
      <w:pPr>
        <w:spacing w:after="0" w:line="240" w:lineRule="auto"/>
        <w:rPr>
          <w:rFonts w:ascii="Times New Roman" w:eastAsia="Times New Roman" w:hAnsi="Times New Roman" w:cs="Times New Roman"/>
          <w:sz w:val="24"/>
          <w:szCs w:val="24"/>
          <w:lang w:eastAsia="et-EE"/>
        </w:rPr>
      </w:pPr>
    </w:p>
    <w:p w14:paraId="1F26EC1C" w14:textId="7288E7A0" w:rsidR="00AC6720" w:rsidRPr="00CA1DEC" w:rsidRDefault="00AC6720" w:rsidP="00AC6720">
      <w:pPr>
        <w:spacing w:after="0" w:line="240" w:lineRule="auto"/>
        <w:rPr>
          <w:rFonts w:ascii="Times New Roman" w:eastAsia="Times New Roman" w:hAnsi="Times New Roman" w:cs="Times New Roman"/>
          <w:sz w:val="24"/>
          <w:szCs w:val="24"/>
          <w:lang w:eastAsia="et-EE"/>
        </w:rPr>
      </w:pPr>
      <w:r w:rsidRPr="00CA1DEC">
        <w:rPr>
          <w:rFonts w:ascii="Times New Roman" w:eastAsia="Times New Roman" w:hAnsi="Times New Roman" w:cs="Times New Roman"/>
          <w:sz w:val="24"/>
          <w:szCs w:val="24"/>
          <w:lang w:eastAsia="et-EE"/>
        </w:rPr>
        <w:t xml:space="preserve">Eeldatav tööjõukulu suureneb hinnanguliselt </w:t>
      </w:r>
      <w:r w:rsidR="00893878" w:rsidRPr="00CA1DEC">
        <w:rPr>
          <w:rFonts w:ascii="Times New Roman" w:eastAsia="Times New Roman" w:hAnsi="Times New Roman" w:cs="Times New Roman"/>
          <w:sz w:val="24"/>
          <w:szCs w:val="24"/>
          <w:lang w:eastAsia="et-EE"/>
        </w:rPr>
        <w:t>108 500</w:t>
      </w:r>
      <w:r w:rsidRPr="00CA1DEC">
        <w:rPr>
          <w:rFonts w:ascii="Times New Roman" w:eastAsia="Times New Roman" w:hAnsi="Times New Roman" w:cs="Times New Roman"/>
          <w:sz w:val="24"/>
          <w:szCs w:val="24"/>
          <w:lang w:eastAsia="et-EE"/>
        </w:rPr>
        <w:t xml:space="preserve"> eurot aastas.</w:t>
      </w:r>
    </w:p>
    <w:p w14:paraId="333CA58C" w14:textId="77777777" w:rsidR="00AC6720" w:rsidRPr="00CA1DEC" w:rsidRDefault="00AC6720" w:rsidP="00AC6720">
      <w:pPr>
        <w:spacing w:after="0" w:line="240" w:lineRule="auto"/>
        <w:rPr>
          <w:rFonts w:ascii="Times New Roman" w:eastAsia="Times New Roman" w:hAnsi="Times New Roman" w:cs="Times New Roman"/>
          <w:sz w:val="24"/>
          <w:szCs w:val="24"/>
          <w:lang w:eastAsia="et-EE"/>
        </w:rPr>
      </w:pPr>
    </w:p>
    <w:p w14:paraId="38A7A841" w14:textId="77777777" w:rsidR="00AC6720" w:rsidRPr="00CA1DEC" w:rsidRDefault="00AC6720" w:rsidP="00AC6720">
      <w:pPr>
        <w:spacing w:after="0" w:line="240" w:lineRule="auto"/>
        <w:jc w:val="both"/>
        <w:rPr>
          <w:rFonts w:ascii="Times New Roman" w:eastAsia="Times New Roman" w:hAnsi="Times New Roman" w:cs="Times New Roman"/>
          <w:color w:val="000000" w:themeColor="text1"/>
          <w:sz w:val="24"/>
          <w:szCs w:val="24"/>
          <w:lang w:eastAsia="et-EE"/>
        </w:rPr>
      </w:pPr>
      <w:r w:rsidRPr="00CA1DEC">
        <w:rPr>
          <w:rFonts w:ascii="Times New Roman" w:eastAsia="Times New Roman" w:hAnsi="Times New Roman" w:cs="Times New Roman"/>
          <w:color w:val="000000" w:themeColor="text1"/>
          <w:sz w:val="24"/>
          <w:szCs w:val="24"/>
          <w:lang w:eastAsia="et-EE"/>
        </w:rPr>
        <w:t>Istandikega seotud nõuete rakendamine nõuab metsaregistri arendust, et pidada arvestust istandike pindala ning asukoha üle, kuna praegu selline register puudub.</w:t>
      </w:r>
    </w:p>
    <w:p w14:paraId="12EE8887" w14:textId="4FFB9371" w:rsidR="00AC6720" w:rsidRPr="00CA1DEC" w:rsidRDefault="00AC6720" w:rsidP="00AC6720">
      <w:pPr>
        <w:spacing w:after="0" w:line="240" w:lineRule="auto"/>
        <w:jc w:val="both"/>
        <w:rPr>
          <w:rFonts w:ascii="Times New Roman" w:eastAsia="Times New Roman" w:hAnsi="Times New Roman" w:cs="Times New Roman"/>
          <w:color w:val="000000" w:themeColor="text1"/>
          <w:sz w:val="24"/>
          <w:szCs w:val="24"/>
          <w:lang w:eastAsia="et-EE"/>
        </w:rPr>
      </w:pPr>
      <w:r w:rsidRPr="00CA1DEC">
        <w:rPr>
          <w:rFonts w:ascii="Times New Roman" w:eastAsia="Times New Roman" w:hAnsi="Times New Roman" w:cs="Times New Roman"/>
          <w:color w:val="000000" w:themeColor="text1"/>
          <w:sz w:val="24"/>
          <w:szCs w:val="24"/>
          <w:lang w:eastAsia="et-EE"/>
        </w:rPr>
        <w:t xml:space="preserve">Metsanduse pikka vaadet (punkt </w:t>
      </w:r>
      <w:r w:rsidR="00171850" w:rsidRPr="00CA1DEC">
        <w:rPr>
          <w:rFonts w:ascii="Times New Roman" w:eastAsia="Times New Roman" w:hAnsi="Times New Roman" w:cs="Times New Roman"/>
          <w:color w:val="000000" w:themeColor="text1"/>
          <w:sz w:val="24"/>
          <w:szCs w:val="24"/>
          <w:lang w:eastAsia="et-EE"/>
        </w:rPr>
        <w:t>1</w:t>
      </w:r>
      <w:r w:rsidR="00251454" w:rsidRPr="00CA1DEC">
        <w:rPr>
          <w:rFonts w:ascii="Times New Roman" w:eastAsia="Times New Roman" w:hAnsi="Times New Roman" w:cs="Times New Roman"/>
          <w:color w:val="000000" w:themeColor="text1"/>
          <w:sz w:val="24"/>
          <w:szCs w:val="24"/>
          <w:lang w:eastAsia="et-EE"/>
        </w:rPr>
        <w:t>1</w:t>
      </w:r>
      <w:r w:rsidRPr="00CA1DEC">
        <w:rPr>
          <w:rFonts w:ascii="Times New Roman" w:eastAsia="Times New Roman" w:hAnsi="Times New Roman" w:cs="Times New Roman"/>
          <w:color w:val="000000" w:themeColor="text1"/>
          <w:sz w:val="24"/>
          <w:szCs w:val="24"/>
          <w:lang w:eastAsia="et-EE"/>
        </w:rPr>
        <w:t>) käsitletakse teistes strateegilistes dokumentides („Eesti metsapoliitika põhialused“, „Eesti 2035“ jm) ning eraldi metsanduse arengukava koostada ei ole tarvis.</w:t>
      </w:r>
    </w:p>
    <w:p w14:paraId="63F85E62" w14:textId="77777777" w:rsidR="00AC6720" w:rsidRPr="00CA1DEC" w:rsidRDefault="00AC6720" w:rsidP="00AC6720">
      <w:pPr>
        <w:spacing w:after="0" w:line="240" w:lineRule="auto"/>
        <w:rPr>
          <w:rFonts w:ascii="Times New Roman" w:eastAsia="Times New Roman" w:hAnsi="Times New Roman" w:cs="Times New Roman"/>
          <w:sz w:val="24"/>
          <w:szCs w:val="24"/>
          <w:lang w:eastAsia="et-EE"/>
        </w:rPr>
      </w:pPr>
    </w:p>
    <w:p w14:paraId="4A49D069" w14:textId="77777777" w:rsidR="00AC6720" w:rsidRPr="00CA1DEC" w:rsidRDefault="00AC6720" w:rsidP="00AC6720">
      <w:pPr>
        <w:spacing w:after="0" w:line="240" w:lineRule="auto"/>
        <w:jc w:val="both"/>
        <w:rPr>
          <w:rFonts w:ascii="Times New Roman" w:eastAsia="Times New Roman" w:hAnsi="Times New Roman" w:cs="Times New Roman"/>
          <w:color w:val="000000" w:themeColor="text1"/>
          <w:sz w:val="24"/>
          <w:szCs w:val="24"/>
          <w:lang w:eastAsia="et-EE"/>
        </w:rPr>
      </w:pPr>
      <w:r w:rsidRPr="00CA1DEC">
        <w:rPr>
          <w:rFonts w:ascii="Times New Roman" w:eastAsia="Times New Roman" w:hAnsi="Times New Roman" w:cs="Times New Roman"/>
          <w:color w:val="000000" w:themeColor="text1"/>
          <w:sz w:val="24"/>
          <w:szCs w:val="24"/>
          <w:lang w:eastAsia="et-EE"/>
        </w:rPr>
        <w:t>Püsimetsandusega seotud nõuded toovad kaasa Keskkonnaameti töökoormuse marginaalse kasvu, sest metsakaitseekspertiisi koostamise põhimõtetele lisandub hinnangu andmine, kui ala ei saa majandada püsimetsana.</w:t>
      </w:r>
    </w:p>
    <w:p w14:paraId="0CCD1AD3" w14:textId="47045268" w:rsidR="00AC6720" w:rsidRPr="00CA1DEC" w:rsidRDefault="00AC6720" w:rsidP="00AC6720">
      <w:pPr>
        <w:spacing w:after="0" w:line="240" w:lineRule="auto"/>
        <w:jc w:val="both"/>
        <w:rPr>
          <w:rFonts w:ascii="Times New Roman" w:eastAsia="Times New Roman" w:hAnsi="Times New Roman" w:cs="Times New Roman"/>
          <w:color w:val="000000" w:themeColor="text1"/>
          <w:sz w:val="24"/>
          <w:szCs w:val="24"/>
          <w:lang w:eastAsia="et-EE"/>
        </w:rPr>
      </w:pPr>
      <w:r w:rsidRPr="00CA1DEC">
        <w:rPr>
          <w:rFonts w:ascii="Times New Roman" w:eastAsia="Times New Roman" w:hAnsi="Times New Roman" w:cs="Times New Roman"/>
          <w:color w:val="000000" w:themeColor="text1"/>
          <w:sz w:val="24"/>
          <w:szCs w:val="24"/>
          <w:lang w:eastAsia="et-EE"/>
        </w:rPr>
        <w:t xml:space="preserve">Muudatustega punktides </w:t>
      </w:r>
      <w:r w:rsidR="005742D9" w:rsidRPr="00CA1DEC">
        <w:rPr>
          <w:rFonts w:ascii="Times New Roman" w:eastAsia="Times New Roman" w:hAnsi="Times New Roman" w:cs="Times New Roman"/>
          <w:color w:val="000000" w:themeColor="text1"/>
          <w:sz w:val="24"/>
          <w:szCs w:val="24"/>
          <w:lang w:eastAsia="et-EE"/>
        </w:rPr>
        <w:t>2</w:t>
      </w:r>
      <w:r w:rsidR="00251454" w:rsidRPr="00CA1DEC">
        <w:rPr>
          <w:rFonts w:ascii="Times New Roman" w:eastAsia="Times New Roman" w:hAnsi="Times New Roman" w:cs="Times New Roman"/>
          <w:color w:val="000000" w:themeColor="text1"/>
          <w:sz w:val="24"/>
          <w:szCs w:val="24"/>
          <w:lang w:eastAsia="et-EE"/>
        </w:rPr>
        <w:t>3</w:t>
      </w:r>
      <w:r w:rsidR="002E3047" w:rsidRPr="00CA1DEC">
        <w:rPr>
          <w:rFonts w:ascii="Times New Roman" w:eastAsia="Times New Roman" w:hAnsi="Times New Roman" w:cs="Times New Roman"/>
          <w:color w:val="000000" w:themeColor="text1"/>
          <w:sz w:val="24"/>
          <w:szCs w:val="24"/>
          <w:lang w:eastAsia="et-EE"/>
        </w:rPr>
        <w:t xml:space="preserve">, </w:t>
      </w:r>
      <w:r w:rsidRPr="00CA1DEC">
        <w:rPr>
          <w:rFonts w:ascii="Times New Roman" w:eastAsia="Times New Roman" w:hAnsi="Times New Roman" w:cs="Times New Roman"/>
          <w:color w:val="000000" w:themeColor="text1"/>
          <w:sz w:val="24"/>
          <w:szCs w:val="24"/>
          <w:lang w:eastAsia="et-EE"/>
        </w:rPr>
        <w:t>2</w:t>
      </w:r>
      <w:r w:rsidR="00251454" w:rsidRPr="00CA1DEC">
        <w:rPr>
          <w:rFonts w:ascii="Times New Roman" w:eastAsia="Times New Roman" w:hAnsi="Times New Roman" w:cs="Times New Roman"/>
          <w:color w:val="000000" w:themeColor="text1"/>
          <w:sz w:val="24"/>
          <w:szCs w:val="24"/>
          <w:lang w:eastAsia="et-EE"/>
        </w:rPr>
        <w:t>4</w:t>
      </w:r>
      <w:r w:rsidRPr="00CA1DEC">
        <w:rPr>
          <w:rFonts w:ascii="Times New Roman" w:eastAsia="Times New Roman" w:hAnsi="Times New Roman" w:cs="Times New Roman"/>
          <w:color w:val="000000" w:themeColor="text1"/>
          <w:sz w:val="24"/>
          <w:szCs w:val="24"/>
          <w:lang w:eastAsia="et-EE"/>
        </w:rPr>
        <w:t xml:space="preserve"> ja 2</w:t>
      </w:r>
      <w:r w:rsidR="00251454" w:rsidRPr="00CA1DEC">
        <w:rPr>
          <w:rFonts w:ascii="Times New Roman" w:eastAsia="Times New Roman" w:hAnsi="Times New Roman" w:cs="Times New Roman"/>
          <w:color w:val="000000" w:themeColor="text1"/>
          <w:sz w:val="24"/>
          <w:szCs w:val="24"/>
          <w:lang w:eastAsia="et-EE"/>
        </w:rPr>
        <w:t>5</w:t>
      </w:r>
      <w:r w:rsidRPr="00CA1DEC">
        <w:rPr>
          <w:rFonts w:ascii="Times New Roman" w:eastAsia="Times New Roman" w:hAnsi="Times New Roman" w:cs="Times New Roman"/>
          <w:color w:val="000000" w:themeColor="text1"/>
          <w:sz w:val="24"/>
          <w:szCs w:val="24"/>
          <w:lang w:eastAsia="et-EE"/>
        </w:rPr>
        <w:t xml:space="preserve"> suureneb Keskkonnaameti töökoormus lageraie metsateatiste menetlemisel: raielangi lubatud suuruse 7 ha pealt 5 ha peale viimisel väheneb metsaregistri automaatotsuste arv lageraie metsateatiste menetlemisel kolmandiku võrra ning need metsateatised suunatakse spetsialistidele menetlemiseks.</w:t>
      </w:r>
      <w:r w:rsidR="002E3047" w:rsidRPr="00CA1DEC">
        <w:rPr>
          <w:rFonts w:ascii="Times New Roman" w:eastAsia="Times New Roman" w:hAnsi="Times New Roman" w:cs="Times New Roman"/>
          <w:color w:val="000000" w:themeColor="text1"/>
          <w:sz w:val="24"/>
          <w:szCs w:val="24"/>
          <w:lang w:eastAsia="et-EE"/>
        </w:rPr>
        <w:t xml:space="preserve"> Samuti tuleb</w:t>
      </w:r>
      <w:r w:rsidR="005D535D" w:rsidRPr="00CA1DEC">
        <w:rPr>
          <w:rFonts w:ascii="Times New Roman" w:eastAsia="Times New Roman" w:hAnsi="Times New Roman" w:cs="Times New Roman"/>
          <w:color w:val="000000" w:themeColor="text1"/>
          <w:sz w:val="24"/>
          <w:szCs w:val="24"/>
          <w:lang w:eastAsia="et-EE"/>
        </w:rPr>
        <w:t xml:space="preserve"> investeerida et</w:t>
      </w:r>
      <w:r w:rsidR="002E3047" w:rsidRPr="00CA1DEC">
        <w:rPr>
          <w:rFonts w:ascii="Times New Roman" w:eastAsia="Times New Roman" w:hAnsi="Times New Roman" w:cs="Times New Roman"/>
          <w:color w:val="000000" w:themeColor="text1"/>
          <w:sz w:val="24"/>
          <w:szCs w:val="24"/>
          <w:lang w:eastAsia="et-EE"/>
        </w:rPr>
        <w:t xml:space="preserve"> arendada metsaregistrit. </w:t>
      </w:r>
      <w:r w:rsidRPr="00CA1DEC">
        <w:rPr>
          <w:rFonts w:ascii="Times New Roman" w:eastAsia="Times New Roman" w:hAnsi="Times New Roman" w:cs="Times New Roman"/>
          <w:color w:val="000000" w:themeColor="text1"/>
          <w:sz w:val="24"/>
          <w:szCs w:val="24"/>
          <w:lang w:eastAsia="et-EE"/>
        </w:rPr>
        <w:t xml:space="preserve">2022. aastal menetles metsaregistri automaatsüsteem 36 003 ja 2023. aastal 30 635 lageraie metsateatist. Seega tuleb muudatuse jõustumisel menetleda veel lisaks vähemalt 10 000 lageraie metsateatist. Selleks vajab Keskkonnaamet juurde nelja spetsialisti ametikohta ning lisanduvate tööjõukulude katmiseks raha. Tööjõukulu on aastas 108 500 eurot, lisaks majanduskulud. Samas vähenevad kulud, kuna paberil ja e-postiga metsateatisi ei esitata ja see kompenseerib osaliselt lisatööjõu vajaduse. </w:t>
      </w:r>
      <w:commentRangeStart w:id="78"/>
      <w:r w:rsidRPr="00CA1DEC">
        <w:rPr>
          <w:rFonts w:ascii="Times New Roman" w:eastAsia="Times New Roman" w:hAnsi="Times New Roman" w:cs="Times New Roman"/>
          <w:color w:val="000000" w:themeColor="text1"/>
          <w:sz w:val="24"/>
          <w:szCs w:val="24"/>
          <w:lang w:eastAsia="et-EE"/>
        </w:rPr>
        <w:t>Lisaks vähendab eraldisepõhine metsakorraldus näiteks metsauuendusekspertiiside koostamise vajadust</w:t>
      </w:r>
      <w:commentRangeEnd w:id="78"/>
      <w:r w:rsidR="00570C07">
        <w:rPr>
          <w:rStyle w:val="Kommentaariviide"/>
        </w:rPr>
        <w:commentReference w:id="78"/>
      </w:r>
      <w:r w:rsidRPr="00CA1DEC">
        <w:rPr>
          <w:rFonts w:ascii="Times New Roman" w:eastAsia="Times New Roman" w:hAnsi="Times New Roman" w:cs="Times New Roman"/>
          <w:color w:val="000000" w:themeColor="text1"/>
          <w:sz w:val="24"/>
          <w:szCs w:val="24"/>
          <w:lang w:eastAsia="et-EE"/>
        </w:rPr>
        <w:t>. Metsaregistri arenduskulud on hinnanguliselt 500 eurot.</w:t>
      </w:r>
    </w:p>
    <w:p w14:paraId="338AB97D" w14:textId="77777777" w:rsidR="00AC6720" w:rsidRPr="00CA1DEC" w:rsidRDefault="00AC6720" w:rsidP="00AC6720">
      <w:pPr>
        <w:spacing w:after="0" w:line="240" w:lineRule="auto"/>
        <w:rPr>
          <w:rFonts w:ascii="Times New Roman" w:eastAsia="Times New Roman" w:hAnsi="Times New Roman" w:cs="Times New Roman"/>
          <w:sz w:val="24"/>
          <w:szCs w:val="24"/>
          <w:lang w:eastAsia="et-EE"/>
        </w:rPr>
      </w:pPr>
    </w:p>
    <w:p w14:paraId="6BFACA06" w14:textId="77777777" w:rsidR="00AC6720" w:rsidRPr="00CA1DEC" w:rsidRDefault="00AC6720" w:rsidP="00AC6720">
      <w:pPr>
        <w:spacing w:after="0" w:line="240" w:lineRule="auto"/>
        <w:jc w:val="both"/>
        <w:rPr>
          <w:rFonts w:ascii="Times New Roman" w:eastAsia="Times New Roman" w:hAnsi="Times New Roman" w:cs="Times New Roman"/>
          <w:color w:val="000000" w:themeColor="text1"/>
          <w:sz w:val="24"/>
          <w:szCs w:val="24"/>
          <w:lang w:eastAsia="et-EE"/>
        </w:rPr>
      </w:pPr>
      <w:r w:rsidRPr="00CA1DEC">
        <w:rPr>
          <w:rFonts w:ascii="Times New Roman" w:eastAsia="Times New Roman" w:hAnsi="Times New Roman" w:cs="Times New Roman"/>
          <w:color w:val="000000" w:themeColor="text1"/>
          <w:sz w:val="24"/>
          <w:szCs w:val="24"/>
          <w:lang w:eastAsia="et-EE"/>
        </w:rPr>
        <w:t>Avaliku sektori üldine töökorraldus jääb eraldisepõhise metsakorralduse põhimõtte rakendamisel samaks, Keskkonnaagentuuril võib esineda vaid väike kulude kasv kontrollkäikudel andmete kontrollimiseks läbitavate kilomeetrite hulga kasvu tõttu. Seda aitab kompenseerida kvaliteetsete andmete esitamise suurem hulk ja korduskontrollide ning Keskkonnaameti tehtavate metsauuendusekspertiiside vähenemine. Eraldisepõhisele metsakorraldusele üleminekuga kulusid ei kaasne.</w:t>
      </w:r>
    </w:p>
    <w:p w14:paraId="56B6EC9F" w14:textId="77777777" w:rsidR="00461061" w:rsidRPr="00CA1DEC" w:rsidRDefault="00461061" w:rsidP="00AC6720">
      <w:pPr>
        <w:spacing w:after="0" w:line="240" w:lineRule="auto"/>
        <w:jc w:val="both"/>
        <w:rPr>
          <w:rFonts w:ascii="Times New Roman" w:eastAsia="Times New Roman" w:hAnsi="Times New Roman" w:cs="Times New Roman"/>
          <w:color w:val="000000" w:themeColor="text1"/>
          <w:sz w:val="24"/>
          <w:szCs w:val="24"/>
          <w:lang w:eastAsia="et-EE"/>
        </w:rPr>
      </w:pPr>
    </w:p>
    <w:p w14:paraId="1825FA79" w14:textId="49452394" w:rsidR="00B936E6" w:rsidRPr="00CA1DEC" w:rsidRDefault="00B43233" w:rsidP="003A50C9">
      <w:pPr>
        <w:pStyle w:val="pealkiri"/>
        <w:rPr>
          <w:color w:val="auto"/>
        </w:rPr>
      </w:pPr>
      <w:r w:rsidRPr="00CA1DEC">
        <w:rPr>
          <w:color w:val="auto"/>
        </w:rPr>
        <w:t>9</w:t>
      </w:r>
      <w:r w:rsidR="00B936E6" w:rsidRPr="00CA1DEC">
        <w:rPr>
          <w:color w:val="auto"/>
        </w:rPr>
        <w:t>. Seaduse jõustumine</w:t>
      </w:r>
    </w:p>
    <w:p w14:paraId="634EED3E" w14:textId="77777777" w:rsidR="00D64EAB" w:rsidRPr="00CA1DEC" w:rsidRDefault="00D64EAB" w:rsidP="003A50C9">
      <w:pPr>
        <w:pStyle w:val="paragraph"/>
        <w:spacing w:before="0" w:beforeAutospacing="0" w:after="0" w:afterAutospacing="0"/>
        <w:textAlignment w:val="baseline"/>
        <w:rPr>
          <w:rStyle w:val="normaltextrun"/>
        </w:rPr>
      </w:pPr>
    </w:p>
    <w:p w14:paraId="6D77DB7C" w14:textId="1064C1F5" w:rsidR="0003478C" w:rsidRPr="00CA1DEC" w:rsidRDefault="0003478C" w:rsidP="00315686">
      <w:pPr>
        <w:pStyle w:val="paragraph"/>
        <w:spacing w:before="0" w:beforeAutospacing="0" w:after="0" w:afterAutospacing="0"/>
        <w:jc w:val="both"/>
        <w:textAlignment w:val="baseline"/>
      </w:pPr>
      <w:commentRangeStart w:id="79"/>
      <w:r w:rsidRPr="00CA1DEC">
        <w:t xml:space="preserve">Punktid </w:t>
      </w:r>
      <w:r w:rsidRPr="00CA1DEC">
        <w:rPr>
          <w:rStyle w:val="normaltextrun"/>
        </w:rPr>
        <w:t>1</w:t>
      </w:r>
      <w:r w:rsidR="00597CB6" w:rsidRPr="00CA1DEC">
        <w:rPr>
          <w:rStyle w:val="normaltextrun"/>
        </w:rPr>
        <w:t>4</w:t>
      </w:r>
      <w:r w:rsidRPr="00CA1DEC">
        <w:rPr>
          <w:rStyle w:val="normaltextrun"/>
        </w:rPr>
        <w:t>, 2</w:t>
      </w:r>
      <w:r w:rsidR="00597CB6" w:rsidRPr="00CA1DEC">
        <w:rPr>
          <w:rStyle w:val="normaltextrun"/>
        </w:rPr>
        <w:t>4</w:t>
      </w:r>
      <w:r w:rsidRPr="00CA1DEC">
        <w:rPr>
          <w:rStyle w:val="normaltextrun"/>
        </w:rPr>
        <w:t xml:space="preserve"> ja 2</w:t>
      </w:r>
      <w:r w:rsidR="00597CB6" w:rsidRPr="00CA1DEC">
        <w:rPr>
          <w:rStyle w:val="normaltextrun"/>
        </w:rPr>
        <w:t>5</w:t>
      </w:r>
      <w:r w:rsidRPr="00CA1DEC">
        <w:t xml:space="preserve"> jõustuvad 2025. aasta 1. juulil, kuna metsaregistri arendus ei ole aeganõudev</w:t>
      </w:r>
      <w:r w:rsidR="009D6302" w:rsidRPr="00CA1DEC">
        <w:t>.</w:t>
      </w:r>
    </w:p>
    <w:p w14:paraId="0B5EB28A" w14:textId="465DA630" w:rsidR="00EA6C9D" w:rsidRPr="00CA1DEC" w:rsidRDefault="00B936E6" w:rsidP="00B24CD8">
      <w:pPr>
        <w:pStyle w:val="paragraph"/>
        <w:spacing w:before="0" w:beforeAutospacing="0" w:after="0" w:afterAutospacing="0"/>
        <w:jc w:val="both"/>
        <w:textAlignment w:val="baseline"/>
      </w:pPr>
      <w:r w:rsidRPr="00CA1DEC">
        <w:rPr>
          <w:rStyle w:val="normaltextrun"/>
        </w:rPr>
        <w:t xml:space="preserve">Punktid </w:t>
      </w:r>
      <w:r w:rsidR="00315686" w:rsidRPr="00CA1DEC">
        <w:rPr>
          <w:rStyle w:val="normaltextrun"/>
        </w:rPr>
        <w:t>3-</w:t>
      </w:r>
      <w:r w:rsidR="00F1006D" w:rsidRPr="00CA1DEC">
        <w:rPr>
          <w:rStyle w:val="normaltextrun"/>
        </w:rPr>
        <w:t>5</w:t>
      </w:r>
      <w:r w:rsidR="00461061" w:rsidRPr="00CA1DEC">
        <w:rPr>
          <w:rStyle w:val="normaltextrun"/>
        </w:rPr>
        <w:t xml:space="preserve">, </w:t>
      </w:r>
      <w:r w:rsidR="00F1006D" w:rsidRPr="00CA1DEC">
        <w:rPr>
          <w:rStyle w:val="normaltextrun"/>
        </w:rPr>
        <w:t xml:space="preserve">7, </w:t>
      </w:r>
      <w:r w:rsidR="00315686" w:rsidRPr="00CA1DEC">
        <w:rPr>
          <w:rStyle w:val="normaltextrun"/>
        </w:rPr>
        <w:t>1</w:t>
      </w:r>
      <w:r w:rsidR="00597CB6" w:rsidRPr="00CA1DEC">
        <w:rPr>
          <w:rStyle w:val="normaltextrun"/>
        </w:rPr>
        <w:t>2</w:t>
      </w:r>
      <w:r w:rsidR="00315686" w:rsidRPr="00CA1DEC">
        <w:rPr>
          <w:rStyle w:val="normaltextrun"/>
        </w:rPr>
        <w:t>, 1</w:t>
      </w:r>
      <w:r w:rsidR="00597CB6" w:rsidRPr="00CA1DEC">
        <w:rPr>
          <w:rStyle w:val="normaltextrun"/>
        </w:rPr>
        <w:t>5</w:t>
      </w:r>
      <w:r w:rsidR="00315686" w:rsidRPr="00CA1DEC">
        <w:rPr>
          <w:rStyle w:val="normaltextrun"/>
        </w:rPr>
        <w:t>, 1</w:t>
      </w:r>
      <w:r w:rsidR="00597CB6" w:rsidRPr="00CA1DEC">
        <w:rPr>
          <w:rStyle w:val="normaltextrun"/>
        </w:rPr>
        <w:t>9</w:t>
      </w:r>
      <w:r w:rsidR="00F1006D" w:rsidRPr="00CA1DEC">
        <w:rPr>
          <w:rStyle w:val="normaltextrun"/>
        </w:rPr>
        <w:t xml:space="preserve">, </w:t>
      </w:r>
      <w:r w:rsidR="00597CB6" w:rsidRPr="00CA1DEC">
        <w:rPr>
          <w:rStyle w:val="normaltextrun"/>
        </w:rPr>
        <w:t>20</w:t>
      </w:r>
      <w:r w:rsidR="00F1006D" w:rsidRPr="00CA1DEC">
        <w:rPr>
          <w:rStyle w:val="normaltextrun"/>
        </w:rPr>
        <w:t xml:space="preserve"> ja</w:t>
      </w:r>
      <w:r w:rsidR="00315686" w:rsidRPr="00CA1DEC">
        <w:rPr>
          <w:rStyle w:val="normaltextrun"/>
        </w:rPr>
        <w:t xml:space="preserve"> 2</w:t>
      </w:r>
      <w:r w:rsidR="00597CB6" w:rsidRPr="00CA1DEC">
        <w:rPr>
          <w:rStyle w:val="normaltextrun"/>
        </w:rPr>
        <w:t>8</w:t>
      </w:r>
      <w:r w:rsidR="00315686" w:rsidRPr="00CA1DEC">
        <w:rPr>
          <w:rStyle w:val="normaltextrun"/>
        </w:rPr>
        <w:t xml:space="preserve"> </w:t>
      </w:r>
      <w:r w:rsidRPr="00CA1DEC">
        <w:rPr>
          <w:rStyle w:val="normaltextrun"/>
        </w:rPr>
        <w:t>jõustuvad 2026</w:t>
      </w:r>
      <w:r w:rsidR="00D64EAB" w:rsidRPr="00CA1DEC">
        <w:rPr>
          <w:rStyle w:val="normaltextrun"/>
        </w:rPr>
        <w:t>. aasta 1. jaanuaril</w:t>
      </w:r>
      <w:r w:rsidRPr="00CA1DEC">
        <w:t>, et arendustööd jõuaks</w:t>
      </w:r>
      <w:r w:rsidR="00EA6C9D" w:rsidRPr="00CA1DEC">
        <w:t>id</w:t>
      </w:r>
      <w:r w:rsidRPr="00CA1DEC">
        <w:t xml:space="preserve"> valmis teha nii riik kui </w:t>
      </w:r>
      <w:r w:rsidR="00EA6C9D" w:rsidRPr="00CA1DEC">
        <w:t xml:space="preserve">ka </w:t>
      </w:r>
      <w:r w:rsidRPr="00CA1DEC">
        <w:t>metsaregistri</w:t>
      </w:r>
      <w:r w:rsidR="008E0711" w:rsidRPr="00CA1DEC">
        <w:t>t</w:t>
      </w:r>
      <w:r w:rsidRPr="00CA1DEC">
        <w:t xml:space="preserve"> kasuta</w:t>
      </w:r>
      <w:r w:rsidR="008E0711" w:rsidRPr="00CA1DEC">
        <w:t xml:space="preserve">vad </w:t>
      </w:r>
      <w:r w:rsidR="004E0D16" w:rsidRPr="00CA1DEC">
        <w:t>ettevõtted</w:t>
      </w:r>
      <w:r w:rsidRPr="00CA1DEC">
        <w:t>.</w:t>
      </w:r>
      <w:commentRangeEnd w:id="79"/>
      <w:r w:rsidR="00C903A5">
        <w:rPr>
          <w:rStyle w:val="Kommentaariviide"/>
          <w:rFonts w:asciiTheme="minorHAnsi" w:eastAsiaTheme="minorHAnsi" w:hAnsiTheme="minorHAnsi" w:cstheme="minorBidi"/>
          <w:kern w:val="2"/>
          <w:lang w:eastAsia="en-US"/>
          <w14:ligatures w14:val="standardContextual"/>
        </w:rPr>
        <w:commentReference w:id="79"/>
      </w:r>
    </w:p>
    <w:p w14:paraId="29F11521" w14:textId="77777777" w:rsidR="00B24CD8" w:rsidRPr="00CA1DEC" w:rsidRDefault="00B24CD8" w:rsidP="00B24CD8">
      <w:pPr>
        <w:pStyle w:val="paragraph"/>
        <w:spacing w:before="0" w:beforeAutospacing="0" w:after="0" w:afterAutospacing="0"/>
        <w:jc w:val="both"/>
        <w:textAlignment w:val="baseline"/>
      </w:pPr>
    </w:p>
    <w:p w14:paraId="52481B46" w14:textId="620D5FD5" w:rsidR="00B936E6" w:rsidRPr="00CA1DEC" w:rsidRDefault="00B43233" w:rsidP="003A50C9">
      <w:pPr>
        <w:pStyle w:val="pealkiri"/>
        <w:rPr>
          <w:color w:val="auto"/>
        </w:rPr>
      </w:pPr>
      <w:commentRangeStart w:id="80"/>
      <w:r w:rsidRPr="00CA1DEC">
        <w:rPr>
          <w:color w:val="auto"/>
        </w:rPr>
        <w:t>10</w:t>
      </w:r>
      <w:r w:rsidR="00B936E6" w:rsidRPr="00CA1DEC">
        <w:rPr>
          <w:color w:val="auto"/>
        </w:rPr>
        <w:t>. Eelnõu kooskõlastamine, huvirühmade kaasamine ja avalik konsultatsioon</w:t>
      </w:r>
      <w:commentRangeEnd w:id="80"/>
      <w:r w:rsidR="00FB5837">
        <w:rPr>
          <w:rStyle w:val="Kommentaariviide"/>
          <w:rFonts w:asciiTheme="minorHAnsi" w:eastAsiaTheme="minorHAnsi" w:hAnsiTheme="minorHAnsi" w:cstheme="minorBidi"/>
          <w:b w:val="0"/>
          <w:color w:val="auto"/>
          <w:kern w:val="2"/>
          <w:lang w:eastAsia="en-US"/>
          <w14:ligatures w14:val="standardContextual"/>
        </w:rPr>
        <w:commentReference w:id="80"/>
      </w:r>
    </w:p>
    <w:p w14:paraId="50BDC726" w14:textId="77777777" w:rsidR="00EA6C9D" w:rsidRPr="00CA1DEC" w:rsidRDefault="00EA6C9D" w:rsidP="003A50C9">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09872B1B" w14:textId="205BF852" w:rsidR="00EA308A" w:rsidRPr="00CA1DEC" w:rsidRDefault="00B936E6" w:rsidP="00A76394">
      <w:pPr>
        <w:pBdr>
          <w:bottom w:val="single" w:sz="4" w:space="1" w:color="auto"/>
        </w:pBd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A1DEC">
        <w:rPr>
          <w:rFonts w:ascii="Times New Roman" w:eastAsia="Times New Roman" w:hAnsi="Times New Roman" w:cs="Times New Roman"/>
          <w:color w:val="000000"/>
          <w:kern w:val="0"/>
          <w:sz w:val="24"/>
          <w:szCs w:val="24"/>
          <w:lang w:eastAsia="et-EE"/>
          <w14:ligatures w14:val="none"/>
        </w:rPr>
        <w:t xml:space="preserve">Eelnõu saadetakse kooskõlastamiseks eelnõude infosüsteemi kaudu Haridus- ja </w:t>
      </w:r>
      <w:r w:rsidR="00EA6C9D" w:rsidRPr="00CA1DEC">
        <w:rPr>
          <w:rFonts w:ascii="Times New Roman" w:eastAsia="Times New Roman" w:hAnsi="Times New Roman" w:cs="Times New Roman"/>
          <w:color w:val="000000"/>
          <w:kern w:val="0"/>
          <w:sz w:val="24"/>
          <w:szCs w:val="24"/>
          <w:lang w:eastAsia="et-EE"/>
          <w14:ligatures w14:val="none"/>
        </w:rPr>
        <w:t>T</w:t>
      </w:r>
      <w:r w:rsidRPr="00CA1DEC">
        <w:rPr>
          <w:rFonts w:ascii="Times New Roman" w:eastAsia="Times New Roman" w:hAnsi="Times New Roman" w:cs="Times New Roman"/>
          <w:color w:val="000000"/>
          <w:kern w:val="0"/>
          <w:sz w:val="24"/>
          <w:szCs w:val="24"/>
          <w:lang w:eastAsia="et-EE"/>
          <w14:ligatures w14:val="none"/>
        </w:rPr>
        <w:t xml:space="preserve">eadusministeeriumile, Justiitsministeeriumile, Kaitseministeeriumile, Majandus- ja </w:t>
      </w:r>
      <w:r w:rsidR="00EA6C9D" w:rsidRPr="00CA1DEC">
        <w:rPr>
          <w:rFonts w:ascii="Times New Roman" w:eastAsia="Times New Roman" w:hAnsi="Times New Roman" w:cs="Times New Roman"/>
          <w:color w:val="000000"/>
          <w:kern w:val="0"/>
          <w:sz w:val="24"/>
          <w:szCs w:val="24"/>
          <w:lang w:eastAsia="et-EE"/>
          <w14:ligatures w14:val="none"/>
        </w:rPr>
        <w:t>K</w:t>
      </w:r>
      <w:r w:rsidRPr="00CA1DEC">
        <w:rPr>
          <w:rFonts w:ascii="Times New Roman" w:eastAsia="Times New Roman" w:hAnsi="Times New Roman" w:cs="Times New Roman"/>
          <w:color w:val="000000"/>
          <w:kern w:val="0"/>
          <w:sz w:val="24"/>
          <w:szCs w:val="24"/>
          <w:lang w:eastAsia="et-EE"/>
          <w14:ligatures w14:val="none"/>
        </w:rPr>
        <w:t xml:space="preserve">ommunikatsiooniministeeriumile, Rahandusministeeriumile, Regionaal- ja Põllumajandusministeeriumile ning ettepanekute tegemiseks Eesti Linnade ja Valdade Liidule, </w:t>
      </w:r>
      <w:r w:rsidRPr="00CA1DEC">
        <w:rPr>
          <w:rFonts w:ascii="Times New Roman" w:eastAsia="Times New Roman" w:hAnsi="Times New Roman" w:cs="Times New Roman"/>
          <w:color w:val="000000"/>
          <w:kern w:val="0"/>
          <w:sz w:val="24"/>
          <w:szCs w:val="24"/>
          <w:lang w:eastAsia="et-EE"/>
          <w14:ligatures w14:val="none"/>
        </w:rPr>
        <w:lastRenderedPageBreak/>
        <w:t>metsakorraldusettevõtetele, Eesti Maaülikoolile, Eesti Erametsaliidule, Eesti Metsa- ja Puidutööstus</w:t>
      </w:r>
      <w:r w:rsidR="00EA6C9D" w:rsidRPr="00CA1DEC">
        <w:rPr>
          <w:rFonts w:ascii="Times New Roman" w:eastAsia="Times New Roman" w:hAnsi="Times New Roman" w:cs="Times New Roman"/>
          <w:color w:val="000000"/>
          <w:kern w:val="0"/>
          <w:sz w:val="24"/>
          <w:szCs w:val="24"/>
          <w:lang w:eastAsia="et-EE"/>
          <w14:ligatures w14:val="none"/>
        </w:rPr>
        <w:t>e L</w:t>
      </w:r>
      <w:r w:rsidRPr="00CA1DEC">
        <w:rPr>
          <w:rFonts w:ascii="Times New Roman" w:eastAsia="Times New Roman" w:hAnsi="Times New Roman" w:cs="Times New Roman"/>
          <w:color w:val="000000"/>
          <w:kern w:val="0"/>
          <w:sz w:val="24"/>
          <w:szCs w:val="24"/>
          <w:lang w:eastAsia="et-EE"/>
          <w14:ligatures w14:val="none"/>
        </w:rPr>
        <w:t xml:space="preserve">iidule, </w:t>
      </w:r>
      <w:r w:rsidR="00700CB9" w:rsidRPr="00CA1DEC">
        <w:rPr>
          <w:rFonts w:ascii="Times New Roman" w:eastAsia="Times New Roman" w:hAnsi="Times New Roman" w:cs="Times New Roman"/>
          <w:color w:val="000000"/>
          <w:kern w:val="0"/>
          <w:sz w:val="24"/>
          <w:szCs w:val="24"/>
          <w:lang w:eastAsia="et-EE"/>
          <w14:ligatures w14:val="none"/>
        </w:rPr>
        <w:t xml:space="preserve">Eesti </w:t>
      </w:r>
      <w:r w:rsidRPr="00CA1DEC">
        <w:rPr>
          <w:rFonts w:ascii="Times New Roman" w:eastAsia="Times New Roman" w:hAnsi="Times New Roman" w:cs="Times New Roman"/>
          <w:color w:val="000000"/>
          <w:kern w:val="0"/>
          <w:sz w:val="24"/>
          <w:szCs w:val="24"/>
          <w:lang w:eastAsia="et-EE"/>
          <w14:ligatures w14:val="none"/>
        </w:rPr>
        <w:t>Keskkonnaühenduste Kojale.</w:t>
      </w:r>
    </w:p>
    <w:p w14:paraId="166664D9" w14:textId="3B57897C" w:rsidR="00D956F4" w:rsidRPr="00CA1DEC" w:rsidRDefault="00D956F4">
      <w:pPr>
        <w:rPr>
          <w:rFonts w:ascii="Times New Roman" w:hAnsi="Times New Roman" w:cs="Times New Roman"/>
          <w:sz w:val="24"/>
          <w:szCs w:val="24"/>
        </w:rPr>
      </w:pPr>
      <w:r w:rsidRPr="00CA1DEC">
        <w:rPr>
          <w:rFonts w:ascii="Times New Roman" w:hAnsi="Times New Roman" w:cs="Times New Roman"/>
          <w:sz w:val="24"/>
          <w:szCs w:val="24"/>
        </w:rPr>
        <w:br w:type="page"/>
      </w:r>
    </w:p>
    <w:p w14:paraId="5BC1EEEE" w14:textId="7DFE501B" w:rsidR="00B737C5" w:rsidRPr="00CA1DEC" w:rsidRDefault="00D956F4" w:rsidP="00B737C5">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CA1DEC">
        <w:rPr>
          <w:rFonts w:ascii="Times New Roman" w:eastAsia="Times New Roman" w:hAnsi="Times New Roman" w:cs="Times New Roman"/>
          <w:color w:val="000000"/>
          <w:kern w:val="0"/>
          <w:sz w:val="24"/>
          <w:szCs w:val="24"/>
          <w:lang w:eastAsia="et-EE"/>
          <w14:ligatures w14:val="none"/>
        </w:rPr>
        <w:lastRenderedPageBreak/>
        <w:t xml:space="preserve">Lisa 1 </w:t>
      </w:r>
    </w:p>
    <w:p w14:paraId="5B72B26E" w14:textId="77777777" w:rsidR="00B737C5" w:rsidRPr="00CA1DEC" w:rsidRDefault="00B737C5" w:rsidP="00B737C5">
      <w:pPr>
        <w:spacing w:after="0" w:line="240" w:lineRule="auto"/>
        <w:jc w:val="right"/>
        <w:rPr>
          <w:rFonts w:ascii="Times New Roman" w:hAnsi="Times New Roman" w:cs="Times New Roman"/>
          <w:sz w:val="24"/>
          <w:szCs w:val="24"/>
        </w:rPr>
      </w:pPr>
      <w:r w:rsidRPr="00CA1DEC">
        <w:rPr>
          <w:rFonts w:ascii="Times New Roman" w:hAnsi="Times New Roman" w:cs="Times New Roman"/>
          <w:sz w:val="24"/>
          <w:szCs w:val="24"/>
        </w:rPr>
        <w:t>KAVAND</w:t>
      </w:r>
    </w:p>
    <w:p w14:paraId="7D9DE6E2" w14:textId="6A4B09C0" w:rsidR="00A76394" w:rsidRPr="00CA1DEC" w:rsidRDefault="00B737C5" w:rsidP="00B737C5">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CA1DEC">
        <w:rPr>
          <w:rFonts w:ascii="Times New Roman" w:eastAsia="Times New Roman" w:hAnsi="Times New Roman" w:cs="Times New Roman"/>
          <w:color w:val="000000"/>
          <w:kern w:val="0"/>
          <w:sz w:val="24"/>
          <w:szCs w:val="24"/>
          <w:lang w:eastAsia="et-EE"/>
          <w14:ligatures w14:val="none"/>
        </w:rPr>
        <w:t>M</w:t>
      </w:r>
      <w:r w:rsidR="00D956F4" w:rsidRPr="00CA1DEC">
        <w:rPr>
          <w:rFonts w:ascii="Times New Roman" w:eastAsia="Times New Roman" w:hAnsi="Times New Roman" w:cs="Times New Roman"/>
          <w:color w:val="000000"/>
          <w:kern w:val="0"/>
          <w:sz w:val="24"/>
          <w:szCs w:val="24"/>
          <w:lang w:eastAsia="et-EE"/>
          <w14:ligatures w14:val="none"/>
        </w:rPr>
        <w:t>etsa majandamise eeskiri</w:t>
      </w:r>
    </w:p>
    <w:p w14:paraId="7C48575C" w14:textId="407FB2E2" w:rsidR="00A56074" w:rsidRPr="00CA1DEC" w:rsidRDefault="00A56074" w:rsidP="00B737C5">
      <w:pPr>
        <w:spacing w:after="0" w:line="240" w:lineRule="auto"/>
        <w:jc w:val="right"/>
        <w:rPr>
          <w:rFonts w:ascii="Times New Roman" w:hAnsi="Times New Roman" w:cs="Times New Roman"/>
          <w:sz w:val="24"/>
          <w:szCs w:val="24"/>
        </w:rPr>
      </w:pPr>
    </w:p>
    <w:p w14:paraId="7E4C4FB7" w14:textId="77777777" w:rsidR="00A56074" w:rsidRPr="00CA1DEC" w:rsidRDefault="00A56074" w:rsidP="00A56074">
      <w:pPr>
        <w:spacing w:after="0"/>
        <w:jc w:val="center"/>
        <w:rPr>
          <w:rFonts w:ascii="Times New Roman" w:hAnsi="Times New Roman" w:cs="Times New Roman"/>
          <w:sz w:val="24"/>
          <w:szCs w:val="24"/>
        </w:rPr>
      </w:pPr>
      <w:r w:rsidRPr="00CA1DEC">
        <w:rPr>
          <w:rFonts w:ascii="Times New Roman" w:hAnsi="Times New Roman" w:cs="Times New Roman"/>
          <w:sz w:val="24"/>
          <w:szCs w:val="24"/>
        </w:rPr>
        <w:t>KLIIMAMINISTER</w:t>
      </w:r>
    </w:p>
    <w:p w14:paraId="509B23E1" w14:textId="77777777" w:rsidR="00A56074" w:rsidRPr="00CA1DEC" w:rsidRDefault="00A56074" w:rsidP="00A56074">
      <w:pPr>
        <w:spacing w:after="0"/>
        <w:jc w:val="center"/>
        <w:rPr>
          <w:rFonts w:ascii="Times New Roman" w:hAnsi="Times New Roman" w:cs="Times New Roman"/>
          <w:sz w:val="24"/>
          <w:szCs w:val="24"/>
        </w:rPr>
      </w:pPr>
    </w:p>
    <w:p w14:paraId="6ABC4714" w14:textId="77777777" w:rsidR="00A56074" w:rsidRPr="00CA1DEC" w:rsidRDefault="00A56074" w:rsidP="00A56074">
      <w:pPr>
        <w:spacing w:after="0"/>
        <w:jc w:val="center"/>
        <w:rPr>
          <w:rFonts w:ascii="Times New Roman" w:hAnsi="Times New Roman" w:cs="Times New Roman"/>
          <w:sz w:val="24"/>
          <w:szCs w:val="24"/>
        </w:rPr>
      </w:pPr>
      <w:r w:rsidRPr="00CA1DEC">
        <w:rPr>
          <w:rFonts w:ascii="Times New Roman" w:hAnsi="Times New Roman" w:cs="Times New Roman"/>
          <w:sz w:val="24"/>
          <w:szCs w:val="24"/>
        </w:rPr>
        <w:t>MÄÄRUS</w:t>
      </w:r>
    </w:p>
    <w:p w14:paraId="53FFAA06" w14:textId="77777777" w:rsidR="00A56074" w:rsidRPr="00CA1DEC" w:rsidRDefault="00A56074" w:rsidP="00A56074">
      <w:pPr>
        <w:spacing w:after="0"/>
        <w:jc w:val="both"/>
        <w:rPr>
          <w:rFonts w:ascii="Times New Roman" w:hAnsi="Times New Roman" w:cs="Times New Roman"/>
          <w:sz w:val="24"/>
          <w:szCs w:val="24"/>
        </w:rPr>
      </w:pPr>
    </w:p>
    <w:p w14:paraId="122A8744" w14:textId="77777777" w:rsidR="00A56074" w:rsidRPr="00CA1DEC" w:rsidRDefault="00A56074" w:rsidP="00A56074">
      <w:pPr>
        <w:spacing w:after="0"/>
        <w:jc w:val="both"/>
        <w:rPr>
          <w:rFonts w:ascii="Times New Roman" w:hAnsi="Times New Roman" w:cs="Times New Roman"/>
          <w:sz w:val="24"/>
          <w:szCs w:val="24"/>
        </w:rPr>
      </w:pPr>
    </w:p>
    <w:p w14:paraId="04940270" w14:textId="77777777" w:rsidR="00A56074" w:rsidRPr="00CA1DEC" w:rsidRDefault="00A56074" w:rsidP="00A56074">
      <w:pPr>
        <w:tabs>
          <w:tab w:val="left" w:pos="5529"/>
        </w:tabs>
        <w:spacing w:after="0"/>
        <w:jc w:val="both"/>
        <w:rPr>
          <w:rFonts w:ascii="Times New Roman" w:hAnsi="Times New Roman" w:cs="Times New Roman"/>
          <w:sz w:val="24"/>
          <w:szCs w:val="24"/>
        </w:rPr>
      </w:pPr>
      <w:r w:rsidRPr="00CA1DEC">
        <w:rPr>
          <w:rFonts w:ascii="Times New Roman" w:hAnsi="Times New Roman" w:cs="Times New Roman"/>
          <w:sz w:val="24"/>
          <w:szCs w:val="24"/>
        </w:rPr>
        <w:t>Tallinn</w:t>
      </w:r>
      <w:r w:rsidRPr="00CA1DEC">
        <w:rPr>
          <w:rFonts w:ascii="Times New Roman" w:hAnsi="Times New Roman" w:cs="Times New Roman"/>
          <w:sz w:val="24"/>
          <w:szCs w:val="24"/>
        </w:rPr>
        <w:tab/>
        <w:t>2024 nr</w:t>
      </w:r>
    </w:p>
    <w:p w14:paraId="3D2E4826" w14:textId="77777777" w:rsidR="00A56074" w:rsidRPr="00CA1DEC" w:rsidRDefault="00A56074" w:rsidP="00A56074">
      <w:pPr>
        <w:spacing w:after="0"/>
        <w:jc w:val="both"/>
        <w:rPr>
          <w:rFonts w:ascii="Times New Roman" w:hAnsi="Times New Roman" w:cs="Times New Roman"/>
          <w:sz w:val="24"/>
          <w:szCs w:val="24"/>
        </w:rPr>
      </w:pPr>
    </w:p>
    <w:p w14:paraId="33929BE4" w14:textId="77777777" w:rsidR="00A56074" w:rsidRPr="00CA1DEC" w:rsidRDefault="00A56074" w:rsidP="00A56074">
      <w:pPr>
        <w:spacing w:after="0"/>
        <w:jc w:val="both"/>
        <w:rPr>
          <w:rFonts w:ascii="Times New Roman" w:hAnsi="Times New Roman" w:cs="Times New Roman"/>
          <w:sz w:val="24"/>
          <w:szCs w:val="24"/>
        </w:rPr>
      </w:pPr>
    </w:p>
    <w:p w14:paraId="1A735B9D" w14:textId="77777777" w:rsidR="00A56074" w:rsidRPr="00CA1DEC" w:rsidRDefault="00A56074" w:rsidP="00A56074">
      <w:pPr>
        <w:shd w:val="clear" w:color="auto" w:fill="FFFFFF"/>
        <w:spacing w:after="0" w:line="240" w:lineRule="auto"/>
        <w:contextualSpacing/>
        <w:outlineLvl w:val="0"/>
        <w:rPr>
          <w:rFonts w:ascii="Times New Roman" w:hAnsi="Times New Roman" w:cs="Times New Roman"/>
          <w:b/>
          <w:bCs/>
          <w:sz w:val="24"/>
          <w:szCs w:val="24"/>
        </w:rPr>
      </w:pPr>
      <w:r w:rsidRPr="00CA1DEC">
        <w:rPr>
          <w:rFonts w:ascii="Times New Roman" w:eastAsia="Times New Roman" w:hAnsi="Times New Roman" w:cs="Times New Roman"/>
          <w:b/>
          <w:bCs/>
          <w:kern w:val="36"/>
          <w:sz w:val="24"/>
          <w:szCs w:val="24"/>
          <w:lang w:eastAsia="et-EE"/>
        </w:rPr>
        <w:t xml:space="preserve">Keskkonnaministri 27.12.2016 aasta </w:t>
      </w:r>
      <w:r w:rsidRPr="00CA1DEC">
        <w:rPr>
          <w:rFonts w:ascii="Times New Roman" w:hAnsi="Times New Roman" w:cs="Times New Roman"/>
          <w:b/>
          <w:bCs/>
          <w:sz w:val="24"/>
          <w:szCs w:val="24"/>
        </w:rPr>
        <w:t xml:space="preserve">määruse </w:t>
      </w:r>
    </w:p>
    <w:p w14:paraId="568E4B15" w14:textId="77777777" w:rsidR="00A56074" w:rsidRPr="00CA1DEC" w:rsidRDefault="00A56074" w:rsidP="00A56074">
      <w:pPr>
        <w:shd w:val="clear" w:color="auto" w:fill="FFFFFF"/>
        <w:spacing w:after="0" w:line="240" w:lineRule="auto"/>
        <w:contextualSpacing/>
        <w:outlineLvl w:val="0"/>
        <w:rPr>
          <w:rFonts w:ascii="Times New Roman" w:eastAsia="Times New Roman" w:hAnsi="Times New Roman" w:cs="Times New Roman"/>
          <w:b/>
          <w:bCs/>
          <w:kern w:val="36"/>
          <w:sz w:val="24"/>
          <w:szCs w:val="24"/>
          <w:lang w:eastAsia="et-EE"/>
        </w:rPr>
      </w:pPr>
      <w:r w:rsidRPr="00CA1DEC">
        <w:rPr>
          <w:rFonts w:ascii="Times New Roman" w:hAnsi="Times New Roman" w:cs="Times New Roman"/>
          <w:b/>
          <w:bCs/>
          <w:sz w:val="24"/>
          <w:szCs w:val="24"/>
        </w:rPr>
        <w:t xml:space="preserve">nr 88 „Metsa majandamise eeskiri“ </w:t>
      </w:r>
      <w:r w:rsidRPr="00CA1DEC">
        <w:rPr>
          <w:rFonts w:ascii="Times New Roman" w:eastAsia="Times New Roman" w:hAnsi="Times New Roman" w:cs="Times New Roman"/>
          <w:b/>
          <w:bCs/>
          <w:kern w:val="36"/>
          <w:sz w:val="24"/>
          <w:szCs w:val="24"/>
          <w:lang w:eastAsia="et-EE"/>
        </w:rPr>
        <w:t>muutmine</w:t>
      </w:r>
    </w:p>
    <w:p w14:paraId="2BE3558C" w14:textId="77777777" w:rsidR="00A56074" w:rsidRPr="00CA1DEC" w:rsidRDefault="00A56074" w:rsidP="00A56074">
      <w:pPr>
        <w:spacing w:after="0"/>
        <w:jc w:val="both"/>
        <w:rPr>
          <w:rFonts w:ascii="Times New Roman" w:hAnsi="Times New Roman" w:cs="Times New Roman"/>
          <w:sz w:val="24"/>
          <w:szCs w:val="24"/>
        </w:rPr>
      </w:pPr>
    </w:p>
    <w:p w14:paraId="4B55AB6F" w14:textId="77777777" w:rsidR="00A56074" w:rsidRPr="00CA1DEC" w:rsidRDefault="00A56074" w:rsidP="00A56074">
      <w:pPr>
        <w:rPr>
          <w:rFonts w:ascii="Times New Roman" w:hAnsi="Times New Roman" w:cs="Times New Roman"/>
          <w:sz w:val="24"/>
          <w:szCs w:val="24"/>
        </w:rPr>
      </w:pPr>
      <w:r w:rsidRPr="00CA1DEC">
        <w:rPr>
          <w:rFonts w:ascii="Times New Roman" w:hAnsi="Times New Roman" w:cs="Times New Roman"/>
          <w:sz w:val="24"/>
          <w:szCs w:val="24"/>
        </w:rPr>
        <w:t>Määrus kehtestatakse </w:t>
      </w:r>
      <w:r w:rsidR="0080034B" w:rsidRPr="00CA1DEC">
        <w:rPr>
          <w:rFonts w:ascii="Times New Roman" w:hAnsi="Times New Roman" w:cs="Times New Roman"/>
          <w:rPrChange w:id="81" w:author="Markus Ühtigi" w:date="2024-09-04T11:12:00Z">
            <w:rPr/>
          </w:rPrChange>
        </w:rPr>
        <w:fldChar w:fldCharType="begin"/>
      </w:r>
      <w:r w:rsidR="0080034B" w:rsidRPr="00CA1DEC">
        <w:rPr>
          <w:rFonts w:ascii="Times New Roman" w:hAnsi="Times New Roman" w:cs="Times New Roman"/>
          <w:rPrChange w:id="82" w:author="Markus Ühtigi" w:date="2024-09-04T11:12:00Z">
            <w:rPr/>
          </w:rPrChange>
        </w:rPr>
        <w:instrText>HYPERLINK "https://www.riigiteataja.ee/akt/dyn=113072023034&amp;id=106072017004!pr24lg6"</w:instrText>
      </w:r>
      <w:r w:rsidR="0080034B" w:rsidRPr="00127C9C">
        <w:rPr>
          <w:rFonts w:ascii="Times New Roman" w:hAnsi="Times New Roman" w:cs="Times New Roman"/>
        </w:rPr>
      </w:r>
      <w:r w:rsidR="0080034B" w:rsidRPr="00CA1DEC">
        <w:rPr>
          <w:rFonts w:ascii="Times New Roman" w:hAnsi="Times New Roman" w:cs="Times New Roman"/>
          <w:rPrChange w:id="83" w:author="Markus Ühtigi" w:date="2024-09-04T11:12:00Z">
            <w:rPr>
              <w:rFonts w:ascii="Times New Roman" w:hAnsi="Times New Roman" w:cs="Times New Roman"/>
              <w:sz w:val="24"/>
              <w:szCs w:val="24"/>
            </w:rPr>
          </w:rPrChange>
        </w:rPr>
        <w:fldChar w:fldCharType="separate"/>
      </w:r>
      <w:r w:rsidRPr="00CA1DEC">
        <w:rPr>
          <w:rFonts w:ascii="Times New Roman" w:hAnsi="Times New Roman" w:cs="Times New Roman"/>
          <w:sz w:val="24"/>
          <w:szCs w:val="24"/>
        </w:rPr>
        <w:t>metsaseaduse</w:t>
      </w:r>
      <w:r w:rsidR="0080034B" w:rsidRPr="00CA1DEC">
        <w:rPr>
          <w:rFonts w:ascii="Times New Roman" w:hAnsi="Times New Roman" w:cs="Times New Roman"/>
          <w:sz w:val="24"/>
          <w:szCs w:val="24"/>
        </w:rPr>
        <w:fldChar w:fldCharType="end"/>
      </w:r>
      <w:r w:rsidRPr="00CA1DEC">
        <w:rPr>
          <w:rFonts w:ascii="Times New Roman" w:hAnsi="Times New Roman" w:cs="Times New Roman"/>
          <w:sz w:val="24"/>
          <w:szCs w:val="24"/>
        </w:rPr>
        <w:t> § 10¹ lõige 2, § 24 lõigete 6, 7 ja 10; § 25 lõigete 3 ja 7; § 28 lõike 8¹; § 29 lõigete 3, 4¹, 5 ja 6; § 30 lõigete 3 ja 7; § 31 lõigete 3 ja 4; § 33; § 40 lõigete 4¹–7 ja 11 ning § 43 lõike 3  alusel.</w:t>
      </w:r>
    </w:p>
    <w:p w14:paraId="3F87E186" w14:textId="73CE5BEC" w:rsidR="00504C73" w:rsidRPr="00CA1DEC" w:rsidRDefault="00504C73" w:rsidP="00504C73">
      <w:pPr>
        <w:rPr>
          <w:rFonts w:ascii="Times New Roman" w:hAnsi="Times New Roman" w:cs="Times New Roman"/>
          <w:sz w:val="24"/>
          <w:szCs w:val="24"/>
        </w:rPr>
      </w:pPr>
      <w:r w:rsidRPr="00CA1DEC">
        <w:rPr>
          <w:rFonts w:ascii="Times New Roman" w:hAnsi="Times New Roman" w:cs="Times New Roman"/>
          <w:b/>
          <w:bCs/>
          <w:sz w:val="24"/>
          <w:szCs w:val="24"/>
        </w:rPr>
        <w:t xml:space="preserve">1) </w:t>
      </w:r>
      <w:r w:rsidRPr="00CA1DEC">
        <w:rPr>
          <w:rFonts w:ascii="Times New Roman" w:hAnsi="Times New Roman" w:cs="Times New Roman"/>
          <w:sz w:val="24"/>
          <w:szCs w:val="24"/>
        </w:rPr>
        <w:t>paragrahv 13 lõige 1 sõnastatakse järgmiselt:</w:t>
      </w:r>
    </w:p>
    <w:p w14:paraId="3AFFB220" w14:textId="3E55E41D" w:rsidR="00504C73" w:rsidRPr="00CA1DEC" w:rsidRDefault="00504C73" w:rsidP="00A56074">
      <w:pPr>
        <w:rPr>
          <w:rFonts w:ascii="Times New Roman" w:hAnsi="Times New Roman" w:cs="Times New Roman"/>
          <w:sz w:val="24"/>
          <w:szCs w:val="24"/>
        </w:rPr>
      </w:pPr>
      <w:r w:rsidRPr="00CA1DEC">
        <w:rPr>
          <w:rFonts w:ascii="Times New Roman" w:hAnsi="Times New Roman" w:cs="Times New Roman"/>
          <w:sz w:val="24"/>
          <w:szCs w:val="24"/>
        </w:rPr>
        <w:t>„(1)“;</w:t>
      </w:r>
    </w:p>
    <w:p w14:paraId="602A2600" w14:textId="77777777" w:rsidR="00504C73" w:rsidRPr="00CA1DEC" w:rsidRDefault="00504C73" w:rsidP="00A56074">
      <w:pPr>
        <w:rPr>
          <w:rFonts w:ascii="Times New Roman" w:hAnsi="Times New Roman" w:cs="Times New Roman"/>
          <w:b/>
          <w:bCs/>
          <w:sz w:val="24"/>
          <w:szCs w:val="24"/>
        </w:rPr>
      </w:pPr>
    </w:p>
    <w:p w14:paraId="309E976B" w14:textId="4AD172B3" w:rsidR="00A56074" w:rsidRPr="00CA1DEC" w:rsidRDefault="00504C73" w:rsidP="00A56074">
      <w:pPr>
        <w:rPr>
          <w:rFonts w:ascii="Times New Roman" w:hAnsi="Times New Roman" w:cs="Times New Roman"/>
          <w:sz w:val="24"/>
          <w:szCs w:val="24"/>
        </w:rPr>
      </w:pPr>
      <w:r w:rsidRPr="00CA1DEC">
        <w:rPr>
          <w:rFonts w:ascii="Times New Roman" w:hAnsi="Times New Roman" w:cs="Times New Roman"/>
          <w:b/>
          <w:bCs/>
          <w:sz w:val="24"/>
          <w:szCs w:val="24"/>
        </w:rPr>
        <w:t>2</w:t>
      </w:r>
      <w:r w:rsidR="00620A1D" w:rsidRPr="00CA1DEC">
        <w:rPr>
          <w:rFonts w:ascii="Times New Roman" w:hAnsi="Times New Roman" w:cs="Times New Roman"/>
          <w:b/>
          <w:bCs/>
          <w:sz w:val="24"/>
          <w:szCs w:val="24"/>
        </w:rPr>
        <w:t xml:space="preserve">) </w:t>
      </w:r>
      <w:r w:rsidR="00620A1D" w:rsidRPr="00CA1DEC">
        <w:rPr>
          <w:rFonts w:ascii="Times New Roman" w:hAnsi="Times New Roman" w:cs="Times New Roman"/>
          <w:sz w:val="24"/>
          <w:szCs w:val="24"/>
        </w:rPr>
        <w:t>m</w:t>
      </w:r>
      <w:r w:rsidR="00A56074" w:rsidRPr="00CA1DEC">
        <w:rPr>
          <w:rFonts w:ascii="Times New Roman" w:hAnsi="Times New Roman" w:cs="Times New Roman"/>
          <w:sz w:val="24"/>
          <w:szCs w:val="24"/>
        </w:rPr>
        <w:t>äärust täiendatakse §-ga 24 järgmises sõnastuses:</w:t>
      </w:r>
    </w:p>
    <w:p w14:paraId="4F23B265" w14:textId="77777777" w:rsidR="00A56074" w:rsidRPr="00CA1DEC" w:rsidRDefault="00A56074" w:rsidP="00A56074">
      <w:pPr>
        <w:rPr>
          <w:rFonts w:ascii="Times New Roman" w:hAnsi="Times New Roman" w:cs="Times New Roman"/>
          <w:sz w:val="24"/>
          <w:szCs w:val="24"/>
        </w:rPr>
      </w:pPr>
      <w:r w:rsidRPr="00CA1DEC">
        <w:rPr>
          <w:rFonts w:ascii="Times New Roman" w:hAnsi="Times New Roman" w:cs="Times New Roman"/>
          <w:sz w:val="24"/>
          <w:szCs w:val="24"/>
        </w:rPr>
        <w:t>„</w:t>
      </w:r>
      <w:r w:rsidRPr="00CA1DEC">
        <w:rPr>
          <w:rFonts w:ascii="Times New Roman" w:hAnsi="Times New Roman" w:cs="Times New Roman"/>
          <w:b/>
          <w:bCs/>
          <w:sz w:val="24"/>
          <w:szCs w:val="24"/>
        </w:rPr>
        <w:t>§ 24. Metsa majandamise erisused teadus arendusasutustele metsa majandamiseks teaduseesmärkidel</w:t>
      </w:r>
    </w:p>
    <w:p w14:paraId="277FB452" w14:textId="759D00B2" w:rsidR="00A56074" w:rsidRPr="00CA1DEC" w:rsidRDefault="00A56074" w:rsidP="00A56074">
      <w:pPr>
        <w:rPr>
          <w:rFonts w:ascii="Times New Roman" w:hAnsi="Times New Roman" w:cs="Times New Roman"/>
          <w:sz w:val="24"/>
          <w:szCs w:val="24"/>
        </w:rPr>
      </w:pPr>
      <w:r w:rsidRPr="00CA1DEC">
        <w:rPr>
          <w:rFonts w:ascii="Times New Roman" w:hAnsi="Times New Roman" w:cs="Times New Roman"/>
          <w:sz w:val="24"/>
          <w:szCs w:val="24"/>
        </w:rPr>
        <w:t>(1)</w:t>
      </w:r>
    </w:p>
    <w:p w14:paraId="69356948" w14:textId="77777777" w:rsidR="00A56074" w:rsidRPr="00CA1DEC" w:rsidRDefault="00A56074" w:rsidP="00A56074">
      <w:pPr>
        <w:rPr>
          <w:rFonts w:ascii="Times New Roman" w:hAnsi="Times New Roman" w:cs="Times New Roman"/>
          <w:sz w:val="24"/>
          <w:szCs w:val="24"/>
        </w:rPr>
      </w:pPr>
      <w:r w:rsidRPr="00CA1DEC">
        <w:rPr>
          <w:rFonts w:ascii="Times New Roman" w:hAnsi="Times New Roman" w:cs="Times New Roman"/>
          <w:sz w:val="24"/>
          <w:szCs w:val="24"/>
        </w:rPr>
        <w:t>(2)</w:t>
      </w:r>
    </w:p>
    <w:p w14:paraId="321518A8" w14:textId="4CCA7AA7" w:rsidR="00620A1D" w:rsidRPr="00CA1DEC" w:rsidRDefault="00A56074" w:rsidP="00A56074">
      <w:pPr>
        <w:rPr>
          <w:rFonts w:ascii="Times New Roman" w:hAnsi="Times New Roman" w:cs="Times New Roman"/>
          <w:sz w:val="24"/>
          <w:szCs w:val="24"/>
        </w:rPr>
      </w:pPr>
      <w:r w:rsidRPr="00CA1DEC">
        <w:rPr>
          <w:rFonts w:ascii="Times New Roman" w:hAnsi="Times New Roman" w:cs="Times New Roman"/>
          <w:sz w:val="24"/>
          <w:szCs w:val="24"/>
        </w:rPr>
        <w:t>(3)“.</w:t>
      </w:r>
    </w:p>
    <w:p w14:paraId="7C35B095" w14:textId="77777777" w:rsidR="00D956F4" w:rsidRPr="00CA1DEC" w:rsidRDefault="00D956F4" w:rsidP="00A76394">
      <w:pPr>
        <w:rPr>
          <w:rFonts w:ascii="Times New Roman" w:eastAsia="Times New Roman" w:hAnsi="Times New Roman" w:cs="Times New Roman"/>
          <w:color w:val="000000"/>
          <w:kern w:val="0"/>
          <w:sz w:val="24"/>
          <w:szCs w:val="24"/>
          <w:lang w:eastAsia="et-EE"/>
          <w14:ligatures w14:val="none"/>
        </w:rPr>
      </w:pPr>
    </w:p>
    <w:p w14:paraId="22DD92AE" w14:textId="12631A72" w:rsidR="00D956F4" w:rsidRPr="00CA1DEC" w:rsidRDefault="00D956F4">
      <w:pPr>
        <w:rPr>
          <w:rFonts w:ascii="Times New Roman" w:eastAsia="Times New Roman" w:hAnsi="Times New Roman" w:cs="Times New Roman"/>
          <w:color w:val="000000"/>
          <w:kern w:val="0"/>
          <w:sz w:val="24"/>
          <w:szCs w:val="24"/>
          <w:lang w:eastAsia="et-EE"/>
          <w14:ligatures w14:val="none"/>
        </w:rPr>
      </w:pPr>
      <w:r w:rsidRPr="00CA1DEC">
        <w:rPr>
          <w:rFonts w:ascii="Times New Roman" w:eastAsia="Times New Roman" w:hAnsi="Times New Roman" w:cs="Times New Roman"/>
          <w:color w:val="000000"/>
          <w:kern w:val="0"/>
          <w:sz w:val="24"/>
          <w:szCs w:val="24"/>
          <w:lang w:eastAsia="et-EE"/>
          <w14:ligatures w14:val="none"/>
        </w:rPr>
        <w:br w:type="page"/>
      </w:r>
    </w:p>
    <w:p w14:paraId="3CD52647" w14:textId="77777777" w:rsidR="00814584" w:rsidRPr="00CA1DEC" w:rsidRDefault="00D956F4" w:rsidP="00814584">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CA1DEC">
        <w:rPr>
          <w:rFonts w:ascii="Times New Roman" w:eastAsia="Times New Roman" w:hAnsi="Times New Roman" w:cs="Times New Roman"/>
          <w:color w:val="000000"/>
          <w:kern w:val="0"/>
          <w:sz w:val="24"/>
          <w:szCs w:val="24"/>
          <w:lang w:eastAsia="et-EE"/>
          <w14:ligatures w14:val="none"/>
        </w:rPr>
        <w:lastRenderedPageBreak/>
        <w:t>Lisa 2</w:t>
      </w:r>
      <w:r w:rsidR="00A56074" w:rsidRPr="00CA1DEC">
        <w:rPr>
          <w:rFonts w:ascii="Times New Roman" w:eastAsia="Times New Roman" w:hAnsi="Times New Roman" w:cs="Times New Roman"/>
          <w:color w:val="000000"/>
          <w:kern w:val="0"/>
          <w:sz w:val="24"/>
          <w:szCs w:val="24"/>
          <w:lang w:eastAsia="et-EE"/>
          <w14:ligatures w14:val="none"/>
        </w:rPr>
        <w:t xml:space="preserve">. </w:t>
      </w:r>
    </w:p>
    <w:p w14:paraId="3DD4098A" w14:textId="006483B2" w:rsidR="00814584" w:rsidRPr="00CA1DEC" w:rsidRDefault="00814584" w:rsidP="00814584">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CA1DEC">
        <w:rPr>
          <w:rFonts w:ascii="Times New Roman" w:eastAsia="Times New Roman" w:hAnsi="Times New Roman" w:cs="Times New Roman"/>
          <w:color w:val="000000"/>
          <w:kern w:val="0"/>
          <w:sz w:val="24"/>
          <w:szCs w:val="24"/>
          <w:lang w:eastAsia="et-EE"/>
          <w14:ligatures w14:val="none"/>
        </w:rPr>
        <w:t>KAVAND</w:t>
      </w:r>
    </w:p>
    <w:p w14:paraId="42F56C0E" w14:textId="03AA7841" w:rsidR="00A56074" w:rsidRPr="00CA1DEC" w:rsidRDefault="00814584" w:rsidP="00814584">
      <w:pPr>
        <w:spacing w:after="0" w:line="240" w:lineRule="auto"/>
        <w:jc w:val="right"/>
        <w:rPr>
          <w:rFonts w:ascii="Times New Roman" w:hAnsi="Times New Roman" w:cs="Times New Roman"/>
          <w:sz w:val="24"/>
          <w:szCs w:val="24"/>
        </w:rPr>
      </w:pPr>
      <w:r w:rsidRPr="00CA1DEC">
        <w:rPr>
          <w:rFonts w:ascii="Times New Roman" w:eastAsia="Times New Roman" w:hAnsi="Times New Roman" w:cs="Times New Roman"/>
          <w:color w:val="000000"/>
          <w:kern w:val="0"/>
          <w:sz w:val="24"/>
          <w:szCs w:val="24"/>
          <w:lang w:eastAsia="et-EE"/>
          <w14:ligatures w14:val="none"/>
        </w:rPr>
        <w:t>I</w:t>
      </w:r>
      <w:r w:rsidR="00A56074" w:rsidRPr="00CA1DEC">
        <w:rPr>
          <w:rFonts w:ascii="Times New Roman" w:eastAsia="Times New Roman" w:hAnsi="Times New Roman" w:cs="Times New Roman"/>
          <w:color w:val="000000"/>
          <w:kern w:val="0"/>
          <w:sz w:val="24"/>
          <w:szCs w:val="24"/>
          <w:lang w:eastAsia="et-EE"/>
          <w14:ligatures w14:val="none"/>
        </w:rPr>
        <w:t>standike registreerimise, rajamise ja majandamise kord</w:t>
      </w:r>
    </w:p>
    <w:p w14:paraId="197F9301" w14:textId="3C9CFF09" w:rsidR="00D956F4" w:rsidRPr="00CA1DEC" w:rsidRDefault="00D956F4" w:rsidP="00A76394">
      <w:pPr>
        <w:rPr>
          <w:rFonts w:ascii="Times New Roman" w:eastAsia="Times New Roman" w:hAnsi="Times New Roman" w:cs="Times New Roman"/>
          <w:color w:val="000000"/>
          <w:kern w:val="0"/>
          <w:sz w:val="24"/>
          <w:szCs w:val="24"/>
          <w:lang w:eastAsia="et-EE"/>
          <w14:ligatures w14:val="none"/>
        </w:rPr>
      </w:pPr>
    </w:p>
    <w:p w14:paraId="165029AA" w14:textId="49F18E10" w:rsidR="00A56074" w:rsidRPr="00CA1DEC" w:rsidRDefault="00A56074" w:rsidP="00814584">
      <w:pPr>
        <w:spacing w:after="0" w:line="240" w:lineRule="auto"/>
        <w:jc w:val="right"/>
        <w:rPr>
          <w:rFonts w:ascii="Times New Roman" w:hAnsi="Times New Roman" w:cs="Times New Roman"/>
          <w:sz w:val="24"/>
          <w:szCs w:val="24"/>
        </w:rPr>
      </w:pPr>
    </w:p>
    <w:p w14:paraId="1C5B0CB1" w14:textId="77777777" w:rsidR="00A56074" w:rsidRPr="00CA1DEC" w:rsidRDefault="00A56074" w:rsidP="00A56074">
      <w:pPr>
        <w:spacing w:after="0" w:line="240" w:lineRule="auto"/>
        <w:rPr>
          <w:rFonts w:ascii="Times New Roman" w:hAnsi="Times New Roman" w:cs="Times New Roman"/>
          <w:sz w:val="24"/>
          <w:szCs w:val="24"/>
        </w:rPr>
      </w:pPr>
    </w:p>
    <w:p w14:paraId="6C02A309" w14:textId="77777777" w:rsidR="00A56074" w:rsidRPr="00CA1DEC" w:rsidRDefault="00A56074" w:rsidP="00A56074">
      <w:pPr>
        <w:spacing w:after="0" w:line="240" w:lineRule="auto"/>
        <w:jc w:val="center"/>
        <w:rPr>
          <w:rFonts w:ascii="Times New Roman" w:hAnsi="Times New Roman" w:cs="Times New Roman"/>
          <w:sz w:val="24"/>
          <w:szCs w:val="24"/>
        </w:rPr>
      </w:pPr>
      <w:r w:rsidRPr="00CA1DEC">
        <w:rPr>
          <w:rFonts w:ascii="Times New Roman" w:hAnsi="Times New Roman" w:cs="Times New Roman"/>
          <w:sz w:val="24"/>
          <w:szCs w:val="24"/>
        </w:rPr>
        <w:t>KLIIMAMINISTER</w:t>
      </w:r>
    </w:p>
    <w:p w14:paraId="3C358E13" w14:textId="77777777" w:rsidR="00A56074" w:rsidRPr="00CA1DEC" w:rsidRDefault="00A56074" w:rsidP="00A56074">
      <w:pPr>
        <w:spacing w:after="0" w:line="240" w:lineRule="auto"/>
        <w:jc w:val="center"/>
        <w:rPr>
          <w:rFonts w:ascii="Times New Roman" w:hAnsi="Times New Roman" w:cs="Times New Roman"/>
          <w:sz w:val="24"/>
          <w:szCs w:val="24"/>
        </w:rPr>
      </w:pPr>
    </w:p>
    <w:p w14:paraId="6D9847D7" w14:textId="77777777" w:rsidR="00A56074" w:rsidRPr="00CA1DEC" w:rsidRDefault="00A56074" w:rsidP="00A56074">
      <w:pPr>
        <w:spacing w:after="0" w:line="240" w:lineRule="auto"/>
        <w:jc w:val="center"/>
        <w:rPr>
          <w:rFonts w:ascii="Times New Roman" w:hAnsi="Times New Roman" w:cs="Times New Roman"/>
          <w:sz w:val="24"/>
          <w:szCs w:val="24"/>
        </w:rPr>
      </w:pPr>
      <w:r w:rsidRPr="00CA1DEC">
        <w:rPr>
          <w:rFonts w:ascii="Times New Roman" w:hAnsi="Times New Roman" w:cs="Times New Roman"/>
          <w:sz w:val="24"/>
          <w:szCs w:val="24"/>
        </w:rPr>
        <w:t>MÄÄRUS</w:t>
      </w:r>
    </w:p>
    <w:p w14:paraId="0608F440" w14:textId="77777777" w:rsidR="00A56074" w:rsidRPr="00CA1DEC" w:rsidRDefault="00A56074" w:rsidP="00A56074">
      <w:pPr>
        <w:spacing w:after="0" w:line="240" w:lineRule="auto"/>
        <w:rPr>
          <w:rFonts w:ascii="Times New Roman" w:hAnsi="Times New Roman" w:cs="Times New Roman"/>
          <w:sz w:val="24"/>
          <w:szCs w:val="24"/>
        </w:rPr>
      </w:pPr>
    </w:p>
    <w:p w14:paraId="208EF985" w14:textId="77777777" w:rsidR="00A56074" w:rsidRPr="00CA1DEC" w:rsidRDefault="00A56074" w:rsidP="00A56074">
      <w:pPr>
        <w:spacing w:after="0" w:line="240" w:lineRule="auto"/>
        <w:rPr>
          <w:rFonts w:ascii="Times New Roman" w:hAnsi="Times New Roman" w:cs="Times New Roman"/>
          <w:sz w:val="24"/>
          <w:szCs w:val="24"/>
        </w:rPr>
      </w:pPr>
      <w:r w:rsidRPr="00CA1DEC">
        <w:rPr>
          <w:rFonts w:ascii="Times New Roman" w:hAnsi="Times New Roman" w:cs="Times New Roman"/>
          <w:sz w:val="24"/>
          <w:szCs w:val="24"/>
        </w:rPr>
        <w:t>Tallinn</w:t>
      </w:r>
      <w:r w:rsidRPr="00CA1DEC">
        <w:rPr>
          <w:rFonts w:ascii="Times New Roman" w:hAnsi="Times New Roman" w:cs="Times New Roman"/>
          <w:sz w:val="24"/>
          <w:szCs w:val="24"/>
        </w:rPr>
        <w:tab/>
      </w:r>
      <w:r w:rsidRPr="00CA1DEC">
        <w:rPr>
          <w:rFonts w:ascii="Times New Roman" w:hAnsi="Times New Roman" w:cs="Times New Roman"/>
          <w:sz w:val="24"/>
          <w:szCs w:val="24"/>
        </w:rPr>
        <w:tab/>
      </w:r>
      <w:r w:rsidRPr="00CA1DEC">
        <w:rPr>
          <w:rFonts w:ascii="Times New Roman" w:hAnsi="Times New Roman" w:cs="Times New Roman"/>
          <w:sz w:val="24"/>
          <w:szCs w:val="24"/>
        </w:rPr>
        <w:tab/>
      </w:r>
      <w:r w:rsidRPr="00CA1DEC">
        <w:rPr>
          <w:rFonts w:ascii="Times New Roman" w:hAnsi="Times New Roman" w:cs="Times New Roman"/>
          <w:sz w:val="24"/>
          <w:szCs w:val="24"/>
        </w:rPr>
        <w:tab/>
      </w:r>
      <w:r w:rsidRPr="00CA1DEC">
        <w:rPr>
          <w:rFonts w:ascii="Times New Roman" w:hAnsi="Times New Roman" w:cs="Times New Roman"/>
          <w:sz w:val="24"/>
          <w:szCs w:val="24"/>
        </w:rPr>
        <w:tab/>
      </w:r>
      <w:r w:rsidRPr="00CA1DEC">
        <w:rPr>
          <w:rFonts w:ascii="Times New Roman" w:hAnsi="Times New Roman" w:cs="Times New Roman"/>
          <w:sz w:val="24"/>
          <w:szCs w:val="24"/>
        </w:rPr>
        <w:tab/>
      </w:r>
      <w:r w:rsidRPr="00CA1DEC">
        <w:rPr>
          <w:rFonts w:ascii="Times New Roman" w:hAnsi="Times New Roman" w:cs="Times New Roman"/>
          <w:sz w:val="24"/>
          <w:szCs w:val="24"/>
        </w:rPr>
        <w:tab/>
      </w:r>
      <w:r w:rsidRPr="00CA1DEC">
        <w:rPr>
          <w:rFonts w:ascii="Times New Roman" w:hAnsi="Times New Roman" w:cs="Times New Roman"/>
          <w:sz w:val="24"/>
          <w:szCs w:val="24"/>
        </w:rPr>
        <w:tab/>
      </w:r>
      <w:r w:rsidRPr="00CA1DEC">
        <w:rPr>
          <w:rFonts w:ascii="Times New Roman" w:hAnsi="Times New Roman" w:cs="Times New Roman"/>
          <w:sz w:val="24"/>
          <w:szCs w:val="24"/>
        </w:rPr>
        <w:tab/>
      </w:r>
      <w:r w:rsidRPr="00CA1DEC">
        <w:rPr>
          <w:rFonts w:ascii="Times New Roman" w:hAnsi="Times New Roman" w:cs="Times New Roman"/>
          <w:sz w:val="24"/>
          <w:szCs w:val="24"/>
        </w:rPr>
        <w:tab/>
        <w:t xml:space="preserve">2024 nr </w:t>
      </w:r>
    </w:p>
    <w:p w14:paraId="2807149F" w14:textId="77777777" w:rsidR="00A56074" w:rsidRPr="00CA1DEC" w:rsidRDefault="00A56074" w:rsidP="00A56074">
      <w:pPr>
        <w:spacing w:after="0" w:line="240" w:lineRule="auto"/>
        <w:rPr>
          <w:rFonts w:ascii="Times New Roman" w:hAnsi="Times New Roman" w:cs="Times New Roman"/>
          <w:sz w:val="24"/>
          <w:szCs w:val="24"/>
        </w:rPr>
      </w:pPr>
    </w:p>
    <w:p w14:paraId="32AEDF2B" w14:textId="77777777" w:rsidR="00A56074" w:rsidRPr="00CA1DEC" w:rsidRDefault="00A56074" w:rsidP="00A56074">
      <w:pPr>
        <w:spacing w:after="0" w:line="240" w:lineRule="auto"/>
        <w:rPr>
          <w:rFonts w:ascii="Times New Roman" w:hAnsi="Times New Roman" w:cs="Times New Roman"/>
          <w:sz w:val="24"/>
          <w:szCs w:val="24"/>
        </w:rPr>
      </w:pPr>
      <w:r w:rsidRPr="00CA1DEC">
        <w:rPr>
          <w:rFonts w:ascii="Times New Roman" w:hAnsi="Times New Roman" w:cs="Times New Roman"/>
          <w:b/>
          <w:bCs/>
          <w:sz w:val="24"/>
          <w:szCs w:val="24"/>
        </w:rPr>
        <w:t>Istandike registreerimise, rajamise ja majandamise kord</w:t>
      </w:r>
    </w:p>
    <w:p w14:paraId="79B4526E" w14:textId="77777777" w:rsidR="00A56074" w:rsidRPr="00CA1DEC" w:rsidRDefault="00A56074" w:rsidP="00A56074">
      <w:pPr>
        <w:spacing w:after="0" w:line="240" w:lineRule="auto"/>
        <w:rPr>
          <w:rFonts w:ascii="Times New Roman" w:hAnsi="Times New Roman" w:cs="Times New Roman"/>
          <w:sz w:val="24"/>
          <w:szCs w:val="24"/>
        </w:rPr>
      </w:pPr>
    </w:p>
    <w:p w14:paraId="15CB2FB0" w14:textId="77777777" w:rsidR="00A56074" w:rsidRPr="00CA1DEC" w:rsidRDefault="00A56074" w:rsidP="00A56074">
      <w:pPr>
        <w:spacing w:after="0" w:line="240" w:lineRule="auto"/>
        <w:rPr>
          <w:rFonts w:ascii="Times New Roman" w:hAnsi="Times New Roman" w:cs="Times New Roman"/>
          <w:sz w:val="24"/>
          <w:szCs w:val="24"/>
        </w:rPr>
      </w:pPr>
      <w:r w:rsidRPr="00CA1DEC">
        <w:rPr>
          <w:rFonts w:ascii="Times New Roman" w:hAnsi="Times New Roman" w:cs="Times New Roman"/>
          <w:sz w:val="24"/>
          <w:szCs w:val="24"/>
        </w:rPr>
        <w:t>Määrus kehtestatakse metsaseaduse § 3 lõike 7 alusel.</w:t>
      </w:r>
    </w:p>
    <w:p w14:paraId="2EF131CE" w14:textId="77777777" w:rsidR="00A56074" w:rsidRPr="00CA1DEC" w:rsidRDefault="00A56074" w:rsidP="00A56074">
      <w:pPr>
        <w:spacing w:after="0" w:line="240" w:lineRule="auto"/>
        <w:rPr>
          <w:rFonts w:ascii="Times New Roman" w:hAnsi="Times New Roman" w:cs="Times New Roman"/>
          <w:sz w:val="24"/>
          <w:szCs w:val="24"/>
        </w:rPr>
      </w:pPr>
    </w:p>
    <w:p w14:paraId="76106E85" w14:textId="77777777" w:rsidR="00A56074" w:rsidRPr="00CA1DEC" w:rsidRDefault="00A56074" w:rsidP="00A56074">
      <w:pPr>
        <w:spacing w:after="0" w:line="240" w:lineRule="auto"/>
        <w:rPr>
          <w:rFonts w:ascii="Times New Roman" w:hAnsi="Times New Roman" w:cs="Times New Roman"/>
          <w:b/>
          <w:bCs/>
          <w:sz w:val="24"/>
          <w:szCs w:val="24"/>
        </w:rPr>
      </w:pPr>
      <w:r w:rsidRPr="00CA1DEC">
        <w:rPr>
          <w:rFonts w:ascii="Times New Roman" w:hAnsi="Times New Roman" w:cs="Times New Roman"/>
          <w:b/>
          <w:bCs/>
          <w:sz w:val="24"/>
          <w:szCs w:val="24"/>
        </w:rPr>
        <w:t>§ 1. Määruse reguleerimisala</w:t>
      </w:r>
    </w:p>
    <w:p w14:paraId="6F6CD77B" w14:textId="77777777" w:rsidR="00A56074" w:rsidRPr="00CA1DEC" w:rsidRDefault="00A56074" w:rsidP="00A56074">
      <w:pPr>
        <w:spacing w:after="0" w:line="240" w:lineRule="auto"/>
        <w:rPr>
          <w:rFonts w:ascii="Times New Roman" w:hAnsi="Times New Roman" w:cs="Times New Roman"/>
          <w:sz w:val="24"/>
          <w:szCs w:val="24"/>
        </w:rPr>
      </w:pPr>
    </w:p>
    <w:p w14:paraId="3D936A91" w14:textId="77777777" w:rsidR="00A56074" w:rsidRPr="00CA1DEC" w:rsidRDefault="00A56074" w:rsidP="00A56074">
      <w:pPr>
        <w:spacing w:after="0" w:line="240" w:lineRule="auto"/>
        <w:jc w:val="both"/>
        <w:rPr>
          <w:rFonts w:ascii="Times New Roman" w:hAnsi="Times New Roman" w:cs="Times New Roman"/>
          <w:sz w:val="24"/>
          <w:szCs w:val="24"/>
        </w:rPr>
      </w:pPr>
      <w:r w:rsidRPr="00CA1DEC">
        <w:rPr>
          <w:rFonts w:ascii="Times New Roman" w:hAnsi="Times New Roman" w:cs="Times New Roman"/>
          <w:sz w:val="24"/>
          <w:szCs w:val="24"/>
        </w:rPr>
        <w:t>Määrusega kehtestatakse istandike registreerimise, rajamise ja majandamise nõuded.</w:t>
      </w:r>
    </w:p>
    <w:p w14:paraId="5B6C1145" w14:textId="77777777" w:rsidR="00A56074" w:rsidRPr="00CA1DEC" w:rsidRDefault="00A56074" w:rsidP="00A56074">
      <w:pPr>
        <w:spacing w:after="0" w:line="240" w:lineRule="auto"/>
        <w:rPr>
          <w:rFonts w:ascii="Times New Roman" w:hAnsi="Times New Roman" w:cs="Times New Roman"/>
          <w:sz w:val="24"/>
          <w:szCs w:val="24"/>
        </w:rPr>
      </w:pPr>
    </w:p>
    <w:p w14:paraId="5BDF60AD" w14:textId="77777777" w:rsidR="00A56074" w:rsidRPr="00CA1DEC" w:rsidRDefault="00A56074" w:rsidP="00A56074">
      <w:pPr>
        <w:spacing w:after="0" w:line="240" w:lineRule="auto"/>
        <w:rPr>
          <w:rFonts w:ascii="Times New Roman" w:hAnsi="Times New Roman" w:cs="Times New Roman"/>
          <w:b/>
          <w:bCs/>
          <w:sz w:val="24"/>
          <w:szCs w:val="24"/>
        </w:rPr>
      </w:pPr>
      <w:r w:rsidRPr="00CA1DEC">
        <w:rPr>
          <w:rFonts w:ascii="Times New Roman" w:hAnsi="Times New Roman" w:cs="Times New Roman"/>
          <w:b/>
          <w:bCs/>
          <w:sz w:val="24"/>
          <w:szCs w:val="24"/>
        </w:rPr>
        <w:t>§ 2. Istandike kaardistamine</w:t>
      </w:r>
    </w:p>
    <w:p w14:paraId="68CEDDFC" w14:textId="77777777" w:rsidR="00A56074" w:rsidRPr="00CA1DEC" w:rsidRDefault="00A56074" w:rsidP="00A56074">
      <w:pPr>
        <w:spacing w:after="0" w:line="240" w:lineRule="auto"/>
        <w:rPr>
          <w:rFonts w:ascii="Times New Roman" w:hAnsi="Times New Roman" w:cs="Times New Roman"/>
          <w:sz w:val="24"/>
          <w:szCs w:val="24"/>
        </w:rPr>
      </w:pPr>
    </w:p>
    <w:p w14:paraId="6326E8A2" w14:textId="70C15C9E" w:rsidR="00A56074" w:rsidRPr="00CA1DEC" w:rsidRDefault="00A56074" w:rsidP="00A56074">
      <w:pPr>
        <w:spacing w:after="0" w:line="240" w:lineRule="auto"/>
        <w:rPr>
          <w:rFonts w:ascii="Times New Roman" w:hAnsi="Times New Roman" w:cs="Times New Roman"/>
          <w:b/>
          <w:bCs/>
          <w:sz w:val="24"/>
          <w:szCs w:val="24"/>
        </w:rPr>
      </w:pPr>
      <w:r w:rsidRPr="00CA1DEC">
        <w:rPr>
          <w:rFonts w:ascii="Times New Roman" w:hAnsi="Times New Roman" w:cs="Times New Roman"/>
          <w:b/>
          <w:bCs/>
          <w:sz w:val="24"/>
          <w:szCs w:val="24"/>
        </w:rPr>
        <w:t>§ 3. Istandike registreerimine</w:t>
      </w:r>
    </w:p>
    <w:p w14:paraId="66B771C1" w14:textId="77777777" w:rsidR="00A56074" w:rsidRPr="00CA1DEC" w:rsidRDefault="00A56074" w:rsidP="00A56074">
      <w:pPr>
        <w:spacing w:after="0" w:line="240" w:lineRule="auto"/>
        <w:rPr>
          <w:rFonts w:ascii="Times New Roman" w:hAnsi="Times New Roman" w:cs="Times New Roman"/>
          <w:sz w:val="24"/>
          <w:szCs w:val="24"/>
        </w:rPr>
      </w:pPr>
    </w:p>
    <w:p w14:paraId="2693F053" w14:textId="7D4C619F" w:rsidR="00A56074" w:rsidRPr="00CA1DEC" w:rsidRDefault="00A56074" w:rsidP="00A56074">
      <w:pPr>
        <w:spacing w:after="0" w:line="240" w:lineRule="auto"/>
        <w:rPr>
          <w:rFonts w:ascii="Times New Roman" w:hAnsi="Times New Roman" w:cs="Times New Roman"/>
          <w:b/>
          <w:bCs/>
          <w:sz w:val="24"/>
          <w:szCs w:val="24"/>
        </w:rPr>
      </w:pPr>
      <w:r w:rsidRPr="00CA1DEC">
        <w:rPr>
          <w:rFonts w:ascii="Times New Roman" w:hAnsi="Times New Roman" w:cs="Times New Roman"/>
          <w:b/>
          <w:bCs/>
          <w:sz w:val="24"/>
          <w:szCs w:val="24"/>
        </w:rPr>
        <w:t>§ 4. Istandike rajamine</w:t>
      </w:r>
    </w:p>
    <w:p w14:paraId="1477799F" w14:textId="36DFCEFE" w:rsidR="00A56074" w:rsidRPr="00CA1DEC" w:rsidRDefault="00A56074" w:rsidP="00A56074">
      <w:pPr>
        <w:spacing w:after="0" w:line="240" w:lineRule="auto"/>
        <w:rPr>
          <w:rFonts w:ascii="Times New Roman" w:hAnsi="Times New Roman" w:cs="Times New Roman"/>
          <w:sz w:val="24"/>
          <w:szCs w:val="24"/>
        </w:rPr>
      </w:pPr>
      <w:r w:rsidRPr="00CA1DEC">
        <w:rPr>
          <w:rFonts w:ascii="Times New Roman" w:hAnsi="Times New Roman" w:cs="Times New Roman"/>
          <w:sz w:val="24"/>
          <w:szCs w:val="24"/>
        </w:rPr>
        <w:t>Istandikke ei ole lubatud rajada drenaažiga aladele.</w:t>
      </w:r>
      <w:r w:rsidR="00D64095" w:rsidRPr="00CA1DEC">
        <w:rPr>
          <w:rFonts w:ascii="Times New Roman" w:hAnsi="Times New Roman" w:cs="Times New Roman"/>
          <w:sz w:val="24"/>
          <w:szCs w:val="24"/>
        </w:rPr>
        <w:t xml:space="preserve"> </w:t>
      </w:r>
    </w:p>
    <w:p w14:paraId="46817798" w14:textId="77777777" w:rsidR="00A56074" w:rsidRPr="00CA1DEC" w:rsidRDefault="00A56074" w:rsidP="00A56074">
      <w:pPr>
        <w:spacing w:after="0" w:line="240" w:lineRule="auto"/>
        <w:rPr>
          <w:rFonts w:ascii="Times New Roman" w:hAnsi="Times New Roman" w:cs="Times New Roman"/>
          <w:sz w:val="24"/>
          <w:szCs w:val="24"/>
        </w:rPr>
      </w:pPr>
    </w:p>
    <w:p w14:paraId="6FD5C9D9" w14:textId="41C3BB0D" w:rsidR="00A56074" w:rsidRPr="00CA1DEC" w:rsidRDefault="00A56074" w:rsidP="00A56074">
      <w:pPr>
        <w:spacing w:after="0" w:line="240" w:lineRule="auto"/>
        <w:rPr>
          <w:rFonts w:ascii="Times New Roman" w:hAnsi="Times New Roman" w:cs="Times New Roman"/>
          <w:b/>
          <w:bCs/>
          <w:sz w:val="24"/>
          <w:szCs w:val="24"/>
        </w:rPr>
      </w:pPr>
      <w:r w:rsidRPr="00CA1DEC">
        <w:rPr>
          <w:rFonts w:ascii="Times New Roman" w:hAnsi="Times New Roman" w:cs="Times New Roman"/>
          <w:b/>
          <w:bCs/>
          <w:sz w:val="24"/>
          <w:szCs w:val="24"/>
        </w:rPr>
        <w:t>§ 5. Istandike majandamine</w:t>
      </w:r>
    </w:p>
    <w:bookmarkEnd w:id="0"/>
    <w:p w14:paraId="3AFADF31" w14:textId="77777777" w:rsidR="00A76394" w:rsidRPr="00CA1DEC" w:rsidRDefault="00A76394" w:rsidP="00A76394">
      <w:pPr>
        <w:rPr>
          <w:rFonts w:ascii="Times New Roman" w:hAnsi="Times New Roman" w:cs="Times New Roman"/>
          <w:sz w:val="24"/>
          <w:szCs w:val="24"/>
        </w:rPr>
      </w:pPr>
    </w:p>
    <w:sectPr w:rsidR="00A76394" w:rsidRPr="00CA1DEC" w:rsidSect="001001E7">
      <w:footerReference w:type="default" r:id="rId20"/>
      <w:pgSz w:w="11906" w:h="16838"/>
      <w:pgMar w:top="1134" w:right="1134"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Joel Kook" w:date="2024-09-06T15:38:00Z" w:initials="JK">
    <w:p w14:paraId="17234D40" w14:textId="77777777" w:rsidR="007B1E9B" w:rsidRDefault="00BF61B3" w:rsidP="007B1E9B">
      <w:pPr>
        <w:pStyle w:val="Kommentaaritekst"/>
      </w:pPr>
      <w:r>
        <w:rPr>
          <w:rStyle w:val="Kommentaariviide"/>
        </w:rPr>
        <w:annotationRef/>
      </w:r>
      <w:r w:rsidR="007B1E9B">
        <w:t xml:space="preserve">Täiendada vastavat alapeatükki HÕNTE § 41 lg 2 kohaselt. Eelkõige kirjeldada täpsemalt lahendusettepanekuid ja nende mõju ning täpsustada küsimuste seost kehtiva õigusega. Jaotisest on puudu ka muudatuste põhiliste eesmärkide väljatoomine (hetkel üksnes </w:t>
      </w:r>
      <w:r w:rsidR="007B1E9B">
        <w:rPr>
          <w:i/>
          <w:iCs/>
        </w:rPr>
        <w:t>elurikkuse hoidmine</w:t>
      </w:r>
      <w:r w:rsidR="007B1E9B">
        <w:t xml:space="preserve">). Lisaks puuistandike mainimisele vääriks sisukokkuvõttes välja toomist nii </w:t>
      </w:r>
      <w:r w:rsidR="007B1E9B">
        <w:rPr>
          <w:b/>
          <w:bCs/>
        </w:rPr>
        <w:t xml:space="preserve">püsimetsanduse </w:t>
      </w:r>
      <w:r w:rsidR="007B1E9B">
        <w:t xml:space="preserve">(mis kannab sarnast eesmärki istandikega), kui ka </w:t>
      </w:r>
      <w:r w:rsidR="007B1E9B">
        <w:rPr>
          <w:b/>
          <w:bCs/>
        </w:rPr>
        <w:t xml:space="preserve">uuendusraietega </w:t>
      </w:r>
      <w:r w:rsidR="007B1E9B">
        <w:t xml:space="preserve">seonduvad muudatused (riigi suurenev õigus üldiselt mahte ja pindala piirata, lisaks langi maksimaalse suuruse piiramine, sh kasvukohatüübist lähtuvalt). Kaalumist vääriks </w:t>
      </w:r>
      <w:r w:rsidR="007B1E9B">
        <w:rPr>
          <w:b/>
          <w:bCs/>
        </w:rPr>
        <w:t xml:space="preserve">RMK juhtimist </w:t>
      </w:r>
      <w:r w:rsidR="007B1E9B">
        <w:t xml:space="preserve">puudutavate ning juriidiliste isikute </w:t>
      </w:r>
      <w:r w:rsidR="007B1E9B">
        <w:rPr>
          <w:b/>
          <w:bCs/>
        </w:rPr>
        <w:t xml:space="preserve">trahvimäärade </w:t>
      </w:r>
      <w:r w:rsidR="007B1E9B">
        <w:t xml:space="preserve">teemade esiletoomine. Kuna mitmed väiksemad muudatused saab tuua ühiste nimetajate alla, siis saaks sisukokkuvõttes mainida, et mitmete muudatuste eesmärk on vähendada ühelt poolt nii </w:t>
      </w:r>
      <w:r w:rsidR="007B1E9B">
        <w:rPr>
          <w:b/>
          <w:bCs/>
        </w:rPr>
        <w:t xml:space="preserve">riigiasutuste töökoormust </w:t>
      </w:r>
      <w:r w:rsidR="007B1E9B">
        <w:t xml:space="preserve">kui teisalt ka </w:t>
      </w:r>
      <w:r w:rsidR="007B1E9B">
        <w:rPr>
          <w:b/>
          <w:bCs/>
        </w:rPr>
        <w:t xml:space="preserve">halduskoormust </w:t>
      </w:r>
      <w:r w:rsidR="007B1E9B">
        <w:t>eraõiguslikele isikutele.</w:t>
      </w:r>
    </w:p>
  </w:comment>
  <w:comment w:id="3" w:author="Markus Ühtigi" w:date="2024-09-06T12:38:00Z" w:initials="MÜ">
    <w:p w14:paraId="22E390C2" w14:textId="25316573" w:rsidR="00AB0FFD" w:rsidRDefault="00AB0FFD" w:rsidP="00AB0FFD">
      <w:pPr>
        <w:pStyle w:val="Kommentaaritekst"/>
      </w:pPr>
      <w:r>
        <w:rPr>
          <w:rStyle w:val="Kommentaariviide"/>
        </w:rPr>
        <w:annotationRef/>
      </w:r>
      <w:r>
        <w:t>Vt SK p 34 ja ka viies peatükk. Esineb ju seos EL õigusega? Kirjeldada seda.</w:t>
      </w:r>
    </w:p>
  </w:comment>
  <w:comment w:id="4" w:author="Joel Kook" w:date="2024-09-06T15:40:00Z" w:initials="JK">
    <w:p w14:paraId="10B20A74" w14:textId="77777777" w:rsidR="0092740D" w:rsidRDefault="00091EAE" w:rsidP="0092740D">
      <w:pPr>
        <w:pStyle w:val="Kommentaaritekst"/>
      </w:pPr>
      <w:r>
        <w:rPr>
          <w:rStyle w:val="Kommentaariviide"/>
        </w:rPr>
        <w:annotationRef/>
      </w:r>
      <w:r w:rsidR="0092740D">
        <w:t xml:space="preserve">HÕNTE § 42 lg 1 kohaselt tuleb selles osas: </w:t>
      </w:r>
      <w:r w:rsidR="0092740D">
        <w:rPr>
          <w:color w:val="202020"/>
          <w:highlight w:val="white"/>
        </w:rPr>
        <w:t>1) põhjendada seaduseelnõu algatamise vajalikkust ning sõnastada kavandatava seaduse eesmärk;</w:t>
      </w:r>
      <w:r w:rsidR="0092740D">
        <w:rPr>
          <w:color w:val="202020"/>
          <w:highlight w:val="white"/>
        </w:rPr>
        <w:br/>
      </w:r>
      <w:r w:rsidR="0092740D">
        <w:rPr>
          <w:color w:val="0061AA"/>
          <w:highlight w:val="white"/>
        </w:rPr>
        <w:t>  </w:t>
      </w:r>
      <w:r w:rsidR="0092740D">
        <w:rPr>
          <w:color w:val="202020"/>
          <w:highlight w:val="white"/>
        </w:rPr>
        <w:t>2) anda ülevaade küsimuse senisest õiguslikust regulatsioonist ja selle rakendamise praktikast;</w:t>
      </w:r>
      <w:r w:rsidR="0092740D">
        <w:rPr>
          <w:color w:val="202020"/>
          <w:highlight w:val="white"/>
        </w:rPr>
        <w:br/>
      </w:r>
      <w:r w:rsidR="0092740D">
        <w:rPr>
          <w:color w:val="0061AA"/>
          <w:highlight w:val="white"/>
        </w:rPr>
        <w:t>  </w:t>
      </w:r>
      <w:r w:rsidR="0092740D">
        <w:rPr>
          <w:color w:val="202020"/>
          <w:highlight w:val="white"/>
        </w:rPr>
        <w:t>3) loetleda eesmärgi saavutamise õiguslikud, majanduslikud ja halduslikud lahendused ning põhjendada eelnõus kavandatud lahendusi.</w:t>
      </w:r>
    </w:p>
    <w:p w14:paraId="1947B5E5" w14:textId="77777777" w:rsidR="0092740D" w:rsidRDefault="0092740D" w:rsidP="0092740D">
      <w:pPr>
        <w:pStyle w:val="Kommentaaritekst"/>
      </w:pPr>
    </w:p>
    <w:p w14:paraId="6F19DD0B" w14:textId="77777777" w:rsidR="0092740D" w:rsidRDefault="0092740D" w:rsidP="0092740D">
      <w:pPr>
        <w:pStyle w:val="Kommentaaritekst"/>
      </w:pPr>
      <w:r>
        <w:t>Teisisõnu, sisukokkuvõttes toodut tuleb laiendada ning käsitleda märkimisväärsemate EN-ga kavandatud muudatuste eesmärgid, lahendused ja sellega seotud senine õiguslik regulatsioon ja praktika. Üks võimalus on lähtuda EN eesmärkidest, mille alla saaks liigitada muudatused/lahendused nt järgnevalt:</w:t>
      </w:r>
    </w:p>
    <w:p w14:paraId="4E41DA71" w14:textId="77777777" w:rsidR="0092740D" w:rsidRDefault="0092740D" w:rsidP="0092740D">
      <w:pPr>
        <w:pStyle w:val="Kommentaaritekst"/>
      </w:pPr>
    </w:p>
    <w:p w14:paraId="4F660D2C" w14:textId="77777777" w:rsidR="0092740D" w:rsidRDefault="0092740D" w:rsidP="0092740D">
      <w:pPr>
        <w:pStyle w:val="Kommentaaritekst"/>
        <w:numPr>
          <w:ilvl w:val="0"/>
          <w:numId w:val="48"/>
        </w:numPr>
      </w:pPr>
      <w:r>
        <w:t>Jätkusuutlik (säästev) metsandus, keskkonnahoidlik maakasutus, metsaelustiku kaitse, suurem ühiskondlik ja isiklik kasu metsadest, teadus-arendustegevuse soodustamine, keskkonnakahjude vähendamine.</w:t>
      </w:r>
    </w:p>
    <w:p w14:paraId="19142EF2" w14:textId="77777777" w:rsidR="0092740D" w:rsidRDefault="0092740D" w:rsidP="0092740D">
      <w:pPr>
        <w:pStyle w:val="Kommentaaritekst"/>
        <w:numPr>
          <w:ilvl w:val="0"/>
          <w:numId w:val="48"/>
        </w:numPr>
      </w:pPr>
      <w:r>
        <w:t>Riigiasustuste töökoormuse vähendamine ja asjaajamise efektiivsuse suurendamine</w:t>
      </w:r>
    </w:p>
    <w:p w14:paraId="3659CB36" w14:textId="77777777" w:rsidR="0092740D" w:rsidRDefault="0092740D" w:rsidP="0092740D">
      <w:pPr>
        <w:pStyle w:val="Kommentaaritekst"/>
        <w:numPr>
          <w:ilvl w:val="0"/>
          <w:numId w:val="48"/>
        </w:numPr>
      </w:pPr>
      <w:r>
        <w:t>Eraõiguslike isikute halduskoormuse vähendamine</w:t>
      </w:r>
    </w:p>
    <w:p w14:paraId="2DD5B388" w14:textId="77777777" w:rsidR="0092740D" w:rsidRDefault="0092740D" w:rsidP="0092740D">
      <w:pPr>
        <w:pStyle w:val="Kommentaaritekst"/>
        <w:numPr>
          <w:ilvl w:val="0"/>
          <w:numId w:val="48"/>
        </w:numPr>
      </w:pPr>
      <w:r>
        <w:t>Väiksemad haldusesisesed ümberkorraldused</w:t>
      </w:r>
    </w:p>
    <w:p w14:paraId="7A5524DF" w14:textId="77777777" w:rsidR="0092740D" w:rsidRDefault="0092740D" w:rsidP="0092740D">
      <w:pPr>
        <w:pStyle w:val="Kommentaaritekst"/>
      </w:pPr>
    </w:p>
    <w:p w14:paraId="57C10450" w14:textId="77777777" w:rsidR="0092740D" w:rsidRDefault="0092740D" w:rsidP="0092740D">
      <w:pPr>
        <w:pStyle w:val="Kommentaaritekst"/>
      </w:pPr>
      <w:r>
        <w:t>Nende kategooriate alla peaks suuremalt jaolt saama kõik EN muudatused paigutada, milleks on sisukokkuvõtte kohta tehtud märkuses juba nimetatud teemad, lisaks ka registritega seonduv, säilikpuid puudutav jms.</w:t>
      </w:r>
    </w:p>
  </w:comment>
  <w:comment w:id="5" w:author="Markus Ühtigi" w:date="2024-09-04T11:39:00Z" w:initials="MÜ">
    <w:p w14:paraId="476EF057" w14:textId="20DCEE5A" w:rsidR="004E7A71" w:rsidRDefault="004E7A71" w:rsidP="004E7A71">
      <w:pPr>
        <w:pStyle w:val="Kommentaaritekst"/>
      </w:pPr>
      <w:r>
        <w:rPr>
          <w:rStyle w:val="Kommentaariviide"/>
        </w:rPr>
        <w:annotationRef/>
      </w:r>
      <w:r>
        <w:t>Põhjendada siin sellist väidet.</w:t>
      </w:r>
    </w:p>
  </w:comment>
  <w:comment w:id="6" w:author="Markus Ühtigi" w:date="2024-09-04T11:41:00Z" w:initials="MÜ">
    <w:p w14:paraId="700F030A" w14:textId="77777777" w:rsidR="004E7A71" w:rsidRDefault="004E7A71" w:rsidP="004E7A71">
      <w:pPr>
        <w:pStyle w:val="Kommentaaritekst"/>
      </w:pPr>
      <w:r>
        <w:rPr>
          <w:rStyle w:val="Kommentaariviide"/>
        </w:rPr>
        <w:annotationRef/>
      </w:r>
      <w:r>
        <w:t xml:space="preserve">HÕNTE § 42 lg 2 ls 3 kohaselt tuleb VTK mittekoostamise korral esitada vastav põhjendus. Põhjendus ei ole ainult HÕNTE alustele viitamine. Katab ka eelmist kommentaari, ehk tuleks põhjendada, miks on muudatused kiireloomulised või väikese mõjuga (sh ka selgusele jõuda, kas muudatused on nii kiireloomulised kui ka väikese mõjuga, või ainult üks või teine). </w:t>
      </w:r>
    </w:p>
  </w:comment>
  <w:comment w:id="20" w:author="Markus Ühtigi" w:date="2024-09-04T13:10:00Z" w:initials="MÜ">
    <w:p w14:paraId="1AA3C059" w14:textId="77777777" w:rsidR="0046271B" w:rsidRDefault="0046271B" w:rsidP="0046271B">
      <w:pPr>
        <w:pStyle w:val="Kommentaaritekst"/>
      </w:pPr>
      <w:r>
        <w:rPr>
          <w:rStyle w:val="Kommentaariviide"/>
        </w:rPr>
        <w:annotationRef/>
      </w:r>
      <w:r>
        <w:t>Kirjeldada siiski muudatust ka (mh võib sisaldada viidet punktile 11).</w:t>
      </w:r>
    </w:p>
  </w:comment>
  <w:comment w:id="21" w:author="Markus Ühtigi" w:date="2024-09-05T10:22:00Z" w:initials="MÜ">
    <w:p w14:paraId="2954B1D7" w14:textId="77777777" w:rsidR="003617A9" w:rsidRDefault="003617A9" w:rsidP="003617A9">
      <w:pPr>
        <w:pStyle w:val="Kommentaaritekst"/>
      </w:pPr>
      <w:r>
        <w:rPr>
          <w:rStyle w:val="Kommentaariviide"/>
        </w:rPr>
        <w:annotationRef/>
      </w:r>
      <w:r>
        <w:t>Kirjutada siin lahti, millega tegu. Lisaks täpsustada natuke muudatuse kiireloomulisust ehk miks on vaja MAK2040 juba 2025 koostada ning kuidas muudab see muudatuse kiireloomuliseks.</w:t>
      </w:r>
    </w:p>
  </w:comment>
  <w:comment w:id="26" w:author="Markus Ühtigi" w:date="2024-09-05T10:26:00Z" w:initials="MÜ">
    <w:p w14:paraId="2D0D3CC1" w14:textId="77777777" w:rsidR="003617A9" w:rsidRDefault="003617A9" w:rsidP="003617A9">
      <w:pPr>
        <w:pStyle w:val="Kommentaaritekst"/>
      </w:pPr>
      <w:r>
        <w:rPr>
          <w:rStyle w:val="Kommentaariviide"/>
        </w:rPr>
        <w:annotationRef/>
      </w:r>
      <w:r>
        <w:t>Võiks viite teha.</w:t>
      </w:r>
    </w:p>
  </w:comment>
  <w:comment w:id="27" w:author="Markus Ühtigi" w:date="2024-09-06T15:23:00Z" w:initials="MÜ">
    <w:p w14:paraId="18926D19" w14:textId="77777777" w:rsidR="000C6E53" w:rsidRDefault="000C6E53" w:rsidP="000C6E53">
      <w:pPr>
        <w:pStyle w:val="Kommentaaritekst"/>
      </w:pPr>
      <w:r>
        <w:rPr>
          <w:rStyle w:val="Kommentaariviide"/>
        </w:rPr>
        <w:annotationRef/>
      </w:r>
      <w:r>
        <w:t>Kas siin on tegemist SK eesmärgi (2. ptk) all mainitud uue põhimõttega?</w:t>
      </w:r>
    </w:p>
    <w:p w14:paraId="4470263B" w14:textId="77777777" w:rsidR="000C6E53" w:rsidRDefault="000C6E53" w:rsidP="000C6E53">
      <w:pPr>
        <w:pStyle w:val="Kommentaaritekst"/>
      </w:pPr>
    </w:p>
    <w:p w14:paraId="1D779095" w14:textId="77777777" w:rsidR="000C6E53" w:rsidRDefault="000C6E53" w:rsidP="000C6E53">
      <w:pPr>
        <w:pStyle w:val="Kommentaaritekst"/>
      </w:pPr>
      <w:r>
        <w:t>"Uue põhimõttena lisatakse kohustus teavitada metsateatise alusel tehtud töödest või nende tegemata jätmisest." (SK lk 1)</w:t>
      </w:r>
    </w:p>
    <w:p w14:paraId="0EF2743B" w14:textId="77777777" w:rsidR="000C6E53" w:rsidRDefault="000C6E53" w:rsidP="000C6E53">
      <w:pPr>
        <w:pStyle w:val="Kommentaaritekst"/>
      </w:pPr>
    </w:p>
    <w:p w14:paraId="0661B595" w14:textId="77777777" w:rsidR="000C6E53" w:rsidRDefault="000C6E53" w:rsidP="000C6E53">
      <w:pPr>
        <w:pStyle w:val="Kommentaaritekst"/>
      </w:pPr>
      <w:r>
        <w:t xml:space="preserve">Kui jah, siis meie hinnangul ei ole punkti all kirjeldatu ja eesmärk kooskõlas, kuivõrd esimene räägib uuest informeerimise võimalusest ning teine "teavitamise kohustusest". </w:t>
      </w:r>
    </w:p>
    <w:p w14:paraId="5C039AD1" w14:textId="77777777" w:rsidR="000C6E53" w:rsidRDefault="000C6E53" w:rsidP="000C6E53">
      <w:pPr>
        <w:pStyle w:val="Kommentaaritekst"/>
      </w:pPr>
      <w:r>
        <w:t>Kui ei, kus SK-s ja EN-s asub eesmärgis kirjeldatule vastav sisu?</w:t>
      </w:r>
    </w:p>
  </w:comment>
  <w:comment w:id="34" w:author="Markus Ühtigi" w:date="2024-09-05T10:35:00Z" w:initials="MÜ">
    <w:p w14:paraId="33B57D76" w14:textId="59FAB715" w:rsidR="00BE5D15" w:rsidRDefault="00BE5D15" w:rsidP="00BE5D15">
      <w:pPr>
        <w:pStyle w:val="Kommentaaritekst"/>
      </w:pPr>
      <w:r>
        <w:rPr>
          <w:rStyle w:val="Kommentaariviide"/>
        </w:rPr>
        <w:annotationRef/>
      </w:r>
      <w:r>
        <w:t>Täpsustada siin, miks muudatus vajalik on.</w:t>
      </w:r>
    </w:p>
  </w:comment>
  <w:comment w:id="36" w:author="Markus Ühtigi" w:date="2024-09-05T10:39:00Z" w:initials="MÜ">
    <w:p w14:paraId="5C9D1B24" w14:textId="77777777" w:rsidR="00127C9C" w:rsidRDefault="00BE5D15" w:rsidP="00127C9C">
      <w:pPr>
        <w:pStyle w:val="Kommentaaritekst"/>
      </w:pPr>
      <w:r>
        <w:rPr>
          <w:rStyle w:val="Kommentaariviide"/>
        </w:rPr>
        <w:annotationRef/>
      </w:r>
      <w:r w:rsidR="00127C9C">
        <w:t xml:space="preserve">Täpsustada viiteid. Esimene link ei toimi: ("Lehte ei leitud"). Ilmselt oleks õige järgmine otseviide: </w:t>
      </w:r>
      <w:hyperlink r:id="rId1" w:history="1">
        <w:r w:rsidR="00127C9C" w:rsidRPr="00FC4318">
          <w:rPr>
            <w:rStyle w:val="Hperlink"/>
          </w:rPr>
          <w:t>https://kliimaministeerium.ee/sites/default/files/documents/2021-06/sihtryhmade_ootused_metsanduse_arengukavale.pdf</w:t>
        </w:r>
      </w:hyperlink>
      <w:r w:rsidR="00127C9C">
        <w:t xml:space="preserve"> .</w:t>
      </w:r>
    </w:p>
  </w:comment>
  <w:comment w:id="39" w:author="Markus Ühtigi" w:date="2024-09-05T10:43:00Z" w:initials="MÜ">
    <w:p w14:paraId="2F947BE9" w14:textId="4906F397" w:rsidR="00602D38" w:rsidRDefault="00602D38" w:rsidP="00602D38">
      <w:pPr>
        <w:pStyle w:val="Kommentaaritekst"/>
      </w:pPr>
      <w:r>
        <w:rPr>
          <w:rStyle w:val="Kommentaariviide"/>
        </w:rPr>
        <w:annotationRef/>
      </w:r>
      <w:r>
        <w:t>Tuua välja või viidata, mis need tingimused siis on, mida selgemalt määratletakse.</w:t>
      </w:r>
    </w:p>
  </w:comment>
  <w:comment w:id="43" w:author="Markus Ühtigi" w:date="2024-09-05T10:48:00Z" w:initials="MÜ">
    <w:p w14:paraId="5533DAA1" w14:textId="77777777" w:rsidR="00602D38" w:rsidRDefault="00602D38" w:rsidP="00602D38">
      <w:pPr>
        <w:pStyle w:val="Kommentaaritekst"/>
      </w:pPr>
      <w:r>
        <w:rPr>
          <w:rStyle w:val="Kommentaariviide"/>
        </w:rPr>
        <w:annotationRef/>
      </w:r>
      <w:r>
        <w:t>Viidanud kus, millal, millega?</w:t>
      </w:r>
    </w:p>
  </w:comment>
  <w:comment w:id="44" w:author="Markus Ühtigi" w:date="2024-09-05T10:53:00Z" w:initials="MÜ">
    <w:p w14:paraId="500FAF4A" w14:textId="77777777" w:rsidR="00A162DC" w:rsidRDefault="00A162DC" w:rsidP="00A162DC">
      <w:pPr>
        <w:pStyle w:val="Kommentaaritekst"/>
      </w:pPr>
      <w:r>
        <w:rPr>
          <w:rStyle w:val="Kommentaariviide"/>
        </w:rPr>
        <w:annotationRef/>
      </w:r>
      <w:r>
        <w:t>Võiks viite lisada.</w:t>
      </w:r>
    </w:p>
  </w:comment>
  <w:comment w:id="45" w:author="Markus Ühtigi" w:date="2024-09-05T10:55:00Z" w:initials="MÜ">
    <w:p w14:paraId="55B06B8B" w14:textId="77777777" w:rsidR="00B02939" w:rsidRDefault="00B02939" w:rsidP="00B02939">
      <w:pPr>
        <w:pStyle w:val="Kommentaaritekst"/>
      </w:pPr>
      <w:r>
        <w:rPr>
          <w:rStyle w:val="Kommentaariviide"/>
        </w:rPr>
        <w:annotationRef/>
      </w:r>
      <w:r>
        <w:t>Miks just nemad? Põhjendada. Täpsustada ka, mis on selline hallatav asutus näiteks.</w:t>
      </w:r>
    </w:p>
  </w:comment>
  <w:comment w:id="47" w:author="Markus Ühtigi" w:date="2024-09-05T10:56:00Z" w:initials="MÜ">
    <w:p w14:paraId="31B61772" w14:textId="77777777" w:rsidR="00B02939" w:rsidRDefault="00B02939" w:rsidP="00B02939">
      <w:pPr>
        <w:pStyle w:val="Kommentaaritekst"/>
      </w:pPr>
      <w:r>
        <w:rPr>
          <w:rStyle w:val="Kommentaariviide"/>
        </w:rPr>
        <w:annotationRef/>
      </w:r>
      <w:r>
        <w:t>Millise allika kohaselt?</w:t>
      </w:r>
    </w:p>
  </w:comment>
  <w:comment w:id="48" w:author="Markus Ühtigi" w:date="2024-09-05T10:56:00Z" w:initials="MÜ">
    <w:p w14:paraId="6AEFD833" w14:textId="77777777" w:rsidR="00B02939" w:rsidRDefault="00B02939" w:rsidP="00B02939">
      <w:pPr>
        <w:pStyle w:val="Kommentaaritekst"/>
      </w:pPr>
      <w:r>
        <w:rPr>
          <w:rStyle w:val="Kommentaariviide"/>
        </w:rPr>
        <w:annotationRef/>
      </w:r>
      <w:r>
        <w:t>Kust tuleb järeldus, et suundumus on kahanev?</w:t>
      </w:r>
    </w:p>
  </w:comment>
  <w:comment w:id="49" w:author="Joel Kook" w:date="2024-09-06T15:53:00Z" w:initials="JK">
    <w:p w14:paraId="60D171F6" w14:textId="77777777" w:rsidR="00295678" w:rsidRDefault="0070317E" w:rsidP="00295678">
      <w:pPr>
        <w:pStyle w:val="Kommentaaritekst"/>
      </w:pPr>
      <w:r>
        <w:rPr>
          <w:rStyle w:val="Kommentaariviide"/>
        </w:rPr>
        <w:annotationRef/>
      </w:r>
      <w:r w:rsidR="00295678">
        <w:rPr>
          <w:color w:val="000000"/>
        </w:rPr>
        <w:t xml:space="preserve">Siit jääb veidi ekslik mulje, justkui kaasarääkimise võimalusi laiendatakse. Tegelikult on muudatuse sisuks ikkagi kaasarääkimise võimaluste piiramine muude raiete kui uuendusraiete osas, sest kehtiv õigus sätestab kõigile raietele 10-päevase ooteaja (ehk nn kaasarääkimise võimaluse). Ilmselt tuleb sõnastust siin selgemaks kirjutada. Nt et </w:t>
      </w:r>
      <w:r w:rsidR="00295678">
        <w:rPr>
          <w:i/>
          <w:iCs/>
          <w:color w:val="000000"/>
        </w:rPr>
        <w:t xml:space="preserve">vähendatakse raieliike, mille puhul kaasarääkimise võimalus on edaspidi tagatud </w:t>
      </w:r>
      <w:r w:rsidR="00295678">
        <w:rPr>
          <w:color w:val="000000"/>
        </w:rPr>
        <w:t>vms.</w:t>
      </w:r>
    </w:p>
  </w:comment>
  <w:comment w:id="54" w:author="Markus Ühtigi" w:date="2024-09-05T11:01:00Z" w:initials="MÜ">
    <w:p w14:paraId="38C26304" w14:textId="09B25BAA" w:rsidR="00D31A5E" w:rsidRDefault="00D31A5E" w:rsidP="00D31A5E">
      <w:pPr>
        <w:pStyle w:val="Kommentaaritekst"/>
      </w:pPr>
      <w:r>
        <w:rPr>
          <w:rStyle w:val="Kommentaariviide"/>
        </w:rPr>
        <w:annotationRef/>
      </w:r>
      <w:r>
        <w:t>Täpsustada, miks hinnatakse valdkonda kitsaks.</w:t>
      </w:r>
    </w:p>
  </w:comment>
  <w:comment w:id="57" w:author="Joel Kook" w:date="2024-09-06T15:54:00Z" w:initials="JK">
    <w:p w14:paraId="071F0A82" w14:textId="77777777" w:rsidR="00BD610E" w:rsidRDefault="00654170" w:rsidP="00BD610E">
      <w:pPr>
        <w:pStyle w:val="Kommentaaritekst"/>
      </w:pPr>
      <w:r>
        <w:rPr>
          <w:rStyle w:val="Kommentaariviide"/>
        </w:rPr>
        <w:annotationRef/>
      </w:r>
      <w:r w:rsidR="00BD610E">
        <w:rPr>
          <w:color w:val="000000"/>
        </w:rPr>
        <w:t>Siit ei selgu muudatuse sisuline eesmärk - miks on juhatus parem otsustaja vara võõrandamise küsimustes. Ehk teisisõnu, kas ja miks on kadunud vajadus, et nõukogu otsustaks väärtuslikuma vara võõrandamise üle. Selgitada lähemalt.</w:t>
      </w:r>
    </w:p>
  </w:comment>
  <w:comment w:id="59" w:author="Markus Ühtigi" w:date="2024-09-05T10:09:00Z" w:initials="MÜ">
    <w:p w14:paraId="5B35E948" w14:textId="2BF09C09" w:rsidR="00AC3171" w:rsidRDefault="00AC3171" w:rsidP="00AC3171">
      <w:pPr>
        <w:pStyle w:val="Kommentaaritekst"/>
      </w:pPr>
      <w:r>
        <w:rPr>
          <w:rStyle w:val="Kommentaariviide"/>
        </w:rPr>
        <w:annotationRef/>
      </w:r>
      <w:r>
        <w:t>Nimetatud punktide puhul on puudu muudatuste mõjuanalüüs, palume sellega seletuskirja täiendada (sobiv oleks kirjeldada neid 6. alapeatükis).</w:t>
      </w:r>
    </w:p>
  </w:comment>
  <w:comment w:id="60" w:author="Joel Kook" w:date="2024-09-06T15:54:00Z" w:initials="JK">
    <w:p w14:paraId="024954F7" w14:textId="77777777" w:rsidR="00654170" w:rsidRDefault="00654170" w:rsidP="00654170">
      <w:pPr>
        <w:pStyle w:val="Kommentaaritekst"/>
      </w:pPr>
      <w:r>
        <w:rPr>
          <w:rStyle w:val="Kommentaariviide"/>
        </w:rPr>
        <w:annotationRef/>
      </w:r>
      <w:r>
        <w:rPr>
          <w:color w:val="000000"/>
        </w:rPr>
        <w:t xml:space="preserve">Täpsustada: kas </w:t>
      </w:r>
      <w:r>
        <w:rPr>
          <w:i/>
          <w:iCs/>
          <w:color w:val="000000"/>
        </w:rPr>
        <w:t xml:space="preserve">maksimaalsed </w:t>
      </w:r>
      <w:r>
        <w:rPr>
          <w:color w:val="000000"/>
        </w:rPr>
        <w:t xml:space="preserve">või </w:t>
      </w:r>
      <w:r>
        <w:rPr>
          <w:i/>
          <w:iCs/>
          <w:color w:val="000000"/>
        </w:rPr>
        <w:t>piirmäärad.</w:t>
      </w:r>
    </w:p>
  </w:comment>
  <w:comment w:id="61" w:author="Joel Kook" w:date="2024-09-09T02:03:00Z" w:initials="JK">
    <w:p w14:paraId="5FF0110C" w14:textId="77777777" w:rsidR="00F16687" w:rsidRDefault="00F16687" w:rsidP="00F16687">
      <w:pPr>
        <w:pStyle w:val="Kommentaaritekst"/>
      </w:pPr>
      <w:r>
        <w:rPr>
          <w:rStyle w:val="Kommentaariviide"/>
        </w:rPr>
        <w:annotationRef/>
      </w:r>
      <w:r>
        <w:rPr>
          <w:color w:val="000000"/>
        </w:rPr>
        <w:t>Järgnevas mõjuanalüüsis tuleb struktuursemalt välja tuua, milliste muudatuste mõju on analüüsitud. Selle võib teha nt järgnevalt:</w:t>
      </w:r>
    </w:p>
    <w:p w14:paraId="17CAE5C9" w14:textId="77777777" w:rsidR="00F16687" w:rsidRDefault="00F16687" w:rsidP="00F16687">
      <w:pPr>
        <w:pStyle w:val="Kommentaaritekst"/>
      </w:pPr>
    </w:p>
    <w:p w14:paraId="1F432A42" w14:textId="77777777" w:rsidR="00F16687" w:rsidRDefault="00F16687" w:rsidP="00F16687">
      <w:pPr>
        <w:pStyle w:val="Kommentaaritekst"/>
      </w:pPr>
      <w:r>
        <w:rPr>
          <w:b/>
          <w:bCs/>
          <w:color w:val="000000"/>
        </w:rPr>
        <w:t xml:space="preserve">Esimene </w:t>
      </w:r>
      <w:r>
        <w:rPr>
          <w:color w:val="000000"/>
        </w:rPr>
        <w:t xml:space="preserve">analüüsitud muudatuste grupp puudutab </w:t>
      </w:r>
      <w:r>
        <w:rPr>
          <w:i/>
          <w:iCs/>
          <w:color w:val="000000"/>
        </w:rPr>
        <w:t>istandike ja püsimetsa majandamist</w:t>
      </w:r>
      <w:r>
        <w:rPr>
          <w:color w:val="000000"/>
        </w:rPr>
        <w:t xml:space="preserve">, </w:t>
      </w:r>
      <w:r>
        <w:rPr>
          <w:b/>
          <w:bCs/>
          <w:color w:val="000000"/>
        </w:rPr>
        <w:t xml:space="preserve">teine </w:t>
      </w:r>
      <w:r>
        <w:rPr>
          <w:color w:val="000000"/>
        </w:rPr>
        <w:t xml:space="preserve">grupp </w:t>
      </w:r>
      <w:r>
        <w:rPr>
          <w:i/>
          <w:iCs/>
          <w:color w:val="000000"/>
        </w:rPr>
        <w:t xml:space="preserve">riigi töökoormuse vähendamise meetmeid </w:t>
      </w:r>
      <w:r>
        <w:rPr>
          <w:color w:val="000000"/>
        </w:rPr>
        <w:t xml:space="preserve">(metsateatised üksnes metsaregistri vahendusel, inventeerimisandmete eraldisepõhisus erametsas, kiirem menetlus Kaitseministeeriumi metsamaaga), </w:t>
      </w:r>
      <w:r>
        <w:rPr>
          <w:b/>
          <w:bCs/>
          <w:color w:val="000000"/>
        </w:rPr>
        <w:t xml:space="preserve">kolmas </w:t>
      </w:r>
      <w:r>
        <w:rPr>
          <w:color w:val="000000"/>
        </w:rPr>
        <w:t xml:space="preserve">grupp </w:t>
      </w:r>
      <w:r>
        <w:rPr>
          <w:i/>
          <w:iCs/>
          <w:color w:val="000000"/>
        </w:rPr>
        <w:t xml:space="preserve">laiemalt riigi metsanduse eesmärkidega seonduvat </w:t>
      </w:r>
      <w:r>
        <w:rPr>
          <w:color w:val="000000"/>
        </w:rPr>
        <w:t xml:space="preserve">(riigi suurenev õigus piirata uuendusraiete mahtu ja pindala, metsanduse arengukava koostamisest kui iga-aastasest uuendusraie pindala määramisest loobumine, teadus-arendustegevuse soodustamine, trahvimäärade tõstmine keskkonnakahjude vältimiseks), </w:t>
      </w:r>
      <w:r>
        <w:rPr>
          <w:b/>
          <w:bCs/>
          <w:color w:val="000000"/>
        </w:rPr>
        <w:t xml:space="preserve">neljas </w:t>
      </w:r>
      <w:r>
        <w:rPr>
          <w:color w:val="000000"/>
        </w:rPr>
        <w:t xml:space="preserve">grupp </w:t>
      </w:r>
      <w:r>
        <w:rPr>
          <w:i/>
          <w:iCs/>
          <w:color w:val="000000"/>
        </w:rPr>
        <w:t xml:space="preserve">halduskoormuse vähendamist erametsaomanikele </w:t>
      </w:r>
      <w:r>
        <w:rPr>
          <w:color w:val="000000"/>
        </w:rPr>
        <w:t xml:space="preserve">(dubleeriva aruandluse lõpetamine, raiemenetluste kiirendamine), </w:t>
      </w:r>
      <w:r>
        <w:rPr>
          <w:b/>
          <w:bCs/>
          <w:color w:val="000000"/>
        </w:rPr>
        <w:t xml:space="preserve">viies </w:t>
      </w:r>
      <w:r>
        <w:rPr>
          <w:color w:val="000000"/>
        </w:rPr>
        <w:t xml:space="preserve">grupp </w:t>
      </w:r>
      <w:r>
        <w:rPr>
          <w:i/>
          <w:iCs/>
          <w:color w:val="000000"/>
        </w:rPr>
        <w:t xml:space="preserve">lageraiete tingimuste muutmist </w:t>
      </w:r>
      <w:r>
        <w:rPr>
          <w:color w:val="000000"/>
        </w:rPr>
        <w:t xml:space="preserve">(raiepiirangud kasvukohast ja pindalast tulenevalt, säilikpuude uuendatud nõuded), </w:t>
      </w:r>
      <w:r>
        <w:rPr>
          <w:b/>
          <w:bCs/>
          <w:color w:val="000000"/>
        </w:rPr>
        <w:t xml:space="preserve">kuues </w:t>
      </w:r>
      <w:r>
        <w:rPr>
          <w:color w:val="000000"/>
        </w:rPr>
        <w:t xml:space="preserve">grupp </w:t>
      </w:r>
      <w:r>
        <w:rPr>
          <w:i/>
          <w:iCs/>
          <w:color w:val="000000"/>
        </w:rPr>
        <w:t xml:space="preserve">haldusesiseseid muudatusi </w:t>
      </w:r>
      <w:r>
        <w:rPr>
          <w:color w:val="000000"/>
        </w:rPr>
        <w:t xml:space="preserve">(ümberkorraldused ministeeriumites, RMK juhtimine). Lähemat analüüsimist ei vaja </w:t>
      </w:r>
      <w:r>
        <w:rPr>
          <w:i/>
          <w:iCs/>
          <w:color w:val="000000"/>
        </w:rPr>
        <w:t>sätted, mis tühistati aegumise või praktikas mittekasutatavuse tõttu</w:t>
      </w:r>
      <w:r>
        <w:rPr>
          <w:color w:val="000000"/>
        </w:rPr>
        <w:t>.</w:t>
      </w:r>
    </w:p>
  </w:comment>
  <w:comment w:id="62" w:author="Markus Ühtigi" w:date="2024-09-04T11:18:00Z" w:initials="MÜ">
    <w:p w14:paraId="44469F34" w14:textId="28449BCE" w:rsidR="00805A88" w:rsidRDefault="00805A88" w:rsidP="00805A88">
      <w:pPr>
        <w:pStyle w:val="Kommentaaritekst"/>
      </w:pPr>
      <w:r>
        <w:rPr>
          <w:rStyle w:val="Kommentaariviide"/>
        </w:rPr>
        <w:annotationRef/>
      </w:r>
      <w:r>
        <w:t xml:space="preserve">Riigikogu juhatuse 2014. aasta 10. aprilli otsusega nr 70 kehtestatud eelnõu ja seletuskirja vormistamise juhendi kohaselt ei kasutata seletuskirjas allajoonimist (lk 2). </w:t>
      </w:r>
    </w:p>
  </w:comment>
  <w:comment w:id="63" w:author="Joel Kook" w:date="2024-09-09T02:03:00Z" w:initials="JK">
    <w:p w14:paraId="61EA8B07" w14:textId="77777777" w:rsidR="00F16687" w:rsidRDefault="00F16687" w:rsidP="00F16687">
      <w:pPr>
        <w:pStyle w:val="Kommentaaritekst"/>
      </w:pPr>
      <w:r>
        <w:rPr>
          <w:rStyle w:val="Kommentaariviide"/>
        </w:rPr>
        <w:annotationRef/>
      </w:r>
      <w:r>
        <w:rPr>
          <w:color w:val="000000"/>
        </w:rPr>
        <w:t>Arvestades EN-ga tehtavate muudatuste iseloomu oleks asjakohane selle analüüsi osana käsitleda muudatuste võimalikku mõju läbi maastike ja ökosüsteemi inimestele/elanikele laiemalt.</w:t>
      </w:r>
    </w:p>
    <w:p w14:paraId="7DE46647" w14:textId="77777777" w:rsidR="00F16687" w:rsidRDefault="00F16687" w:rsidP="00F16687">
      <w:pPr>
        <w:pStyle w:val="Kommentaaritekst"/>
      </w:pPr>
    </w:p>
    <w:p w14:paraId="37AB0BC2" w14:textId="77777777" w:rsidR="00F16687" w:rsidRDefault="00F16687" w:rsidP="00F16687">
      <w:pPr>
        <w:pStyle w:val="Kommentaaritekst"/>
      </w:pPr>
      <w:r>
        <w:rPr>
          <w:color w:val="000000"/>
        </w:rPr>
        <w:t>Täiendavalt tuleks ebasoovitava mõju riskina vaadelda ka võimalust, et täiendavate kehtima hakkavate lageraie piirangute tõttu võib selliste raiete maht enne muudatuste kehtima hakkamist kasvada ning hinnata selle mõju esinemise tõenäosust ja leevendusmeetmeid, nt kas liigset raiumist saab piirata üldiste raiete mahu ja pindala piirangutega?</w:t>
      </w:r>
    </w:p>
  </w:comment>
  <w:comment w:id="64" w:author="Joel Kook" w:date="2024-09-09T02:03:00Z" w:initials="JK">
    <w:p w14:paraId="368AA481" w14:textId="77777777" w:rsidR="00F16687" w:rsidRDefault="00F16687" w:rsidP="00F16687">
      <w:pPr>
        <w:pStyle w:val="Kommentaaritekst"/>
      </w:pPr>
      <w:r>
        <w:rPr>
          <w:rStyle w:val="Kommentaariviide"/>
        </w:rPr>
        <w:annotationRef/>
      </w:r>
      <w:r>
        <w:rPr>
          <w:color w:val="000000"/>
        </w:rPr>
        <w:t xml:space="preserve">Olulise negatiivse mõju riskiga muudatuste osas soovitame kaaluda mõju järelhindamise kohustuse võtmist ja vastava rakendussätte kavandamist eelnõusse (täpsemalt mõju järelhindamise kohta vt </w:t>
      </w:r>
      <w:hyperlink r:id="rId2" w:history="1">
        <w:r w:rsidRPr="004C169C">
          <w:rPr>
            <w:rStyle w:val="Hperlink"/>
          </w:rPr>
          <w:t>https://www.just.ee/media/3958/download</w:t>
        </w:r>
      </w:hyperlink>
      <w:r>
        <w:rPr>
          <w:color w:val="000000"/>
        </w:rPr>
        <w:t>).</w:t>
      </w:r>
    </w:p>
  </w:comment>
  <w:comment w:id="65" w:author="Joel Kook" w:date="2024-09-09T02:04:00Z" w:initials="JK">
    <w:p w14:paraId="5791C21F" w14:textId="77777777" w:rsidR="00F16687" w:rsidRDefault="00F16687" w:rsidP="00F16687">
      <w:pPr>
        <w:pStyle w:val="Kommentaaritekst"/>
      </w:pPr>
      <w:r>
        <w:rPr>
          <w:rStyle w:val="Kommentaariviide"/>
        </w:rPr>
        <w:annotationRef/>
      </w:r>
      <w:r>
        <w:rPr>
          <w:color w:val="000000"/>
        </w:rPr>
        <w:t>Kuna ilmselt on keeruline ennustada metsaomanike soovi püsimetsandusele üle minna, tuleks ka see teema võimaliku mõju järelalüüsi teemaks võtta (vt ka eelmist vastavasisulist märkust).</w:t>
      </w:r>
    </w:p>
  </w:comment>
  <w:comment w:id="66" w:author="Joel Kook" w:date="2024-09-09T02:04:00Z" w:initials="JK">
    <w:p w14:paraId="454230A4" w14:textId="77777777" w:rsidR="00F16687" w:rsidRDefault="00F16687" w:rsidP="00F16687">
      <w:pPr>
        <w:pStyle w:val="Kommentaaritekst"/>
      </w:pPr>
      <w:r>
        <w:rPr>
          <w:rStyle w:val="Kommentaariviide"/>
        </w:rPr>
        <w:annotationRef/>
      </w:r>
      <w:r>
        <w:rPr>
          <w:color w:val="000000"/>
        </w:rPr>
        <w:t>Majanduslike mõjude jaotises on sihtrühmadele analüüsimata jäänud järgmiste muudatuste võimalik mõju metsaomanikele:</w:t>
      </w:r>
    </w:p>
    <w:p w14:paraId="1750D421" w14:textId="77777777" w:rsidR="00F16687" w:rsidRDefault="00F16687" w:rsidP="00F16687">
      <w:pPr>
        <w:pStyle w:val="Kommentaaritekst"/>
      </w:pPr>
    </w:p>
    <w:p w14:paraId="12E6B395" w14:textId="77777777" w:rsidR="00F16687" w:rsidRDefault="00F16687" w:rsidP="00F16687">
      <w:pPr>
        <w:pStyle w:val="Kommentaaritekst"/>
      </w:pPr>
      <w:r>
        <w:rPr>
          <w:color w:val="000000"/>
        </w:rPr>
        <w:t xml:space="preserve">1. uuendusraiete muutunud nõuded (langi pindala, säilikpuud), </w:t>
      </w:r>
    </w:p>
    <w:p w14:paraId="37841A72" w14:textId="77777777" w:rsidR="00F16687" w:rsidRDefault="00F16687" w:rsidP="00F16687">
      <w:pPr>
        <w:pStyle w:val="Kommentaaritekst"/>
      </w:pPr>
      <w:r>
        <w:rPr>
          <w:color w:val="000000"/>
        </w:rPr>
        <w:t xml:space="preserve">2. teostatud raiete teavitamise kohustus (hetkel ebaselge, milline EN säte seda reguleerib) </w:t>
      </w:r>
    </w:p>
    <w:p w14:paraId="61F74D8C" w14:textId="77777777" w:rsidR="00F16687" w:rsidRDefault="00F16687" w:rsidP="00F16687">
      <w:pPr>
        <w:pStyle w:val="Kommentaaritekst"/>
      </w:pPr>
      <w:r>
        <w:rPr>
          <w:color w:val="000000"/>
        </w:rPr>
        <w:t xml:space="preserve">3. kõrgemate trahvimäärade kehtestamine juriidilistele isikutele </w:t>
      </w:r>
    </w:p>
    <w:p w14:paraId="42377A45" w14:textId="77777777" w:rsidR="00F16687" w:rsidRDefault="00F16687" w:rsidP="00F16687">
      <w:pPr>
        <w:pStyle w:val="Kommentaaritekst"/>
      </w:pPr>
      <w:r>
        <w:rPr>
          <w:color w:val="000000"/>
        </w:rPr>
        <w:t>4. riigi suurenenud õigused piirata uuendusraiete mahte ja pindala tulenevalt uuendatud kliima- ja keskkonna eesmärkidest ehk muudatuste üldine mõju metsamajandusele ja -turule.</w:t>
      </w:r>
    </w:p>
  </w:comment>
  <w:comment w:id="67" w:author="Joel Kook" w:date="2024-09-09T02:05:00Z" w:initials="JK">
    <w:p w14:paraId="2F7F1EAC" w14:textId="77777777" w:rsidR="00F16687" w:rsidRDefault="00F16687" w:rsidP="00F16687">
      <w:pPr>
        <w:pStyle w:val="Kommentaaritekst"/>
      </w:pPr>
      <w:r>
        <w:rPr>
          <w:rStyle w:val="Kommentaariviide"/>
        </w:rPr>
        <w:annotationRef/>
      </w:r>
      <w:r>
        <w:rPr>
          <w:color w:val="000000"/>
        </w:rPr>
        <w:t>Tuua välja nende sihtrühmade arvuline suurus.</w:t>
      </w:r>
    </w:p>
  </w:comment>
  <w:comment w:id="69" w:author="Joel Kook" w:date="2024-09-09T02:05:00Z" w:initials="JK">
    <w:p w14:paraId="2210A80C" w14:textId="77777777" w:rsidR="00F16687" w:rsidRDefault="00F16687" w:rsidP="00F16687">
      <w:pPr>
        <w:pStyle w:val="Kommentaaritekst"/>
      </w:pPr>
      <w:r>
        <w:rPr>
          <w:rStyle w:val="Kommentaariviide"/>
        </w:rPr>
        <w:annotationRef/>
      </w:r>
      <w:r>
        <w:rPr>
          <w:color w:val="000000"/>
        </w:rPr>
        <w:t>Selgitada/viidata, kust varasemad analüüsid selle kohta leiab.</w:t>
      </w:r>
    </w:p>
  </w:comment>
  <w:comment w:id="70" w:author="Joel Kook" w:date="2024-09-09T02:06:00Z" w:initials="JK">
    <w:p w14:paraId="4CD7112F" w14:textId="77777777" w:rsidR="00F16687" w:rsidRDefault="00F16687" w:rsidP="00F16687">
      <w:pPr>
        <w:pStyle w:val="Kommentaaritekst"/>
      </w:pPr>
      <w:r>
        <w:rPr>
          <w:rStyle w:val="Kommentaariviide"/>
        </w:rPr>
        <w:annotationRef/>
      </w:r>
      <w:r>
        <w:rPr>
          <w:color w:val="000000"/>
        </w:rPr>
        <w:t>Selgitada täpsemalt muudatuse seost metsakorraldajatega ehk mis osa muudatustest tingib ebakvaliteetset teenust pakkuvate metsakorraldajate lahkumise turult?</w:t>
      </w:r>
    </w:p>
  </w:comment>
  <w:comment w:id="71" w:author="Joel Kook" w:date="2024-09-09T02:06:00Z" w:initials="JK">
    <w:p w14:paraId="7BE6899E" w14:textId="77777777" w:rsidR="00F16687" w:rsidRDefault="00F16687" w:rsidP="00F16687">
      <w:pPr>
        <w:pStyle w:val="Kommentaaritekst"/>
      </w:pPr>
      <w:r>
        <w:rPr>
          <w:rStyle w:val="Kommentaariviide"/>
        </w:rPr>
        <w:annotationRef/>
      </w:r>
      <w:r>
        <w:rPr>
          <w:color w:val="000000"/>
        </w:rPr>
        <w:t xml:space="preserve">Kas tegemist on üksnes või enamasti </w:t>
      </w:r>
      <w:r>
        <w:rPr>
          <w:i/>
          <w:iCs/>
          <w:color w:val="000000"/>
        </w:rPr>
        <w:t>füüsilisest isikust metsaomanikega</w:t>
      </w:r>
      <w:r>
        <w:rPr>
          <w:color w:val="000000"/>
        </w:rPr>
        <w:t>? Täpsustada.</w:t>
      </w:r>
    </w:p>
  </w:comment>
  <w:comment w:id="72" w:author="Joel Kook" w:date="2024-09-09T02:07:00Z" w:initials="JK">
    <w:p w14:paraId="0730B57D" w14:textId="77777777" w:rsidR="00F16687" w:rsidRDefault="00F16687" w:rsidP="00F16687">
      <w:pPr>
        <w:pStyle w:val="Kommentaaritekst"/>
      </w:pPr>
      <w:r>
        <w:rPr>
          <w:rStyle w:val="Kommentaariviide"/>
        </w:rPr>
        <w:annotationRef/>
      </w:r>
      <w:r>
        <w:rPr>
          <w:color w:val="000000"/>
        </w:rPr>
        <w:t>Selgitada, kuidas see riigile kasulik on või alternatiivselt, lisada otseviit dokumendile, kust need asjaolud nähtuvad.</w:t>
      </w:r>
    </w:p>
  </w:comment>
  <w:comment w:id="73" w:author="Joel Kook" w:date="2024-09-09T02:07:00Z" w:initials="JK">
    <w:p w14:paraId="46860F4C" w14:textId="77777777" w:rsidR="00F16687" w:rsidRDefault="00F16687" w:rsidP="00F16687">
      <w:pPr>
        <w:pStyle w:val="Kommentaaritekst"/>
      </w:pPr>
      <w:r>
        <w:rPr>
          <w:rStyle w:val="Kommentaariviide"/>
        </w:rPr>
        <w:annotationRef/>
      </w:r>
      <w:r>
        <w:rPr>
          <w:color w:val="000000"/>
        </w:rPr>
        <w:t>Kuna metsanduse arengukava koostamise eesmärk oli ka laialdane huvirühmade kaasamine, siis vajaks selgitamist, mismoodi saab edaspidi olema lahendatud laialdane kaasamine siin nimetatud teiste dokumentide puhul ehk et kas ja kuidas saavad huvirühmad edaspidi oma sisendi antud küsimuses esitada.</w:t>
      </w:r>
    </w:p>
  </w:comment>
  <w:comment w:id="74" w:author="Joel Kook" w:date="2024-09-09T02:08:00Z" w:initials="JK">
    <w:p w14:paraId="0D5691EF" w14:textId="77777777" w:rsidR="00BD610E" w:rsidRDefault="00F16687" w:rsidP="00BD610E">
      <w:pPr>
        <w:pStyle w:val="Kommentaaritekst"/>
      </w:pPr>
      <w:r>
        <w:rPr>
          <w:rStyle w:val="Kommentaariviide"/>
        </w:rPr>
        <w:annotationRef/>
      </w:r>
      <w:r w:rsidR="00BD610E">
        <w:rPr>
          <w:color w:val="000000"/>
        </w:rPr>
        <w:t>Täpsustada ametikohtade arv, mis praegu on neis asutustes seotud metsanduse ja selle järelevalvega. Kuna nende kahe asutuse rollijaotus järelevalvelistes tegevustes ei ole ilmne, võiks tuleks võimalusel nt joonealuse märkusena selgitada.</w:t>
      </w:r>
    </w:p>
  </w:comment>
  <w:comment w:id="75" w:author="Joel Kook" w:date="2024-09-09T02:10:00Z" w:initials="JK">
    <w:p w14:paraId="7E36DF72" w14:textId="77777777" w:rsidR="003D7D25" w:rsidRDefault="00F16687" w:rsidP="003D7D25">
      <w:pPr>
        <w:pStyle w:val="Kommentaaritekst"/>
      </w:pPr>
      <w:r>
        <w:rPr>
          <w:rStyle w:val="Kommentaariviide"/>
        </w:rPr>
        <w:annotationRef/>
      </w:r>
      <w:r w:rsidR="003D7D25">
        <w:rPr>
          <w:color w:val="000000"/>
        </w:rPr>
        <w:t>Selgitada, nt joonealuse märkusena, mida tähendab automaatsüsteem/automaatotsused selles registris - kas need on otsused, kus luba antakse ilma ametniku igakordse reaalse osaluseta (kaalutlusotsuseta)?</w:t>
      </w:r>
    </w:p>
  </w:comment>
  <w:comment w:id="76" w:author="Joel Kook" w:date="2024-09-09T02:11:00Z" w:initials="JK">
    <w:p w14:paraId="03FF1F58" w14:textId="77777777" w:rsidR="008D6EA8" w:rsidRDefault="00F16687" w:rsidP="008D6EA8">
      <w:pPr>
        <w:pStyle w:val="Kommentaaritekst"/>
      </w:pPr>
      <w:r>
        <w:rPr>
          <w:rStyle w:val="Kommentaariviide"/>
        </w:rPr>
        <w:annotationRef/>
      </w:r>
      <w:r w:rsidR="008D6EA8">
        <w:rPr>
          <w:color w:val="000000"/>
        </w:rPr>
        <w:t>Pole märgitud mõju avaldumist Kaitseväele ega Kaitseliidule, kes peaksid olema need, kelle jaoks muudatust eelkõige vaja on. Täpsustada mõju neile.</w:t>
      </w:r>
    </w:p>
  </w:comment>
  <w:comment w:id="78" w:author="Joel Kook" w:date="2024-09-09T02:12:00Z" w:initials="JK">
    <w:p w14:paraId="79EDB2F6" w14:textId="77777777" w:rsidR="008D6EA8" w:rsidRDefault="00570C07" w:rsidP="008D6EA8">
      <w:pPr>
        <w:pStyle w:val="Kommentaaritekst"/>
      </w:pPr>
      <w:r>
        <w:rPr>
          <w:rStyle w:val="Kommentaariviide"/>
        </w:rPr>
        <w:annotationRef/>
      </w:r>
      <w:r w:rsidR="008D6EA8">
        <w:rPr>
          <w:color w:val="000000"/>
        </w:rPr>
        <w:t>See on vist pigem leevendus erametsaomanikele, mitte riigile? Selgitada, täpsustada.</w:t>
      </w:r>
    </w:p>
  </w:comment>
  <w:comment w:id="79" w:author="Markus Ühtigi" w:date="2024-09-05T11:16:00Z" w:initials="MÜ">
    <w:p w14:paraId="3F786EC2" w14:textId="77777777" w:rsidR="00790A42" w:rsidRDefault="00C903A5" w:rsidP="00790A42">
      <w:pPr>
        <w:pStyle w:val="Kommentaaritekst"/>
      </w:pPr>
      <w:r>
        <w:rPr>
          <w:rStyle w:val="Kommentaariviide"/>
        </w:rPr>
        <w:annotationRef/>
      </w:r>
      <w:r w:rsidR="00790A42">
        <w:t xml:space="preserve">Kui ülejäänud punktid on määratud jõustuma üldises korras, tuleks ka see välja tuua ning põhjendada. Vt lisaks HÕNTE § 49 ning HÕNTE käsiraamat lk 124. Lisaks selgitada juurde, kui palju aega peab jääma seaduse vastuvõtmise ja jõustumise vahele. Kui eelnõu menetlus Riigikogus mingil põhjusel peaks takerduma, on oluline teada, kui pikk </w:t>
      </w:r>
      <w:r w:rsidR="00790A42">
        <w:rPr>
          <w:i/>
          <w:iCs/>
        </w:rPr>
        <w:t xml:space="preserve">vacatio legis </w:t>
      </w:r>
      <w:r w:rsidR="00790A42">
        <w:t>tuleb ette näha.</w:t>
      </w:r>
    </w:p>
  </w:comment>
  <w:comment w:id="80" w:author="Markus Ühtigi" w:date="2024-09-05T11:20:00Z" w:initials="MÜ">
    <w:p w14:paraId="399CE212" w14:textId="01C4B6F5" w:rsidR="00FB5837" w:rsidRDefault="00FB5837" w:rsidP="00FB5837">
      <w:pPr>
        <w:pStyle w:val="Kommentaaritekst"/>
      </w:pPr>
      <w:r>
        <w:rPr>
          <w:rStyle w:val="Kommentaariviide"/>
        </w:rPr>
        <w:annotationRef/>
      </w:r>
      <w:r>
        <w:t>Pärast kooskõlastamist loetletutega vormistada vastav peatükk HÕNTE § 50 kohaselt, mh kirjeldada arvamusi, ettepanekuid, nendega arvestamist jms.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7234D40" w15:done="0"/>
  <w15:commentEx w15:paraId="22E390C2" w15:done="0"/>
  <w15:commentEx w15:paraId="57C10450" w15:done="0"/>
  <w15:commentEx w15:paraId="476EF057" w15:done="0"/>
  <w15:commentEx w15:paraId="700F030A" w15:done="0"/>
  <w15:commentEx w15:paraId="1AA3C059" w15:done="0"/>
  <w15:commentEx w15:paraId="2954B1D7" w15:done="0"/>
  <w15:commentEx w15:paraId="2D0D3CC1" w15:done="0"/>
  <w15:commentEx w15:paraId="5C039AD1" w15:done="0"/>
  <w15:commentEx w15:paraId="33B57D76" w15:done="0"/>
  <w15:commentEx w15:paraId="5C9D1B24" w15:done="0"/>
  <w15:commentEx w15:paraId="2F947BE9" w15:done="0"/>
  <w15:commentEx w15:paraId="5533DAA1" w15:done="0"/>
  <w15:commentEx w15:paraId="500FAF4A" w15:done="0"/>
  <w15:commentEx w15:paraId="55B06B8B" w15:done="0"/>
  <w15:commentEx w15:paraId="31B61772" w15:done="0"/>
  <w15:commentEx w15:paraId="6AEFD833" w15:done="0"/>
  <w15:commentEx w15:paraId="60D171F6" w15:done="0"/>
  <w15:commentEx w15:paraId="38C26304" w15:done="0"/>
  <w15:commentEx w15:paraId="071F0A82" w15:done="0"/>
  <w15:commentEx w15:paraId="5B35E948" w15:done="0"/>
  <w15:commentEx w15:paraId="024954F7" w15:done="0"/>
  <w15:commentEx w15:paraId="1F432A42" w15:done="0"/>
  <w15:commentEx w15:paraId="44469F34" w15:done="0"/>
  <w15:commentEx w15:paraId="37AB0BC2" w15:done="0"/>
  <w15:commentEx w15:paraId="368AA481" w15:done="0"/>
  <w15:commentEx w15:paraId="5791C21F" w15:done="0"/>
  <w15:commentEx w15:paraId="42377A45" w15:done="0"/>
  <w15:commentEx w15:paraId="2F7F1EAC" w15:done="0"/>
  <w15:commentEx w15:paraId="2210A80C" w15:done="0"/>
  <w15:commentEx w15:paraId="4CD7112F" w15:done="0"/>
  <w15:commentEx w15:paraId="7BE6899E" w15:done="0"/>
  <w15:commentEx w15:paraId="0730B57D" w15:done="0"/>
  <w15:commentEx w15:paraId="46860F4C" w15:done="0"/>
  <w15:commentEx w15:paraId="0D5691EF" w15:done="0"/>
  <w15:commentEx w15:paraId="7E36DF72" w15:done="0"/>
  <w15:commentEx w15:paraId="03FF1F58" w15:done="0"/>
  <w15:commentEx w15:paraId="79EDB2F6" w15:done="0"/>
  <w15:commentEx w15:paraId="3F786EC2" w15:done="0"/>
  <w15:commentEx w15:paraId="399CE21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85A05D" w16cex:dateUtc="2024-09-06T12:38:00Z"/>
  <w16cex:commentExtensible w16cex:durableId="2A857653" w16cex:dateUtc="2024-09-06T09:38:00Z"/>
  <w16cex:commentExtensible w16cex:durableId="2A85A0F5" w16cex:dateUtc="2024-09-06T12:40:00Z"/>
  <w16cex:commentExtensible w16cex:durableId="2A82C558" w16cex:dateUtc="2024-09-04T08:39:00Z"/>
  <w16cex:commentExtensible w16cex:durableId="2A82C5D5" w16cex:dateUtc="2024-09-04T08:41:00Z"/>
  <w16cex:commentExtensible w16cex:durableId="2A82DADC" w16cex:dateUtc="2024-09-04T10:10:00Z"/>
  <w16cex:commentExtensible w16cex:durableId="2A8404CF" w16cex:dateUtc="2024-09-05T07:22:00Z"/>
  <w16cex:commentExtensible w16cex:durableId="2A8405BF" w16cex:dateUtc="2024-09-05T07:26:00Z"/>
  <w16cex:commentExtensible w16cex:durableId="2A859CD9" w16cex:dateUtc="2024-09-06T12:23:00Z"/>
  <w16cex:commentExtensible w16cex:durableId="2A8407F3" w16cex:dateUtc="2024-09-05T07:35:00Z"/>
  <w16cex:commentExtensible w16cex:durableId="2A8408D8" w16cex:dateUtc="2024-09-05T07:39:00Z"/>
  <w16cex:commentExtensible w16cex:durableId="2A8409BE" w16cex:dateUtc="2024-09-05T07:43:00Z"/>
  <w16cex:commentExtensible w16cex:durableId="2A840AEB" w16cex:dateUtc="2024-09-05T07:48:00Z"/>
  <w16cex:commentExtensible w16cex:durableId="2A840C24" w16cex:dateUtc="2024-09-05T07:53:00Z"/>
  <w16cex:commentExtensible w16cex:durableId="2A840C93" w16cex:dateUtc="2024-09-05T07:55:00Z"/>
  <w16cex:commentExtensible w16cex:durableId="2A840CD7" w16cex:dateUtc="2024-09-05T07:56:00Z"/>
  <w16cex:commentExtensible w16cex:durableId="2A840CFB" w16cex:dateUtc="2024-09-05T07:56:00Z"/>
  <w16cex:commentExtensible w16cex:durableId="2A85A3E8" w16cex:dateUtc="2024-09-06T12:53:00Z"/>
  <w16cex:commentExtensible w16cex:durableId="2A840E24" w16cex:dateUtc="2024-09-05T08:01:00Z"/>
  <w16cex:commentExtensible w16cex:durableId="2A85A431" w16cex:dateUtc="2024-09-06T12:54:00Z"/>
  <w16cex:commentExtensible w16cex:durableId="2A8401E5" w16cex:dateUtc="2024-09-05T07:09:00Z"/>
  <w16cex:commentExtensible w16cex:durableId="2A85A448" w16cex:dateUtc="2024-09-06T12:54:00Z"/>
  <w16cex:commentExtensible w16cex:durableId="2A88D5DD" w16cex:dateUtc="2024-09-08T23:03:00Z"/>
  <w16cex:commentExtensible w16cex:durableId="2A82C071" w16cex:dateUtc="2024-09-04T08:18:00Z"/>
  <w16cex:commentExtensible w16cex:durableId="2A88D5F6" w16cex:dateUtc="2024-09-08T23:03:00Z"/>
  <w16cex:commentExtensible w16cex:durableId="2A88D607" w16cex:dateUtc="2024-09-08T23:03:00Z"/>
  <w16cex:commentExtensible w16cex:durableId="2A88D616" w16cex:dateUtc="2024-09-08T23:04:00Z"/>
  <w16cex:commentExtensible w16cex:durableId="2A88D635" w16cex:dateUtc="2024-09-08T23:04:00Z"/>
  <w16cex:commentExtensible w16cex:durableId="2A88D651" w16cex:dateUtc="2024-09-08T23:05:00Z"/>
  <w16cex:commentExtensible w16cex:durableId="2A88D670" w16cex:dateUtc="2024-09-08T23:05:00Z"/>
  <w16cex:commentExtensible w16cex:durableId="2A88D6A8" w16cex:dateUtc="2024-09-08T23:06:00Z"/>
  <w16cex:commentExtensible w16cex:durableId="2A88D6B6" w16cex:dateUtc="2024-09-08T23:06:00Z"/>
  <w16cex:commentExtensible w16cex:durableId="2A88D6CA" w16cex:dateUtc="2024-09-08T23:07:00Z"/>
  <w16cex:commentExtensible w16cex:durableId="2A88D6F7" w16cex:dateUtc="2024-09-08T23:07:00Z"/>
  <w16cex:commentExtensible w16cex:durableId="2A88D702" w16cex:dateUtc="2024-09-08T23:08:00Z"/>
  <w16cex:commentExtensible w16cex:durableId="2A88D7B0" w16cex:dateUtc="2024-09-08T23:10:00Z"/>
  <w16cex:commentExtensible w16cex:durableId="2A88D7D9" w16cex:dateUtc="2024-09-08T23:11:00Z"/>
  <w16cex:commentExtensible w16cex:durableId="2A88D800" w16cex:dateUtc="2024-09-08T23:12:00Z"/>
  <w16cex:commentExtensible w16cex:durableId="2A841170" w16cex:dateUtc="2024-09-05T08:16:00Z"/>
  <w16cex:commentExtensible w16cex:durableId="2A84126A" w16cex:dateUtc="2024-09-05T08: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7234D40" w16cid:durableId="2A85A05D"/>
  <w16cid:commentId w16cid:paraId="22E390C2" w16cid:durableId="2A857653"/>
  <w16cid:commentId w16cid:paraId="57C10450" w16cid:durableId="2A85A0F5"/>
  <w16cid:commentId w16cid:paraId="476EF057" w16cid:durableId="2A82C558"/>
  <w16cid:commentId w16cid:paraId="700F030A" w16cid:durableId="2A82C5D5"/>
  <w16cid:commentId w16cid:paraId="1AA3C059" w16cid:durableId="2A82DADC"/>
  <w16cid:commentId w16cid:paraId="2954B1D7" w16cid:durableId="2A8404CF"/>
  <w16cid:commentId w16cid:paraId="2D0D3CC1" w16cid:durableId="2A8405BF"/>
  <w16cid:commentId w16cid:paraId="5C039AD1" w16cid:durableId="2A859CD9"/>
  <w16cid:commentId w16cid:paraId="33B57D76" w16cid:durableId="2A8407F3"/>
  <w16cid:commentId w16cid:paraId="5C9D1B24" w16cid:durableId="2A8408D8"/>
  <w16cid:commentId w16cid:paraId="2F947BE9" w16cid:durableId="2A8409BE"/>
  <w16cid:commentId w16cid:paraId="5533DAA1" w16cid:durableId="2A840AEB"/>
  <w16cid:commentId w16cid:paraId="500FAF4A" w16cid:durableId="2A840C24"/>
  <w16cid:commentId w16cid:paraId="55B06B8B" w16cid:durableId="2A840C93"/>
  <w16cid:commentId w16cid:paraId="31B61772" w16cid:durableId="2A840CD7"/>
  <w16cid:commentId w16cid:paraId="6AEFD833" w16cid:durableId="2A840CFB"/>
  <w16cid:commentId w16cid:paraId="60D171F6" w16cid:durableId="2A85A3E8"/>
  <w16cid:commentId w16cid:paraId="38C26304" w16cid:durableId="2A840E24"/>
  <w16cid:commentId w16cid:paraId="071F0A82" w16cid:durableId="2A85A431"/>
  <w16cid:commentId w16cid:paraId="5B35E948" w16cid:durableId="2A8401E5"/>
  <w16cid:commentId w16cid:paraId="024954F7" w16cid:durableId="2A85A448"/>
  <w16cid:commentId w16cid:paraId="1F432A42" w16cid:durableId="2A88D5DD"/>
  <w16cid:commentId w16cid:paraId="44469F34" w16cid:durableId="2A82C071"/>
  <w16cid:commentId w16cid:paraId="37AB0BC2" w16cid:durableId="2A88D5F6"/>
  <w16cid:commentId w16cid:paraId="368AA481" w16cid:durableId="2A88D607"/>
  <w16cid:commentId w16cid:paraId="5791C21F" w16cid:durableId="2A88D616"/>
  <w16cid:commentId w16cid:paraId="42377A45" w16cid:durableId="2A88D635"/>
  <w16cid:commentId w16cid:paraId="2F7F1EAC" w16cid:durableId="2A88D651"/>
  <w16cid:commentId w16cid:paraId="2210A80C" w16cid:durableId="2A88D670"/>
  <w16cid:commentId w16cid:paraId="4CD7112F" w16cid:durableId="2A88D6A8"/>
  <w16cid:commentId w16cid:paraId="7BE6899E" w16cid:durableId="2A88D6B6"/>
  <w16cid:commentId w16cid:paraId="0730B57D" w16cid:durableId="2A88D6CA"/>
  <w16cid:commentId w16cid:paraId="46860F4C" w16cid:durableId="2A88D6F7"/>
  <w16cid:commentId w16cid:paraId="0D5691EF" w16cid:durableId="2A88D702"/>
  <w16cid:commentId w16cid:paraId="7E36DF72" w16cid:durableId="2A88D7B0"/>
  <w16cid:commentId w16cid:paraId="03FF1F58" w16cid:durableId="2A88D7D9"/>
  <w16cid:commentId w16cid:paraId="79EDB2F6" w16cid:durableId="2A88D800"/>
  <w16cid:commentId w16cid:paraId="3F786EC2" w16cid:durableId="2A841170"/>
  <w16cid:commentId w16cid:paraId="399CE212" w16cid:durableId="2A84126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F5F1B5" w14:textId="77777777" w:rsidR="001E7EDB" w:rsidRDefault="001E7EDB" w:rsidP="0060297E">
      <w:pPr>
        <w:spacing w:after="0" w:line="240" w:lineRule="auto"/>
      </w:pPr>
      <w:r>
        <w:separator/>
      </w:r>
    </w:p>
  </w:endnote>
  <w:endnote w:type="continuationSeparator" w:id="0">
    <w:p w14:paraId="5E05FC2C" w14:textId="77777777" w:rsidR="001E7EDB" w:rsidRDefault="001E7EDB" w:rsidP="0060297E">
      <w:pPr>
        <w:spacing w:after="0" w:line="240" w:lineRule="auto"/>
      </w:pPr>
      <w:r>
        <w:continuationSeparator/>
      </w:r>
    </w:p>
  </w:endnote>
  <w:endnote w:type="continuationNotice" w:id="1">
    <w:p w14:paraId="172B8908" w14:textId="77777777" w:rsidR="001E7EDB" w:rsidRDefault="001E7ED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7770038"/>
      <w:docPartObj>
        <w:docPartGallery w:val="Page Numbers (Bottom of Page)"/>
        <w:docPartUnique/>
      </w:docPartObj>
    </w:sdtPr>
    <w:sdtEndPr/>
    <w:sdtContent>
      <w:p w14:paraId="389C9B99" w14:textId="51D5AA28" w:rsidR="00D80376" w:rsidRDefault="00D80376">
        <w:pPr>
          <w:pStyle w:val="Jalus"/>
          <w:jc w:val="center"/>
        </w:pPr>
        <w:r>
          <w:fldChar w:fldCharType="begin"/>
        </w:r>
        <w:r>
          <w:instrText>PAGE   \* MERGEFORMAT</w:instrText>
        </w:r>
        <w:r>
          <w:fldChar w:fldCharType="separate"/>
        </w:r>
        <w:r>
          <w:t>2</w:t>
        </w:r>
        <w:r>
          <w:fldChar w:fldCharType="end"/>
        </w:r>
      </w:p>
    </w:sdtContent>
  </w:sdt>
  <w:p w14:paraId="5E69129A" w14:textId="77777777" w:rsidR="00D80376" w:rsidRDefault="00D80376">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0F6D45" w14:textId="77777777" w:rsidR="001E7EDB" w:rsidRDefault="001E7EDB" w:rsidP="0060297E">
      <w:pPr>
        <w:spacing w:after="0" w:line="240" w:lineRule="auto"/>
      </w:pPr>
      <w:r>
        <w:separator/>
      </w:r>
    </w:p>
  </w:footnote>
  <w:footnote w:type="continuationSeparator" w:id="0">
    <w:p w14:paraId="083A1976" w14:textId="77777777" w:rsidR="001E7EDB" w:rsidRDefault="001E7EDB" w:rsidP="0060297E">
      <w:pPr>
        <w:spacing w:after="0" w:line="240" w:lineRule="auto"/>
      </w:pPr>
      <w:r>
        <w:continuationSeparator/>
      </w:r>
    </w:p>
  </w:footnote>
  <w:footnote w:type="continuationNotice" w:id="1">
    <w:p w14:paraId="79B691A5" w14:textId="77777777" w:rsidR="001E7EDB" w:rsidRDefault="001E7EDB">
      <w:pPr>
        <w:spacing w:after="0" w:line="240" w:lineRule="auto"/>
      </w:pPr>
    </w:p>
  </w:footnote>
  <w:footnote w:id="2">
    <w:p w14:paraId="6658479B" w14:textId="0529C21B" w:rsidR="00B936E6" w:rsidRDefault="00B936E6" w:rsidP="00B936E6">
      <w:pPr>
        <w:pStyle w:val="Allmrkusetekst"/>
      </w:pPr>
      <w:r>
        <w:rPr>
          <w:rStyle w:val="Allmrkuseviide"/>
          <w:rFonts w:eastAsiaTheme="majorEastAsia"/>
        </w:rPr>
        <w:footnoteRef/>
      </w:r>
      <w:r>
        <w:t xml:space="preserve"> </w:t>
      </w:r>
      <w:r w:rsidRPr="00C83B2B">
        <w:t>https://www.riigiteataja.ee/akt/320052023002?leiaKehtiv</w:t>
      </w:r>
      <w:r w:rsidR="00930D4A">
        <w:t>.</w:t>
      </w:r>
    </w:p>
  </w:footnote>
  <w:footnote w:id="3">
    <w:p w14:paraId="6B941DE2" w14:textId="7268E2C9" w:rsidR="00136230" w:rsidRDefault="00136230">
      <w:pPr>
        <w:pStyle w:val="Allmrkusetekst"/>
      </w:pPr>
      <w:r>
        <w:rPr>
          <w:rStyle w:val="Allmrkuseviide"/>
        </w:rPr>
        <w:footnoteRef/>
      </w:r>
      <w:r>
        <w:t xml:space="preserve"> Euroopa Parlamendi ja nõukogu määruse (EL) 2023</w:t>
      </w:r>
      <w:r w:rsidR="00D24A63">
        <w:t>/</w:t>
      </w:r>
      <w:r>
        <w:t>1115, milles käsitletakse teatavate raadamise ja metsade degradeerumisega seotud saaduste ja toodete liidu turul kättesaadavaks tegemist ja liidust eksportimist ning millega tunnistatakse kehtetuks määrus (EL) nr 995/2010 artikkel 2 punkt 11.</w:t>
      </w:r>
    </w:p>
  </w:footnote>
  <w:footnote w:id="4">
    <w:p w14:paraId="554A8AAC" w14:textId="77777777" w:rsidR="00B936E6" w:rsidRDefault="00B936E6" w:rsidP="00B936E6">
      <w:pPr>
        <w:pStyle w:val="Allmrkusetekst"/>
      </w:pPr>
      <w:r>
        <w:rPr>
          <w:rStyle w:val="Allmrkuseviide"/>
        </w:rPr>
        <w:footnoteRef/>
      </w:r>
      <w:r>
        <w:t xml:space="preserve"> </w:t>
      </w:r>
      <w:hyperlink r:id="rId1" w:history="1">
        <w:r w:rsidRPr="0024014B">
          <w:rPr>
            <w:rStyle w:val="Hperlink"/>
          </w:rPr>
          <w:t>https://www.envir.ee/sites/default/files/sihtryhmade_ootused_metsanduse_arengukavale.pdf</w:t>
        </w:r>
      </w:hyperlink>
      <w:r>
        <w:rPr>
          <w:rStyle w:val="Hperlink"/>
        </w:rPr>
        <w:t>.</w:t>
      </w:r>
    </w:p>
    <w:p w14:paraId="27B6BE34" w14:textId="007C9916" w:rsidR="00B936E6" w:rsidRDefault="00790A42" w:rsidP="00B936E6">
      <w:pPr>
        <w:pStyle w:val="Allmrkusetekst"/>
      </w:pPr>
      <w:hyperlink r:id="rId2" w:history="1">
        <w:r w:rsidR="00B936E6">
          <w:rPr>
            <w:rStyle w:val="Hperlink"/>
          </w:rPr>
          <w:t>https://www.eramets.ee/wp-content/uploads/2019/10/Erametsaomanike-uuringu-2019-aruanne.pdf</w:t>
        </w:r>
      </w:hyperlink>
      <w:r w:rsidR="00D37E40">
        <w:rPr>
          <w:rStyle w:val="Hperlink"/>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848B0"/>
    <w:multiLevelType w:val="multilevel"/>
    <w:tmpl w:val="A1A256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8F4700"/>
    <w:multiLevelType w:val="multilevel"/>
    <w:tmpl w:val="0BEA9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6D71721"/>
    <w:multiLevelType w:val="multilevel"/>
    <w:tmpl w:val="22A456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8740B85"/>
    <w:multiLevelType w:val="hybridMultilevel"/>
    <w:tmpl w:val="958E16BE"/>
    <w:lvl w:ilvl="0" w:tplc="386252E6">
      <w:start w:val="10"/>
      <w:numFmt w:val="upperRoman"/>
      <w:lvlText w:val="%1)"/>
      <w:lvlJc w:val="left"/>
      <w:pPr>
        <w:ind w:left="1080" w:hanging="720"/>
      </w:pPr>
      <w:rPr>
        <w:rFonts w:hint="default"/>
        <w:b/>
        <w:color w:val="00000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DD25B48"/>
    <w:multiLevelType w:val="multilevel"/>
    <w:tmpl w:val="5492C15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0176276"/>
    <w:multiLevelType w:val="multilevel"/>
    <w:tmpl w:val="3FFE6A5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98B0F3F"/>
    <w:multiLevelType w:val="multilevel"/>
    <w:tmpl w:val="41281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AF60FED"/>
    <w:multiLevelType w:val="hybridMultilevel"/>
    <w:tmpl w:val="EFAC478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228F06EA"/>
    <w:multiLevelType w:val="multilevel"/>
    <w:tmpl w:val="CD0E4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2A6790C"/>
    <w:multiLevelType w:val="multilevel"/>
    <w:tmpl w:val="09EABB9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429697E"/>
    <w:multiLevelType w:val="multilevel"/>
    <w:tmpl w:val="A4526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5961A2A"/>
    <w:multiLevelType w:val="multilevel"/>
    <w:tmpl w:val="D4E624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798295F"/>
    <w:multiLevelType w:val="hybridMultilevel"/>
    <w:tmpl w:val="4EC2C0A6"/>
    <w:lvl w:ilvl="0" w:tplc="040B000F">
      <w:start w:val="1"/>
      <w:numFmt w:val="decimal"/>
      <w:lvlText w:val="%1."/>
      <w:lvlJc w:val="left"/>
      <w:pPr>
        <w:ind w:left="720" w:hanging="360"/>
      </w:pPr>
    </w:lvl>
    <w:lvl w:ilvl="1" w:tplc="040B0019">
      <w:start w:val="1"/>
      <w:numFmt w:val="lowerLetter"/>
      <w:lvlText w:val="%2."/>
      <w:lvlJc w:val="left"/>
      <w:pPr>
        <w:ind w:left="1440" w:hanging="360"/>
      </w:pPr>
    </w:lvl>
    <w:lvl w:ilvl="2" w:tplc="040B001B">
      <w:start w:val="1"/>
      <w:numFmt w:val="lowerRoman"/>
      <w:lvlText w:val="%3."/>
      <w:lvlJc w:val="right"/>
      <w:pPr>
        <w:ind w:left="2160" w:hanging="180"/>
      </w:pPr>
    </w:lvl>
    <w:lvl w:ilvl="3" w:tplc="040B000F">
      <w:start w:val="1"/>
      <w:numFmt w:val="decimal"/>
      <w:lvlText w:val="%4."/>
      <w:lvlJc w:val="left"/>
      <w:pPr>
        <w:ind w:left="2880" w:hanging="360"/>
      </w:pPr>
    </w:lvl>
    <w:lvl w:ilvl="4" w:tplc="040B0019">
      <w:start w:val="1"/>
      <w:numFmt w:val="lowerLetter"/>
      <w:lvlText w:val="%5."/>
      <w:lvlJc w:val="left"/>
      <w:pPr>
        <w:ind w:left="3600" w:hanging="360"/>
      </w:pPr>
    </w:lvl>
    <w:lvl w:ilvl="5" w:tplc="040B001B">
      <w:start w:val="1"/>
      <w:numFmt w:val="lowerRoman"/>
      <w:lvlText w:val="%6."/>
      <w:lvlJc w:val="right"/>
      <w:pPr>
        <w:ind w:left="4320" w:hanging="180"/>
      </w:pPr>
    </w:lvl>
    <w:lvl w:ilvl="6" w:tplc="040B000F">
      <w:start w:val="1"/>
      <w:numFmt w:val="decimal"/>
      <w:lvlText w:val="%7."/>
      <w:lvlJc w:val="left"/>
      <w:pPr>
        <w:ind w:left="5040" w:hanging="360"/>
      </w:pPr>
    </w:lvl>
    <w:lvl w:ilvl="7" w:tplc="040B0019">
      <w:start w:val="1"/>
      <w:numFmt w:val="lowerLetter"/>
      <w:lvlText w:val="%8."/>
      <w:lvlJc w:val="left"/>
      <w:pPr>
        <w:ind w:left="5760" w:hanging="360"/>
      </w:pPr>
    </w:lvl>
    <w:lvl w:ilvl="8" w:tplc="040B001B">
      <w:start w:val="1"/>
      <w:numFmt w:val="lowerRoman"/>
      <w:lvlText w:val="%9."/>
      <w:lvlJc w:val="right"/>
      <w:pPr>
        <w:ind w:left="6480" w:hanging="180"/>
      </w:pPr>
    </w:lvl>
  </w:abstractNum>
  <w:abstractNum w:abstractNumId="13" w15:restartNumberingAfterBreak="0">
    <w:nsid w:val="2B21530C"/>
    <w:multiLevelType w:val="multilevel"/>
    <w:tmpl w:val="6DB2B5A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BEB0FEF"/>
    <w:multiLevelType w:val="multilevel"/>
    <w:tmpl w:val="09185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CF72D1D"/>
    <w:multiLevelType w:val="multilevel"/>
    <w:tmpl w:val="C66A8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0CD6431"/>
    <w:multiLevelType w:val="hybridMultilevel"/>
    <w:tmpl w:val="D77C55B6"/>
    <w:lvl w:ilvl="0" w:tplc="7E146798">
      <w:start w:val="1"/>
      <w:numFmt w:val="decimal"/>
      <w:lvlText w:val="%1."/>
      <w:lvlJc w:val="left"/>
      <w:pPr>
        <w:ind w:left="1020" w:hanging="360"/>
      </w:pPr>
    </w:lvl>
    <w:lvl w:ilvl="1" w:tplc="ACBE638C">
      <w:start w:val="1"/>
      <w:numFmt w:val="decimal"/>
      <w:lvlText w:val="%2."/>
      <w:lvlJc w:val="left"/>
      <w:pPr>
        <w:ind w:left="1020" w:hanging="360"/>
      </w:pPr>
    </w:lvl>
    <w:lvl w:ilvl="2" w:tplc="7A8CE238">
      <w:start w:val="1"/>
      <w:numFmt w:val="decimal"/>
      <w:lvlText w:val="%3."/>
      <w:lvlJc w:val="left"/>
      <w:pPr>
        <w:ind w:left="1020" w:hanging="360"/>
      </w:pPr>
    </w:lvl>
    <w:lvl w:ilvl="3" w:tplc="38A8043A">
      <w:start w:val="1"/>
      <w:numFmt w:val="decimal"/>
      <w:lvlText w:val="%4."/>
      <w:lvlJc w:val="left"/>
      <w:pPr>
        <w:ind w:left="1020" w:hanging="360"/>
      </w:pPr>
    </w:lvl>
    <w:lvl w:ilvl="4" w:tplc="7DB2B900">
      <w:start w:val="1"/>
      <w:numFmt w:val="decimal"/>
      <w:lvlText w:val="%5."/>
      <w:lvlJc w:val="left"/>
      <w:pPr>
        <w:ind w:left="1020" w:hanging="360"/>
      </w:pPr>
    </w:lvl>
    <w:lvl w:ilvl="5" w:tplc="E6644B7E">
      <w:start w:val="1"/>
      <w:numFmt w:val="decimal"/>
      <w:lvlText w:val="%6."/>
      <w:lvlJc w:val="left"/>
      <w:pPr>
        <w:ind w:left="1020" w:hanging="360"/>
      </w:pPr>
    </w:lvl>
    <w:lvl w:ilvl="6" w:tplc="814222AE">
      <w:start w:val="1"/>
      <w:numFmt w:val="decimal"/>
      <w:lvlText w:val="%7."/>
      <w:lvlJc w:val="left"/>
      <w:pPr>
        <w:ind w:left="1020" w:hanging="360"/>
      </w:pPr>
    </w:lvl>
    <w:lvl w:ilvl="7" w:tplc="D1E82D2E">
      <w:start w:val="1"/>
      <w:numFmt w:val="decimal"/>
      <w:lvlText w:val="%8."/>
      <w:lvlJc w:val="left"/>
      <w:pPr>
        <w:ind w:left="1020" w:hanging="360"/>
      </w:pPr>
    </w:lvl>
    <w:lvl w:ilvl="8" w:tplc="96D84504">
      <w:start w:val="1"/>
      <w:numFmt w:val="decimal"/>
      <w:lvlText w:val="%9."/>
      <w:lvlJc w:val="left"/>
      <w:pPr>
        <w:ind w:left="1020" w:hanging="360"/>
      </w:pPr>
    </w:lvl>
  </w:abstractNum>
  <w:abstractNum w:abstractNumId="17" w15:restartNumberingAfterBreak="0">
    <w:nsid w:val="32121B38"/>
    <w:multiLevelType w:val="multilevel"/>
    <w:tmpl w:val="AE963F8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35C0773"/>
    <w:multiLevelType w:val="multilevel"/>
    <w:tmpl w:val="CFEE7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58E4F5D"/>
    <w:multiLevelType w:val="multilevel"/>
    <w:tmpl w:val="BE426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75505CB"/>
    <w:multiLevelType w:val="hybridMultilevel"/>
    <w:tmpl w:val="1EC84A50"/>
    <w:lvl w:ilvl="0" w:tplc="FD92866A">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38CF2F92"/>
    <w:multiLevelType w:val="multilevel"/>
    <w:tmpl w:val="448AF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02D38B2"/>
    <w:multiLevelType w:val="hybridMultilevel"/>
    <w:tmpl w:val="43EAF1DE"/>
    <w:lvl w:ilvl="0" w:tplc="4E404318">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409A19A9"/>
    <w:multiLevelType w:val="multilevel"/>
    <w:tmpl w:val="37B2395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2A32798"/>
    <w:multiLevelType w:val="multilevel"/>
    <w:tmpl w:val="7A32344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3E91378"/>
    <w:multiLevelType w:val="hybridMultilevel"/>
    <w:tmpl w:val="12500EC2"/>
    <w:lvl w:ilvl="0" w:tplc="733AD2DA">
      <w:start w:val="1"/>
      <w:numFmt w:val="decimal"/>
      <w:lvlText w:val="%1."/>
      <w:lvlJc w:val="left"/>
      <w:pPr>
        <w:ind w:left="1020" w:hanging="360"/>
      </w:pPr>
    </w:lvl>
    <w:lvl w:ilvl="1" w:tplc="B02AE0A8">
      <w:start w:val="1"/>
      <w:numFmt w:val="decimal"/>
      <w:lvlText w:val="%2."/>
      <w:lvlJc w:val="left"/>
      <w:pPr>
        <w:ind w:left="1020" w:hanging="360"/>
      </w:pPr>
    </w:lvl>
    <w:lvl w:ilvl="2" w:tplc="3E662694">
      <w:start w:val="1"/>
      <w:numFmt w:val="decimal"/>
      <w:lvlText w:val="%3."/>
      <w:lvlJc w:val="left"/>
      <w:pPr>
        <w:ind w:left="1020" w:hanging="360"/>
      </w:pPr>
    </w:lvl>
    <w:lvl w:ilvl="3" w:tplc="4D44A7CC">
      <w:start w:val="1"/>
      <w:numFmt w:val="decimal"/>
      <w:lvlText w:val="%4."/>
      <w:lvlJc w:val="left"/>
      <w:pPr>
        <w:ind w:left="1020" w:hanging="360"/>
      </w:pPr>
    </w:lvl>
    <w:lvl w:ilvl="4" w:tplc="D72441A6">
      <w:start w:val="1"/>
      <w:numFmt w:val="decimal"/>
      <w:lvlText w:val="%5."/>
      <w:lvlJc w:val="left"/>
      <w:pPr>
        <w:ind w:left="1020" w:hanging="360"/>
      </w:pPr>
    </w:lvl>
    <w:lvl w:ilvl="5" w:tplc="D1A686EC">
      <w:start w:val="1"/>
      <w:numFmt w:val="decimal"/>
      <w:lvlText w:val="%6."/>
      <w:lvlJc w:val="left"/>
      <w:pPr>
        <w:ind w:left="1020" w:hanging="360"/>
      </w:pPr>
    </w:lvl>
    <w:lvl w:ilvl="6" w:tplc="946A143C">
      <w:start w:val="1"/>
      <w:numFmt w:val="decimal"/>
      <w:lvlText w:val="%7."/>
      <w:lvlJc w:val="left"/>
      <w:pPr>
        <w:ind w:left="1020" w:hanging="360"/>
      </w:pPr>
    </w:lvl>
    <w:lvl w:ilvl="7" w:tplc="7EE0001A">
      <w:start w:val="1"/>
      <w:numFmt w:val="decimal"/>
      <w:lvlText w:val="%8."/>
      <w:lvlJc w:val="left"/>
      <w:pPr>
        <w:ind w:left="1020" w:hanging="360"/>
      </w:pPr>
    </w:lvl>
    <w:lvl w:ilvl="8" w:tplc="65FE44D8">
      <w:start w:val="1"/>
      <w:numFmt w:val="decimal"/>
      <w:lvlText w:val="%9."/>
      <w:lvlJc w:val="left"/>
      <w:pPr>
        <w:ind w:left="1020" w:hanging="360"/>
      </w:pPr>
    </w:lvl>
  </w:abstractNum>
  <w:abstractNum w:abstractNumId="26" w15:restartNumberingAfterBreak="0">
    <w:nsid w:val="4A6B3256"/>
    <w:multiLevelType w:val="multilevel"/>
    <w:tmpl w:val="7988E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4B234320"/>
    <w:multiLevelType w:val="multilevel"/>
    <w:tmpl w:val="D6C61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4CA04B19"/>
    <w:multiLevelType w:val="hybridMultilevel"/>
    <w:tmpl w:val="8926162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4F553E0A"/>
    <w:multiLevelType w:val="multilevel"/>
    <w:tmpl w:val="A0B4B2D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0CC60C0"/>
    <w:multiLevelType w:val="multilevel"/>
    <w:tmpl w:val="FC840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3D021D5"/>
    <w:multiLevelType w:val="multilevel"/>
    <w:tmpl w:val="4F8E4D3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43F4591"/>
    <w:multiLevelType w:val="multilevel"/>
    <w:tmpl w:val="00AAC4A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54E6143"/>
    <w:multiLevelType w:val="multilevel"/>
    <w:tmpl w:val="4B1E5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55DF0A8F"/>
    <w:multiLevelType w:val="multilevel"/>
    <w:tmpl w:val="7D24598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0712A6B"/>
    <w:multiLevelType w:val="multilevel"/>
    <w:tmpl w:val="30848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371207F"/>
    <w:multiLevelType w:val="hybridMultilevel"/>
    <w:tmpl w:val="4E603F26"/>
    <w:lvl w:ilvl="0" w:tplc="C28C1AC4">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7" w15:restartNumberingAfterBreak="0">
    <w:nsid w:val="6817179C"/>
    <w:multiLevelType w:val="multilevel"/>
    <w:tmpl w:val="CF2445F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F7C488C"/>
    <w:multiLevelType w:val="multilevel"/>
    <w:tmpl w:val="D25208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7339153F"/>
    <w:multiLevelType w:val="multilevel"/>
    <w:tmpl w:val="A5BA6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743F6C17"/>
    <w:multiLevelType w:val="multilevel"/>
    <w:tmpl w:val="1FCAF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7441444A"/>
    <w:multiLevelType w:val="multilevel"/>
    <w:tmpl w:val="2E0A8CA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44C594B"/>
    <w:multiLevelType w:val="multilevel"/>
    <w:tmpl w:val="AC889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77F8485B"/>
    <w:multiLevelType w:val="hybridMultilevel"/>
    <w:tmpl w:val="8D38FEEE"/>
    <w:lvl w:ilvl="0" w:tplc="5086B502">
      <w:start w:val="1"/>
      <w:numFmt w:val="decimal"/>
      <w:lvlText w:val="%1)"/>
      <w:lvlJc w:val="left"/>
      <w:pPr>
        <w:ind w:left="720" w:hanging="360"/>
      </w:pPr>
      <w:rPr>
        <w:rFonts w:ascii="Times New Roman" w:hAnsi="Times New Roman" w:cs="Times New Roman" w:hint="default"/>
        <w:color w:val="000000"/>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4" w15:restartNumberingAfterBreak="0">
    <w:nsid w:val="797E3B8C"/>
    <w:multiLevelType w:val="multilevel"/>
    <w:tmpl w:val="4A2E594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B071E06"/>
    <w:multiLevelType w:val="multilevel"/>
    <w:tmpl w:val="278A26E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D4504F6"/>
    <w:multiLevelType w:val="hybridMultilevel"/>
    <w:tmpl w:val="1D745E68"/>
    <w:lvl w:ilvl="0" w:tplc="1D9E7AD2">
      <w:start w:val="1"/>
      <w:numFmt w:val="decimal"/>
      <w:lvlText w:val="%1."/>
      <w:lvlJc w:val="left"/>
      <w:pPr>
        <w:ind w:left="1020" w:hanging="360"/>
      </w:pPr>
    </w:lvl>
    <w:lvl w:ilvl="1" w:tplc="33B4F67A">
      <w:start w:val="1"/>
      <w:numFmt w:val="decimal"/>
      <w:lvlText w:val="%2."/>
      <w:lvlJc w:val="left"/>
      <w:pPr>
        <w:ind w:left="1020" w:hanging="360"/>
      </w:pPr>
    </w:lvl>
    <w:lvl w:ilvl="2" w:tplc="2FC04572">
      <w:start w:val="1"/>
      <w:numFmt w:val="decimal"/>
      <w:lvlText w:val="%3."/>
      <w:lvlJc w:val="left"/>
      <w:pPr>
        <w:ind w:left="1020" w:hanging="360"/>
      </w:pPr>
    </w:lvl>
    <w:lvl w:ilvl="3" w:tplc="A3021B64">
      <w:start w:val="1"/>
      <w:numFmt w:val="decimal"/>
      <w:lvlText w:val="%4."/>
      <w:lvlJc w:val="left"/>
      <w:pPr>
        <w:ind w:left="1020" w:hanging="360"/>
      </w:pPr>
    </w:lvl>
    <w:lvl w:ilvl="4" w:tplc="4580CA24">
      <w:start w:val="1"/>
      <w:numFmt w:val="decimal"/>
      <w:lvlText w:val="%5."/>
      <w:lvlJc w:val="left"/>
      <w:pPr>
        <w:ind w:left="1020" w:hanging="360"/>
      </w:pPr>
    </w:lvl>
    <w:lvl w:ilvl="5" w:tplc="490A809E">
      <w:start w:val="1"/>
      <w:numFmt w:val="decimal"/>
      <w:lvlText w:val="%6."/>
      <w:lvlJc w:val="left"/>
      <w:pPr>
        <w:ind w:left="1020" w:hanging="360"/>
      </w:pPr>
    </w:lvl>
    <w:lvl w:ilvl="6" w:tplc="C37CFC52">
      <w:start w:val="1"/>
      <w:numFmt w:val="decimal"/>
      <w:lvlText w:val="%7."/>
      <w:lvlJc w:val="left"/>
      <w:pPr>
        <w:ind w:left="1020" w:hanging="360"/>
      </w:pPr>
    </w:lvl>
    <w:lvl w:ilvl="7" w:tplc="75D29280">
      <w:start w:val="1"/>
      <w:numFmt w:val="decimal"/>
      <w:lvlText w:val="%8."/>
      <w:lvlJc w:val="left"/>
      <w:pPr>
        <w:ind w:left="1020" w:hanging="360"/>
      </w:pPr>
    </w:lvl>
    <w:lvl w:ilvl="8" w:tplc="A73E941C">
      <w:start w:val="1"/>
      <w:numFmt w:val="decimal"/>
      <w:lvlText w:val="%9."/>
      <w:lvlJc w:val="left"/>
      <w:pPr>
        <w:ind w:left="1020" w:hanging="360"/>
      </w:pPr>
    </w:lvl>
  </w:abstractNum>
  <w:abstractNum w:abstractNumId="47" w15:restartNumberingAfterBreak="0">
    <w:nsid w:val="7F1E734F"/>
    <w:multiLevelType w:val="multilevel"/>
    <w:tmpl w:val="D654E26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472945633">
    <w:abstractNumId w:val="21"/>
  </w:num>
  <w:num w:numId="2" w16cid:durableId="248663634">
    <w:abstractNumId w:val="39"/>
  </w:num>
  <w:num w:numId="3" w16cid:durableId="483863236">
    <w:abstractNumId w:val="38"/>
  </w:num>
  <w:num w:numId="4" w16cid:durableId="751967909">
    <w:abstractNumId w:val="30"/>
  </w:num>
  <w:num w:numId="5" w16cid:durableId="1224289511">
    <w:abstractNumId w:val="19"/>
  </w:num>
  <w:num w:numId="6" w16cid:durableId="5908277">
    <w:abstractNumId w:val="27"/>
  </w:num>
  <w:num w:numId="7" w16cid:durableId="514080345">
    <w:abstractNumId w:val="42"/>
  </w:num>
  <w:num w:numId="8" w16cid:durableId="988023255">
    <w:abstractNumId w:val="26"/>
  </w:num>
  <w:num w:numId="9" w16cid:durableId="2054692608">
    <w:abstractNumId w:val="18"/>
  </w:num>
  <w:num w:numId="10" w16cid:durableId="155876458">
    <w:abstractNumId w:val="11"/>
  </w:num>
  <w:num w:numId="11" w16cid:durableId="1828086983">
    <w:abstractNumId w:val="32"/>
  </w:num>
  <w:num w:numId="12" w16cid:durableId="350304127">
    <w:abstractNumId w:val="35"/>
  </w:num>
  <w:num w:numId="13" w16cid:durableId="2076975425">
    <w:abstractNumId w:val="14"/>
  </w:num>
  <w:num w:numId="14" w16cid:durableId="2081974213">
    <w:abstractNumId w:val="1"/>
  </w:num>
  <w:num w:numId="15" w16cid:durableId="882180853">
    <w:abstractNumId w:val="15"/>
  </w:num>
  <w:num w:numId="16" w16cid:durableId="1773822286">
    <w:abstractNumId w:val="10"/>
  </w:num>
  <w:num w:numId="17" w16cid:durableId="279798042">
    <w:abstractNumId w:val="8"/>
  </w:num>
  <w:num w:numId="18" w16cid:durableId="1228611354">
    <w:abstractNumId w:val="33"/>
  </w:num>
  <w:num w:numId="19" w16cid:durableId="910234443">
    <w:abstractNumId w:val="2"/>
  </w:num>
  <w:num w:numId="20" w16cid:durableId="640042207">
    <w:abstractNumId w:val="9"/>
  </w:num>
  <w:num w:numId="21" w16cid:durableId="1163198912">
    <w:abstractNumId w:val="44"/>
  </w:num>
  <w:num w:numId="22" w16cid:durableId="637220524">
    <w:abstractNumId w:val="13"/>
  </w:num>
  <w:num w:numId="23" w16cid:durableId="833032039">
    <w:abstractNumId w:val="31"/>
  </w:num>
  <w:num w:numId="24" w16cid:durableId="1927298589">
    <w:abstractNumId w:val="4"/>
  </w:num>
  <w:num w:numId="25" w16cid:durableId="341979489">
    <w:abstractNumId w:val="5"/>
  </w:num>
  <w:num w:numId="26" w16cid:durableId="579676938">
    <w:abstractNumId w:val="23"/>
  </w:num>
  <w:num w:numId="27" w16cid:durableId="765417967">
    <w:abstractNumId w:val="47"/>
  </w:num>
  <w:num w:numId="28" w16cid:durableId="2127920367">
    <w:abstractNumId w:val="45"/>
  </w:num>
  <w:num w:numId="29" w16cid:durableId="1877545225">
    <w:abstractNumId w:val="40"/>
  </w:num>
  <w:num w:numId="30" w16cid:durableId="1396662766">
    <w:abstractNumId w:val="6"/>
  </w:num>
  <w:num w:numId="31" w16cid:durableId="493453170">
    <w:abstractNumId w:val="17"/>
  </w:num>
  <w:num w:numId="32" w16cid:durableId="2118719596">
    <w:abstractNumId w:val="43"/>
  </w:num>
  <w:num w:numId="33" w16cid:durableId="1331442989">
    <w:abstractNumId w:val="28"/>
  </w:num>
  <w:num w:numId="34" w16cid:durableId="976764844">
    <w:abstractNumId w:val="7"/>
  </w:num>
  <w:num w:numId="35" w16cid:durableId="164327381">
    <w:abstractNumId w:val="20"/>
  </w:num>
  <w:num w:numId="36" w16cid:durableId="1760905374">
    <w:abstractNumId w:val="22"/>
  </w:num>
  <w:num w:numId="37" w16cid:durableId="10054736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553780551">
    <w:abstractNumId w:val="3"/>
  </w:num>
  <w:num w:numId="39" w16cid:durableId="450786656">
    <w:abstractNumId w:val="0"/>
  </w:num>
  <w:num w:numId="40" w16cid:durableId="2141067484">
    <w:abstractNumId w:val="34"/>
  </w:num>
  <w:num w:numId="41" w16cid:durableId="1826316014">
    <w:abstractNumId w:val="41"/>
  </w:num>
  <w:num w:numId="42" w16cid:durableId="1617103701">
    <w:abstractNumId w:val="37"/>
  </w:num>
  <w:num w:numId="43" w16cid:durableId="1229459425">
    <w:abstractNumId w:val="29"/>
  </w:num>
  <w:num w:numId="44" w16cid:durableId="1828548660">
    <w:abstractNumId w:val="24"/>
  </w:num>
  <w:num w:numId="45" w16cid:durableId="394282587">
    <w:abstractNumId w:val="36"/>
  </w:num>
  <w:num w:numId="46" w16cid:durableId="1162696216">
    <w:abstractNumId w:val="25"/>
  </w:num>
  <w:num w:numId="47" w16cid:durableId="1286042953">
    <w:abstractNumId w:val="46"/>
  </w:num>
  <w:num w:numId="48" w16cid:durableId="453790709">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el Kook">
    <w15:presenceInfo w15:providerId="AD" w15:userId="S::Joel.Kook@just.ee::1a2e886b-2bd2-4f0c-8efb-840b2259ab7b"/>
  </w15:person>
  <w15:person w15:author="Markus Ühtigi">
    <w15:presenceInfo w15:providerId="AD" w15:userId="S::Markus.Yhtigi@just.ee::d3e435c5-b525-4f8b-aa00-e5a77323add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3068"/>
    <w:rsid w:val="000002F2"/>
    <w:rsid w:val="00005CAD"/>
    <w:rsid w:val="00005EF8"/>
    <w:rsid w:val="0000797B"/>
    <w:rsid w:val="00007989"/>
    <w:rsid w:val="0001235E"/>
    <w:rsid w:val="00012AC7"/>
    <w:rsid w:val="000178A5"/>
    <w:rsid w:val="00017AE5"/>
    <w:rsid w:val="00023BCE"/>
    <w:rsid w:val="0002409F"/>
    <w:rsid w:val="00026F16"/>
    <w:rsid w:val="00027BAF"/>
    <w:rsid w:val="0003406E"/>
    <w:rsid w:val="0003478C"/>
    <w:rsid w:val="00035E67"/>
    <w:rsid w:val="000361B1"/>
    <w:rsid w:val="00040770"/>
    <w:rsid w:val="00042059"/>
    <w:rsid w:val="00042910"/>
    <w:rsid w:val="000435EF"/>
    <w:rsid w:val="0005337D"/>
    <w:rsid w:val="000662FA"/>
    <w:rsid w:val="00066B8E"/>
    <w:rsid w:val="000674AE"/>
    <w:rsid w:val="00067677"/>
    <w:rsid w:val="00067929"/>
    <w:rsid w:val="00072272"/>
    <w:rsid w:val="00072FC6"/>
    <w:rsid w:val="000747BE"/>
    <w:rsid w:val="00075A81"/>
    <w:rsid w:val="00076707"/>
    <w:rsid w:val="000822AD"/>
    <w:rsid w:val="00083370"/>
    <w:rsid w:val="00084F63"/>
    <w:rsid w:val="00087198"/>
    <w:rsid w:val="00091EAE"/>
    <w:rsid w:val="000943E8"/>
    <w:rsid w:val="0009600F"/>
    <w:rsid w:val="000963F8"/>
    <w:rsid w:val="00096BA7"/>
    <w:rsid w:val="000A1863"/>
    <w:rsid w:val="000A201B"/>
    <w:rsid w:val="000A225F"/>
    <w:rsid w:val="000A4D52"/>
    <w:rsid w:val="000A677C"/>
    <w:rsid w:val="000B103D"/>
    <w:rsid w:val="000B210C"/>
    <w:rsid w:val="000B2829"/>
    <w:rsid w:val="000B2ADC"/>
    <w:rsid w:val="000B4807"/>
    <w:rsid w:val="000B4B95"/>
    <w:rsid w:val="000C1FC8"/>
    <w:rsid w:val="000C425B"/>
    <w:rsid w:val="000C48FF"/>
    <w:rsid w:val="000C4D2A"/>
    <w:rsid w:val="000C5477"/>
    <w:rsid w:val="000C6003"/>
    <w:rsid w:val="000C6E53"/>
    <w:rsid w:val="000C70F2"/>
    <w:rsid w:val="000D0D5B"/>
    <w:rsid w:val="000D1A6A"/>
    <w:rsid w:val="000D2128"/>
    <w:rsid w:val="000D38CB"/>
    <w:rsid w:val="000D42BE"/>
    <w:rsid w:val="000D4E82"/>
    <w:rsid w:val="000D5C30"/>
    <w:rsid w:val="000D60CB"/>
    <w:rsid w:val="000D65D4"/>
    <w:rsid w:val="000D7689"/>
    <w:rsid w:val="000E5C6D"/>
    <w:rsid w:val="000E5CC2"/>
    <w:rsid w:val="000F1219"/>
    <w:rsid w:val="000F2470"/>
    <w:rsid w:val="000F6329"/>
    <w:rsid w:val="001001E7"/>
    <w:rsid w:val="00105DC0"/>
    <w:rsid w:val="0010657C"/>
    <w:rsid w:val="00106ABE"/>
    <w:rsid w:val="00110961"/>
    <w:rsid w:val="00114B78"/>
    <w:rsid w:val="00115D62"/>
    <w:rsid w:val="00117FDD"/>
    <w:rsid w:val="00121D58"/>
    <w:rsid w:val="001242BB"/>
    <w:rsid w:val="00127C9C"/>
    <w:rsid w:val="001321CF"/>
    <w:rsid w:val="00132506"/>
    <w:rsid w:val="00132550"/>
    <w:rsid w:val="001325D4"/>
    <w:rsid w:val="00133005"/>
    <w:rsid w:val="0013521C"/>
    <w:rsid w:val="00135DA1"/>
    <w:rsid w:val="00136230"/>
    <w:rsid w:val="001401B3"/>
    <w:rsid w:val="00142B26"/>
    <w:rsid w:val="00142C9A"/>
    <w:rsid w:val="00146DDF"/>
    <w:rsid w:val="00146E23"/>
    <w:rsid w:val="0015094A"/>
    <w:rsid w:val="001516CE"/>
    <w:rsid w:val="001562F3"/>
    <w:rsid w:val="001575ED"/>
    <w:rsid w:val="00157EB8"/>
    <w:rsid w:val="00162FE4"/>
    <w:rsid w:val="00164449"/>
    <w:rsid w:val="00165D9F"/>
    <w:rsid w:val="0017015B"/>
    <w:rsid w:val="00170F70"/>
    <w:rsid w:val="001711F3"/>
    <w:rsid w:val="00171850"/>
    <w:rsid w:val="00173A25"/>
    <w:rsid w:val="001756EF"/>
    <w:rsid w:val="0017606B"/>
    <w:rsid w:val="00176BCE"/>
    <w:rsid w:val="00182C9F"/>
    <w:rsid w:val="00184506"/>
    <w:rsid w:val="0018456B"/>
    <w:rsid w:val="00185CEA"/>
    <w:rsid w:val="001866C1"/>
    <w:rsid w:val="00190519"/>
    <w:rsid w:val="00190E17"/>
    <w:rsid w:val="001911C6"/>
    <w:rsid w:val="00192640"/>
    <w:rsid w:val="0019302E"/>
    <w:rsid w:val="00194546"/>
    <w:rsid w:val="0019494E"/>
    <w:rsid w:val="001966C5"/>
    <w:rsid w:val="0019741E"/>
    <w:rsid w:val="001A0843"/>
    <w:rsid w:val="001A111B"/>
    <w:rsid w:val="001A125C"/>
    <w:rsid w:val="001A1675"/>
    <w:rsid w:val="001A2520"/>
    <w:rsid w:val="001A2C66"/>
    <w:rsid w:val="001A63B5"/>
    <w:rsid w:val="001A70E4"/>
    <w:rsid w:val="001B20AA"/>
    <w:rsid w:val="001B26CA"/>
    <w:rsid w:val="001B2EEE"/>
    <w:rsid w:val="001B73AE"/>
    <w:rsid w:val="001C0697"/>
    <w:rsid w:val="001C1F3E"/>
    <w:rsid w:val="001C2654"/>
    <w:rsid w:val="001C34F5"/>
    <w:rsid w:val="001C3A27"/>
    <w:rsid w:val="001C6821"/>
    <w:rsid w:val="001D0666"/>
    <w:rsid w:val="001D1A55"/>
    <w:rsid w:val="001D3B2E"/>
    <w:rsid w:val="001D5B27"/>
    <w:rsid w:val="001D6159"/>
    <w:rsid w:val="001D6596"/>
    <w:rsid w:val="001E0D23"/>
    <w:rsid w:val="001E0FD6"/>
    <w:rsid w:val="001E1D30"/>
    <w:rsid w:val="001E4BA7"/>
    <w:rsid w:val="001E6E3B"/>
    <w:rsid w:val="001E7EDB"/>
    <w:rsid w:val="001F00BF"/>
    <w:rsid w:val="001F0C89"/>
    <w:rsid w:val="001F1AD6"/>
    <w:rsid w:val="001F6171"/>
    <w:rsid w:val="001F657F"/>
    <w:rsid w:val="0020297A"/>
    <w:rsid w:val="00202FA4"/>
    <w:rsid w:val="002032D4"/>
    <w:rsid w:val="00204BAC"/>
    <w:rsid w:val="00205FCC"/>
    <w:rsid w:val="0020628E"/>
    <w:rsid w:val="00206E52"/>
    <w:rsid w:val="00210CF3"/>
    <w:rsid w:val="00211DE1"/>
    <w:rsid w:val="0021634D"/>
    <w:rsid w:val="00220982"/>
    <w:rsid w:val="00221E8A"/>
    <w:rsid w:val="00222F21"/>
    <w:rsid w:val="0022533F"/>
    <w:rsid w:val="002272BC"/>
    <w:rsid w:val="002316DF"/>
    <w:rsid w:val="002338C7"/>
    <w:rsid w:val="00234600"/>
    <w:rsid w:val="00234837"/>
    <w:rsid w:val="0024134B"/>
    <w:rsid w:val="00241461"/>
    <w:rsid w:val="00245AC1"/>
    <w:rsid w:val="00247BA5"/>
    <w:rsid w:val="00251454"/>
    <w:rsid w:val="00253847"/>
    <w:rsid w:val="00253C89"/>
    <w:rsid w:val="002557DA"/>
    <w:rsid w:val="00256B14"/>
    <w:rsid w:val="002579C0"/>
    <w:rsid w:val="00260FA1"/>
    <w:rsid w:val="002630FA"/>
    <w:rsid w:val="00265F78"/>
    <w:rsid w:val="0026714E"/>
    <w:rsid w:val="00270EF1"/>
    <w:rsid w:val="00271DE7"/>
    <w:rsid w:val="002745D4"/>
    <w:rsid w:val="00274A3C"/>
    <w:rsid w:val="00276614"/>
    <w:rsid w:val="00277900"/>
    <w:rsid w:val="00277CDB"/>
    <w:rsid w:val="002802B9"/>
    <w:rsid w:val="00280ED5"/>
    <w:rsid w:val="0028630A"/>
    <w:rsid w:val="002870D2"/>
    <w:rsid w:val="00287901"/>
    <w:rsid w:val="002923F7"/>
    <w:rsid w:val="00293A32"/>
    <w:rsid w:val="00295678"/>
    <w:rsid w:val="002965EA"/>
    <w:rsid w:val="00297528"/>
    <w:rsid w:val="002A4B3C"/>
    <w:rsid w:val="002A5CD3"/>
    <w:rsid w:val="002A6A53"/>
    <w:rsid w:val="002A6F5B"/>
    <w:rsid w:val="002A7469"/>
    <w:rsid w:val="002A7A59"/>
    <w:rsid w:val="002B0002"/>
    <w:rsid w:val="002B1F9C"/>
    <w:rsid w:val="002B2EC9"/>
    <w:rsid w:val="002B3A24"/>
    <w:rsid w:val="002B4E08"/>
    <w:rsid w:val="002B6CA1"/>
    <w:rsid w:val="002C41DD"/>
    <w:rsid w:val="002C5EF4"/>
    <w:rsid w:val="002C70EB"/>
    <w:rsid w:val="002D0213"/>
    <w:rsid w:val="002D2471"/>
    <w:rsid w:val="002D2D69"/>
    <w:rsid w:val="002D3C84"/>
    <w:rsid w:val="002D4EB0"/>
    <w:rsid w:val="002D5797"/>
    <w:rsid w:val="002D7FED"/>
    <w:rsid w:val="002E0A2E"/>
    <w:rsid w:val="002E2301"/>
    <w:rsid w:val="002E2BB9"/>
    <w:rsid w:val="002E3047"/>
    <w:rsid w:val="002E3905"/>
    <w:rsid w:val="002E3CAE"/>
    <w:rsid w:val="002E486A"/>
    <w:rsid w:val="002E659E"/>
    <w:rsid w:val="002E6709"/>
    <w:rsid w:val="002E79CE"/>
    <w:rsid w:val="002F1556"/>
    <w:rsid w:val="002F16A1"/>
    <w:rsid w:val="002F46C9"/>
    <w:rsid w:val="002F4D15"/>
    <w:rsid w:val="002F4F03"/>
    <w:rsid w:val="002F66A7"/>
    <w:rsid w:val="00300370"/>
    <w:rsid w:val="00302A2D"/>
    <w:rsid w:val="003038CC"/>
    <w:rsid w:val="003044C1"/>
    <w:rsid w:val="00305FE9"/>
    <w:rsid w:val="00307893"/>
    <w:rsid w:val="00310C74"/>
    <w:rsid w:val="00312D8A"/>
    <w:rsid w:val="00313941"/>
    <w:rsid w:val="00315686"/>
    <w:rsid w:val="00317A86"/>
    <w:rsid w:val="00317D4F"/>
    <w:rsid w:val="003202B2"/>
    <w:rsid w:val="00323523"/>
    <w:rsid w:val="003238BA"/>
    <w:rsid w:val="003258AF"/>
    <w:rsid w:val="00327375"/>
    <w:rsid w:val="00330738"/>
    <w:rsid w:val="00334E9A"/>
    <w:rsid w:val="0033762A"/>
    <w:rsid w:val="0034079D"/>
    <w:rsid w:val="003424E8"/>
    <w:rsid w:val="0034296A"/>
    <w:rsid w:val="003429A1"/>
    <w:rsid w:val="00342FE7"/>
    <w:rsid w:val="00345182"/>
    <w:rsid w:val="003457BC"/>
    <w:rsid w:val="00345CC1"/>
    <w:rsid w:val="0034713A"/>
    <w:rsid w:val="0035019B"/>
    <w:rsid w:val="00351984"/>
    <w:rsid w:val="003554D9"/>
    <w:rsid w:val="00357858"/>
    <w:rsid w:val="00357ACA"/>
    <w:rsid w:val="003617A9"/>
    <w:rsid w:val="00362AB4"/>
    <w:rsid w:val="003634C8"/>
    <w:rsid w:val="00364288"/>
    <w:rsid w:val="00364E8C"/>
    <w:rsid w:val="00366426"/>
    <w:rsid w:val="0036706C"/>
    <w:rsid w:val="00370203"/>
    <w:rsid w:val="00370729"/>
    <w:rsid w:val="0037190A"/>
    <w:rsid w:val="00372C85"/>
    <w:rsid w:val="0037381D"/>
    <w:rsid w:val="003753FD"/>
    <w:rsid w:val="00375A96"/>
    <w:rsid w:val="00375B83"/>
    <w:rsid w:val="00380B30"/>
    <w:rsid w:val="003817BD"/>
    <w:rsid w:val="00381C2D"/>
    <w:rsid w:val="0038491B"/>
    <w:rsid w:val="0038575F"/>
    <w:rsid w:val="00390073"/>
    <w:rsid w:val="00390244"/>
    <w:rsid w:val="0039343A"/>
    <w:rsid w:val="00393B2B"/>
    <w:rsid w:val="00393F51"/>
    <w:rsid w:val="0039503D"/>
    <w:rsid w:val="003972A2"/>
    <w:rsid w:val="0039761E"/>
    <w:rsid w:val="003A011E"/>
    <w:rsid w:val="003A0C2C"/>
    <w:rsid w:val="003A50C9"/>
    <w:rsid w:val="003A685B"/>
    <w:rsid w:val="003A6981"/>
    <w:rsid w:val="003B1045"/>
    <w:rsid w:val="003B60BF"/>
    <w:rsid w:val="003B7301"/>
    <w:rsid w:val="003B7CCA"/>
    <w:rsid w:val="003C015E"/>
    <w:rsid w:val="003C2A18"/>
    <w:rsid w:val="003C5319"/>
    <w:rsid w:val="003C66AA"/>
    <w:rsid w:val="003C70BE"/>
    <w:rsid w:val="003C741D"/>
    <w:rsid w:val="003D1407"/>
    <w:rsid w:val="003D2594"/>
    <w:rsid w:val="003D5491"/>
    <w:rsid w:val="003D5DA9"/>
    <w:rsid w:val="003D6C83"/>
    <w:rsid w:val="003D7D25"/>
    <w:rsid w:val="003E4F52"/>
    <w:rsid w:val="003E6531"/>
    <w:rsid w:val="003F1302"/>
    <w:rsid w:val="003F1D09"/>
    <w:rsid w:val="003F4715"/>
    <w:rsid w:val="003F78F3"/>
    <w:rsid w:val="004052B7"/>
    <w:rsid w:val="00410414"/>
    <w:rsid w:val="00414DDC"/>
    <w:rsid w:val="00416A8F"/>
    <w:rsid w:val="00423DD0"/>
    <w:rsid w:val="004249DF"/>
    <w:rsid w:val="00427AC2"/>
    <w:rsid w:val="0043141A"/>
    <w:rsid w:val="0043191A"/>
    <w:rsid w:val="004321BB"/>
    <w:rsid w:val="004364B2"/>
    <w:rsid w:val="004364EB"/>
    <w:rsid w:val="004410DD"/>
    <w:rsid w:val="00441F6E"/>
    <w:rsid w:val="00443490"/>
    <w:rsid w:val="0044441F"/>
    <w:rsid w:val="00452A67"/>
    <w:rsid w:val="0045304B"/>
    <w:rsid w:val="00453D59"/>
    <w:rsid w:val="00454427"/>
    <w:rsid w:val="00456409"/>
    <w:rsid w:val="004604FB"/>
    <w:rsid w:val="004608C1"/>
    <w:rsid w:val="00461061"/>
    <w:rsid w:val="0046265D"/>
    <w:rsid w:val="0046271B"/>
    <w:rsid w:val="004651E1"/>
    <w:rsid w:val="00465DB8"/>
    <w:rsid w:val="00471276"/>
    <w:rsid w:val="0047176B"/>
    <w:rsid w:val="00471A00"/>
    <w:rsid w:val="00472931"/>
    <w:rsid w:val="0047379A"/>
    <w:rsid w:val="0047604B"/>
    <w:rsid w:val="004763F0"/>
    <w:rsid w:val="00476602"/>
    <w:rsid w:val="004774E8"/>
    <w:rsid w:val="004801DC"/>
    <w:rsid w:val="0048134E"/>
    <w:rsid w:val="00481843"/>
    <w:rsid w:val="00482E2F"/>
    <w:rsid w:val="00486EFD"/>
    <w:rsid w:val="004870B6"/>
    <w:rsid w:val="004908AE"/>
    <w:rsid w:val="004935C5"/>
    <w:rsid w:val="00494AD0"/>
    <w:rsid w:val="0049648D"/>
    <w:rsid w:val="004A2AD5"/>
    <w:rsid w:val="004A2E2E"/>
    <w:rsid w:val="004A31DE"/>
    <w:rsid w:val="004A34A6"/>
    <w:rsid w:val="004A3A86"/>
    <w:rsid w:val="004A416F"/>
    <w:rsid w:val="004A5F01"/>
    <w:rsid w:val="004A63D6"/>
    <w:rsid w:val="004A715C"/>
    <w:rsid w:val="004A7C67"/>
    <w:rsid w:val="004B15E1"/>
    <w:rsid w:val="004B3A5C"/>
    <w:rsid w:val="004B61F6"/>
    <w:rsid w:val="004B6B1C"/>
    <w:rsid w:val="004B766C"/>
    <w:rsid w:val="004C07CF"/>
    <w:rsid w:val="004C0EB8"/>
    <w:rsid w:val="004D3D02"/>
    <w:rsid w:val="004D3D66"/>
    <w:rsid w:val="004D6112"/>
    <w:rsid w:val="004D70B6"/>
    <w:rsid w:val="004E058B"/>
    <w:rsid w:val="004E0D16"/>
    <w:rsid w:val="004E2802"/>
    <w:rsid w:val="004E501B"/>
    <w:rsid w:val="004E639A"/>
    <w:rsid w:val="004E6B2F"/>
    <w:rsid w:val="004E7A71"/>
    <w:rsid w:val="004F12ED"/>
    <w:rsid w:val="004F6996"/>
    <w:rsid w:val="00501B9D"/>
    <w:rsid w:val="005023C9"/>
    <w:rsid w:val="00502F4E"/>
    <w:rsid w:val="00504C73"/>
    <w:rsid w:val="0050598F"/>
    <w:rsid w:val="0050714C"/>
    <w:rsid w:val="00513068"/>
    <w:rsid w:val="0051714F"/>
    <w:rsid w:val="00523C1E"/>
    <w:rsid w:val="0052443A"/>
    <w:rsid w:val="00524AAD"/>
    <w:rsid w:val="0052692F"/>
    <w:rsid w:val="00530FF2"/>
    <w:rsid w:val="005316C5"/>
    <w:rsid w:val="0053717D"/>
    <w:rsid w:val="005377FC"/>
    <w:rsid w:val="005436D3"/>
    <w:rsid w:val="00544A47"/>
    <w:rsid w:val="005460D0"/>
    <w:rsid w:val="0054648F"/>
    <w:rsid w:val="00547C78"/>
    <w:rsid w:val="005505BA"/>
    <w:rsid w:val="00551148"/>
    <w:rsid w:val="00552531"/>
    <w:rsid w:val="00552736"/>
    <w:rsid w:val="00552EEA"/>
    <w:rsid w:val="0055371B"/>
    <w:rsid w:val="005609A2"/>
    <w:rsid w:val="00561BF6"/>
    <w:rsid w:val="005625C8"/>
    <w:rsid w:val="00562E20"/>
    <w:rsid w:val="00562FD1"/>
    <w:rsid w:val="005631BA"/>
    <w:rsid w:val="00564E0F"/>
    <w:rsid w:val="00567270"/>
    <w:rsid w:val="00567AF9"/>
    <w:rsid w:val="00570739"/>
    <w:rsid w:val="0057097E"/>
    <w:rsid w:val="00570C07"/>
    <w:rsid w:val="00573DCE"/>
    <w:rsid w:val="005742D9"/>
    <w:rsid w:val="00574D41"/>
    <w:rsid w:val="00580A8B"/>
    <w:rsid w:val="00580F2C"/>
    <w:rsid w:val="00581D31"/>
    <w:rsid w:val="00582448"/>
    <w:rsid w:val="005864F1"/>
    <w:rsid w:val="0059305C"/>
    <w:rsid w:val="005941FE"/>
    <w:rsid w:val="00594269"/>
    <w:rsid w:val="00594B70"/>
    <w:rsid w:val="00594F96"/>
    <w:rsid w:val="005959B2"/>
    <w:rsid w:val="00596DE6"/>
    <w:rsid w:val="00597CB6"/>
    <w:rsid w:val="005A06B0"/>
    <w:rsid w:val="005A0EDE"/>
    <w:rsid w:val="005A1606"/>
    <w:rsid w:val="005A2ECE"/>
    <w:rsid w:val="005A3404"/>
    <w:rsid w:val="005A3E7C"/>
    <w:rsid w:val="005A40C6"/>
    <w:rsid w:val="005A79FB"/>
    <w:rsid w:val="005B047A"/>
    <w:rsid w:val="005B118A"/>
    <w:rsid w:val="005B237E"/>
    <w:rsid w:val="005B319B"/>
    <w:rsid w:val="005B4054"/>
    <w:rsid w:val="005B4F88"/>
    <w:rsid w:val="005B7B3B"/>
    <w:rsid w:val="005B7DE8"/>
    <w:rsid w:val="005C0B5C"/>
    <w:rsid w:val="005C1A10"/>
    <w:rsid w:val="005C4667"/>
    <w:rsid w:val="005C4B01"/>
    <w:rsid w:val="005C5A40"/>
    <w:rsid w:val="005C7868"/>
    <w:rsid w:val="005C79DB"/>
    <w:rsid w:val="005C7C14"/>
    <w:rsid w:val="005D1A7F"/>
    <w:rsid w:val="005D23A6"/>
    <w:rsid w:val="005D37E0"/>
    <w:rsid w:val="005D4080"/>
    <w:rsid w:val="005D535D"/>
    <w:rsid w:val="005D5757"/>
    <w:rsid w:val="005D5F1C"/>
    <w:rsid w:val="005D63DD"/>
    <w:rsid w:val="005D68F1"/>
    <w:rsid w:val="005D71FD"/>
    <w:rsid w:val="005D7BD7"/>
    <w:rsid w:val="005E29BE"/>
    <w:rsid w:val="005E315E"/>
    <w:rsid w:val="005E3693"/>
    <w:rsid w:val="005E483D"/>
    <w:rsid w:val="005E4DE7"/>
    <w:rsid w:val="005F16CE"/>
    <w:rsid w:val="005F17B3"/>
    <w:rsid w:val="005F675F"/>
    <w:rsid w:val="0060297E"/>
    <w:rsid w:val="00602D38"/>
    <w:rsid w:val="00603736"/>
    <w:rsid w:val="0060448A"/>
    <w:rsid w:val="006065CE"/>
    <w:rsid w:val="00607DD8"/>
    <w:rsid w:val="0061024C"/>
    <w:rsid w:val="00611A63"/>
    <w:rsid w:val="006155CA"/>
    <w:rsid w:val="00616079"/>
    <w:rsid w:val="006164F4"/>
    <w:rsid w:val="00617793"/>
    <w:rsid w:val="00620A1D"/>
    <w:rsid w:val="0062168C"/>
    <w:rsid w:val="00630A73"/>
    <w:rsid w:val="00634DBE"/>
    <w:rsid w:val="00640586"/>
    <w:rsid w:val="00640C49"/>
    <w:rsid w:val="00642D1E"/>
    <w:rsid w:val="0064334F"/>
    <w:rsid w:val="006453A8"/>
    <w:rsid w:val="006455CA"/>
    <w:rsid w:val="00645763"/>
    <w:rsid w:val="00646EE9"/>
    <w:rsid w:val="006471EF"/>
    <w:rsid w:val="00651162"/>
    <w:rsid w:val="0065198B"/>
    <w:rsid w:val="006537A7"/>
    <w:rsid w:val="00654170"/>
    <w:rsid w:val="006541A5"/>
    <w:rsid w:val="006549AD"/>
    <w:rsid w:val="00656084"/>
    <w:rsid w:val="00657517"/>
    <w:rsid w:val="00657A96"/>
    <w:rsid w:val="0066063F"/>
    <w:rsid w:val="006615EF"/>
    <w:rsid w:val="00661BFD"/>
    <w:rsid w:val="00665F1C"/>
    <w:rsid w:val="006717AF"/>
    <w:rsid w:val="00671B7B"/>
    <w:rsid w:val="00674373"/>
    <w:rsid w:val="00674445"/>
    <w:rsid w:val="00675850"/>
    <w:rsid w:val="00680D62"/>
    <w:rsid w:val="006810A7"/>
    <w:rsid w:val="00683ED5"/>
    <w:rsid w:val="006857DC"/>
    <w:rsid w:val="00685CBF"/>
    <w:rsid w:val="006870C2"/>
    <w:rsid w:val="006874BB"/>
    <w:rsid w:val="00690FE0"/>
    <w:rsid w:val="006921CE"/>
    <w:rsid w:val="00692850"/>
    <w:rsid w:val="0069508C"/>
    <w:rsid w:val="00695385"/>
    <w:rsid w:val="00696B3B"/>
    <w:rsid w:val="00697762"/>
    <w:rsid w:val="006A15BD"/>
    <w:rsid w:val="006A341B"/>
    <w:rsid w:val="006A5ADF"/>
    <w:rsid w:val="006B07A3"/>
    <w:rsid w:val="006B2586"/>
    <w:rsid w:val="006B2BC8"/>
    <w:rsid w:val="006B2C65"/>
    <w:rsid w:val="006B2F61"/>
    <w:rsid w:val="006B6388"/>
    <w:rsid w:val="006C0F1B"/>
    <w:rsid w:val="006C10ED"/>
    <w:rsid w:val="006C123D"/>
    <w:rsid w:val="006C298F"/>
    <w:rsid w:val="006C4174"/>
    <w:rsid w:val="006C4D38"/>
    <w:rsid w:val="006C6B63"/>
    <w:rsid w:val="006C7ECF"/>
    <w:rsid w:val="006D0FC7"/>
    <w:rsid w:val="006D1390"/>
    <w:rsid w:val="006D2B59"/>
    <w:rsid w:val="006D4A5C"/>
    <w:rsid w:val="006D5CED"/>
    <w:rsid w:val="006E01FE"/>
    <w:rsid w:val="006E0499"/>
    <w:rsid w:val="006E4C14"/>
    <w:rsid w:val="006E5A45"/>
    <w:rsid w:val="006E62C4"/>
    <w:rsid w:val="006E62EA"/>
    <w:rsid w:val="006F1C49"/>
    <w:rsid w:val="006F29F5"/>
    <w:rsid w:val="006F4748"/>
    <w:rsid w:val="006F5426"/>
    <w:rsid w:val="006F5BA8"/>
    <w:rsid w:val="006F6B2D"/>
    <w:rsid w:val="00700CB9"/>
    <w:rsid w:val="007025B9"/>
    <w:rsid w:val="0070317E"/>
    <w:rsid w:val="00703392"/>
    <w:rsid w:val="007034F5"/>
    <w:rsid w:val="00705215"/>
    <w:rsid w:val="0070617D"/>
    <w:rsid w:val="007061F1"/>
    <w:rsid w:val="00706447"/>
    <w:rsid w:val="00710FFF"/>
    <w:rsid w:val="00711833"/>
    <w:rsid w:val="00716490"/>
    <w:rsid w:val="007175DB"/>
    <w:rsid w:val="00717AF8"/>
    <w:rsid w:val="00720CA0"/>
    <w:rsid w:val="007216A3"/>
    <w:rsid w:val="00721F7D"/>
    <w:rsid w:val="0072268B"/>
    <w:rsid w:val="007228A9"/>
    <w:rsid w:val="00723243"/>
    <w:rsid w:val="0072601C"/>
    <w:rsid w:val="00730183"/>
    <w:rsid w:val="00733CE8"/>
    <w:rsid w:val="00733E5C"/>
    <w:rsid w:val="00734977"/>
    <w:rsid w:val="00737106"/>
    <w:rsid w:val="00741CBE"/>
    <w:rsid w:val="00742A11"/>
    <w:rsid w:val="00743665"/>
    <w:rsid w:val="00743C07"/>
    <w:rsid w:val="00744467"/>
    <w:rsid w:val="00744FCE"/>
    <w:rsid w:val="00745716"/>
    <w:rsid w:val="00745B7F"/>
    <w:rsid w:val="00746D2C"/>
    <w:rsid w:val="007509E9"/>
    <w:rsid w:val="00754CAF"/>
    <w:rsid w:val="00755B4B"/>
    <w:rsid w:val="007578C7"/>
    <w:rsid w:val="007620AE"/>
    <w:rsid w:val="00762BC7"/>
    <w:rsid w:val="00763CE1"/>
    <w:rsid w:val="00766BB0"/>
    <w:rsid w:val="00767E0A"/>
    <w:rsid w:val="00771487"/>
    <w:rsid w:val="007715A2"/>
    <w:rsid w:val="00772863"/>
    <w:rsid w:val="00773384"/>
    <w:rsid w:val="00774B32"/>
    <w:rsid w:val="00775A8E"/>
    <w:rsid w:val="00775BAD"/>
    <w:rsid w:val="00780013"/>
    <w:rsid w:val="00781088"/>
    <w:rsid w:val="00781CA5"/>
    <w:rsid w:val="00781F81"/>
    <w:rsid w:val="00782494"/>
    <w:rsid w:val="00784A3F"/>
    <w:rsid w:val="0078572D"/>
    <w:rsid w:val="0078687D"/>
    <w:rsid w:val="00786C6D"/>
    <w:rsid w:val="00786DE5"/>
    <w:rsid w:val="00787115"/>
    <w:rsid w:val="0078717C"/>
    <w:rsid w:val="00787284"/>
    <w:rsid w:val="007877E6"/>
    <w:rsid w:val="00787E09"/>
    <w:rsid w:val="007900C0"/>
    <w:rsid w:val="00790496"/>
    <w:rsid w:val="00790A42"/>
    <w:rsid w:val="007A39E7"/>
    <w:rsid w:val="007A435C"/>
    <w:rsid w:val="007A456A"/>
    <w:rsid w:val="007A4DC1"/>
    <w:rsid w:val="007A5DAB"/>
    <w:rsid w:val="007A6700"/>
    <w:rsid w:val="007A68C3"/>
    <w:rsid w:val="007A7F5B"/>
    <w:rsid w:val="007B1195"/>
    <w:rsid w:val="007B1E9B"/>
    <w:rsid w:val="007B2975"/>
    <w:rsid w:val="007B3D09"/>
    <w:rsid w:val="007B462A"/>
    <w:rsid w:val="007B6465"/>
    <w:rsid w:val="007B7331"/>
    <w:rsid w:val="007C1342"/>
    <w:rsid w:val="007C2DFF"/>
    <w:rsid w:val="007C379F"/>
    <w:rsid w:val="007C4853"/>
    <w:rsid w:val="007C5F06"/>
    <w:rsid w:val="007C65FE"/>
    <w:rsid w:val="007D2B2F"/>
    <w:rsid w:val="007D767C"/>
    <w:rsid w:val="007D7755"/>
    <w:rsid w:val="007E0004"/>
    <w:rsid w:val="007E5F1F"/>
    <w:rsid w:val="007F5E01"/>
    <w:rsid w:val="0080034B"/>
    <w:rsid w:val="0080198B"/>
    <w:rsid w:val="00801F7D"/>
    <w:rsid w:val="0080389A"/>
    <w:rsid w:val="008039A5"/>
    <w:rsid w:val="0080596F"/>
    <w:rsid w:val="00805A88"/>
    <w:rsid w:val="008074A2"/>
    <w:rsid w:val="008100AA"/>
    <w:rsid w:val="00811150"/>
    <w:rsid w:val="008124FD"/>
    <w:rsid w:val="0081357C"/>
    <w:rsid w:val="00814584"/>
    <w:rsid w:val="008159AE"/>
    <w:rsid w:val="00816E3C"/>
    <w:rsid w:val="00823B0E"/>
    <w:rsid w:val="00823B8C"/>
    <w:rsid w:val="00823BF8"/>
    <w:rsid w:val="008242C6"/>
    <w:rsid w:val="008275C3"/>
    <w:rsid w:val="0082F884"/>
    <w:rsid w:val="008340B2"/>
    <w:rsid w:val="008373ED"/>
    <w:rsid w:val="0084104D"/>
    <w:rsid w:val="00841CCB"/>
    <w:rsid w:val="00842F88"/>
    <w:rsid w:val="00850733"/>
    <w:rsid w:val="008514D8"/>
    <w:rsid w:val="008564AF"/>
    <w:rsid w:val="008570F4"/>
    <w:rsid w:val="008625DD"/>
    <w:rsid w:val="00866B8B"/>
    <w:rsid w:val="00866E4E"/>
    <w:rsid w:val="00870704"/>
    <w:rsid w:val="00871327"/>
    <w:rsid w:val="00873026"/>
    <w:rsid w:val="00874ECE"/>
    <w:rsid w:val="00875080"/>
    <w:rsid w:val="00875FC4"/>
    <w:rsid w:val="00876A61"/>
    <w:rsid w:val="00877D51"/>
    <w:rsid w:val="0088062E"/>
    <w:rsid w:val="00885C0F"/>
    <w:rsid w:val="00885C53"/>
    <w:rsid w:val="008877DF"/>
    <w:rsid w:val="00891BBB"/>
    <w:rsid w:val="00892315"/>
    <w:rsid w:val="00893781"/>
    <w:rsid w:val="00893878"/>
    <w:rsid w:val="00893AF2"/>
    <w:rsid w:val="0089464E"/>
    <w:rsid w:val="00896CD2"/>
    <w:rsid w:val="00897998"/>
    <w:rsid w:val="00897A96"/>
    <w:rsid w:val="008A093A"/>
    <w:rsid w:val="008A40AA"/>
    <w:rsid w:val="008A7681"/>
    <w:rsid w:val="008B0400"/>
    <w:rsid w:val="008B2F5B"/>
    <w:rsid w:val="008B3BD7"/>
    <w:rsid w:val="008B3D16"/>
    <w:rsid w:val="008B5BEB"/>
    <w:rsid w:val="008B74AF"/>
    <w:rsid w:val="008C053D"/>
    <w:rsid w:val="008C0A6F"/>
    <w:rsid w:val="008C13F4"/>
    <w:rsid w:val="008C1D06"/>
    <w:rsid w:val="008C2F5E"/>
    <w:rsid w:val="008C3B23"/>
    <w:rsid w:val="008C4461"/>
    <w:rsid w:val="008C4E20"/>
    <w:rsid w:val="008D1ED8"/>
    <w:rsid w:val="008D333A"/>
    <w:rsid w:val="008D3D08"/>
    <w:rsid w:val="008D6EA8"/>
    <w:rsid w:val="008D7A38"/>
    <w:rsid w:val="008E00F0"/>
    <w:rsid w:val="008E0711"/>
    <w:rsid w:val="008E0E32"/>
    <w:rsid w:val="008E224A"/>
    <w:rsid w:val="008E3198"/>
    <w:rsid w:val="008E46A6"/>
    <w:rsid w:val="009003EA"/>
    <w:rsid w:val="00900586"/>
    <w:rsid w:val="00900D8C"/>
    <w:rsid w:val="00902997"/>
    <w:rsid w:val="0090394A"/>
    <w:rsid w:val="0090646F"/>
    <w:rsid w:val="00907790"/>
    <w:rsid w:val="00907C21"/>
    <w:rsid w:val="00907EC9"/>
    <w:rsid w:val="00910F33"/>
    <w:rsid w:val="00920B17"/>
    <w:rsid w:val="009211E3"/>
    <w:rsid w:val="009239A0"/>
    <w:rsid w:val="00924261"/>
    <w:rsid w:val="00924FD2"/>
    <w:rsid w:val="00925ABC"/>
    <w:rsid w:val="0092740D"/>
    <w:rsid w:val="00927EAF"/>
    <w:rsid w:val="00930D4A"/>
    <w:rsid w:val="009311B9"/>
    <w:rsid w:val="00932AE2"/>
    <w:rsid w:val="0093558A"/>
    <w:rsid w:val="00936CC4"/>
    <w:rsid w:val="00937592"/>
    <w:rsid w:val="009414F7"/>
    <w:rsid w:val="00941F03"/>
    <w:rsid w:val="00943FBB"/>
    <w:rsid w:val="00944182"/>
    <w:rsid w:val="0094536D"/>
    <w:rsid w:val="00951BCD"/>
    <w:rsid w:val="00955F2B"/>
    <w:rsid w:val="0095611A"/>
    <w:rsid w:val="00960CE3"/>
    <w:rsid w:val="00963BD1"/>
    <w:rsid w:val="0096577D"/>
    <w:rsid w:val="00966EFD"/>
    <w:rsid w:val="00967AA1"/>
    <w:rsid w:val="00972264"/>
    <w:rsid w:val="00972BD8"/>
    <w:rsid w:val="0097471D"/>
    <w:rsid w:val="00974A78"/>
    <w:rsid w:val="00975BAB"/>
    <w:rsid w:val="00975F27"/>
    <w:rsid w:val="00982240"/>
    <w:rsid w:val="00982FAE"/>
    <w:rsid w:val="00983CD2"/>
    <w:rsid w:val="009841C0"/>
    <w:rsid w:val="00984E78"/>
    <w:rsid w:val="00986D82"/>
    <w:rsid w:val="00986FD2"/>
    <w:rsid w:val="00987FB0"/>
    <w:rsid w:val="00990349"/>
    <w:rsid w:val="00991D43"/>
    <w:rsid w:val="0099379E"/>
    <w:rsid w:val="00993D3F"/>
    <w:rsid w:val="00995E02"/>
    <w:rsid w:val="0099692D"/>
    <w:rsid w:val="009978FD"/>
    <w:rsid w:val="009A276C"/>
    <w:rsid w:val="009A27E8"/>
    <w:rsid w:val="009A3ACF"/>
    <w:rsid w:val="009A4718"/>
    <w:rsid w:val="009A70A5"/>
    <w:rsid w:val="009B0AF2"/>
    <w:rsid w:val="009B5FA4"/>
    <w:rsid w:val="009C1274"/>
    <w:rsid w:val="009C2795"/>
    <w:rsid w:val="009C2C79"/>
    <w:rsid w:val="009C3E7B"/>
    <w:rsid w:val="009C51BA"/>
    <w:rsid w:val="009C5312"/>
    <w:rsid w:val="009C7B2A"/>
    <w:rsid w:val="009D03AF"/>
    <w:rsid w:val="009D1CF3"/>
    <w:rsid w:val="009D24B4"/>
    <w:rsid w:val="009D370E"/>
    <w:rsid w:val="009D4ACE"/>
    <w:rsid w:val="009D5116"/>
    <w:rsid w:val="009D6302"/>
    <w:rsid w:val="009D71CB"/>
    <w:rsid w:val="009E14C3"/>
    <w:rsid w:val="009E2A40"/>
    <w:rsid w:val="009E494B"/>
    <w:rsid w:val="009E5457"/>
    <w:rsid w:val="009E6474"/>
    <w:rsid w:val="009E6F5A"/>
    <w:rsid w:val="009E71A0"/>
    <w:rsid w:val="009E7222"/>
    <w:rsid w:val="009F194E"/>
    <w:rsid w:val="009F302F"/>
    <w:rsid w:val="009F481F"/>
    <w:rsid w:val="009F5A8B"/>
    <w:rsid w:val="009F7037"/>
    <w:rsid w:val="009F79A5"/>
    <w:rsid w:val="009F7FD6"/>
    <w:rsid w:val="00A019C7"/>
    <w:rsid w:val="00A01C00"/>
    <w:rsid w:val="00A03EBA"/>
    <w:rsid w:val="00A04921"/>
    <w:rsid w:val="00A04CE9"/>
    <w:rsid w:val="00A0627A"/>
    <w:rsid w:val="00A064DE"/>
    <w:rsid w:val="00A069D0"/>
    <w:rsid w:val="00A10F7B"/>
    <w:rsid w:val="00A1411E"/>
    <w:rsid w:val="00A162DC"/>
    <w:rsid w:val="00A16937"/>
    <w:rsid w:val="00A20E41"/>
    <w:rsid w:val="00A219BC"/>
    <w:rsid w:val="00A2679D"/>
    <w:rsid w:val="00A26C51"/>
    <w:rsid w:val="00A26DF8"/>
    <w:rsid w:val="00A27064"/>
    <w:rsid w:val="00A27E16"/>
    <w:rsid w:val="00A31A80"/>
    <w:rsid w:val="00A32E2C"/>
    <w:rsid w:val="00A338E5"/>
    <w:rsid w:val="00A33F49"/>
    <w:rsid w:val="00A3612D"/>
    <w:rsid w:val="00A40108"/>
    <w:rsid w:val="00A412C6"/>
    <w:rsid w:val="00A419E7"/>
    <w:rsid w:val="00A42962"/>
    <w:rsid w:val="00A4484A"/>
    <w:rsid w:val="00A44D7E"/>
    <w:rsid w:val="00A47190"/>
    <w:rsid w:val="00A47EEB"/>
    <w:rsid w:val="00A53541"/>
    <w:rsid w:val="00A538C4"/>
    <w:rsid w:val="00A53B2D"/>
    <w:rsid w:val="00A547BB"/>
    <w:rsid w:val="00A56074"/>
    <w:rsid w:val="00A56A24"/>
    <w:rsid w:val="00A60003"/>
    <w:rsid w:val="00A6150A"/>
    <w:rsid w:val="00A62525"/>
    <w:rsid w:val="00A63F6E"/>
    <w:rsid w:val="00A64301"/>
    <w:rsid w:val="00A65B28"/>
    <w:rsid w:val="00A668B1"/>
    <w:rsid w:val="00A67077"/>
    <w:rsid w:val="00A705E0"/>
    <w:rsid w:val="00A70675"/>
    <w:rsid w:val="00A71493"/>
    <w:rsid w:val="00A714AC"/>
    <w:rsid w:val="00A722DF"/>
    <w:rsid w:val="00A73FDD"/>
    <w:rsid w:val="00A76394"/>
    <w:rsid w:val="00A76951"/>
    <w:rsid w:val="00A76DD2"/>
    <w:rsid w:val="00A77630"/>
    <w:rsid w:val="00A77B1D"/>
    <w:rsid w:val="00A80BE1"/>
    <w:rsid w:val="00A8213F"/>
    <w:rsid w:val="00A8225B"/>
    <w:rsid w:val="00A82FCF"/>
    <w:rsid w:val="00A8302F"/>
    <w:rsid w:val="00A85C28"/>
    <w:rsid w:val="00A87374"/>
    <w:rsid w:val="00A91860"/>
    <w:rsid w:val="00A91AA5"/>
    <w:rsid w:val="00A9284C"/>
    <w:rsid w:val="00A931EE"/>
    <w:rsid w:val="00A9343A"/>
    <w:rsid w:val="00A93468"/>
    <w:rsid w:val="00A9363B"/>
    <w:rsid w:val="00A95E11"/>
    <w:rsid w:val="00A96DEA"/>
    <w:rsid w:val="00AA12B4"/>
    <w:rsid w:val="00AA1745"/>
    <w:rsid w:val="00AA251A"/>
    <w:rsid w:val="00AA266A"/>
    <w:rsid w:val="00AA3B88"/>
    <w:rsid w:val="00AA52D7"/>
    <w:rsid w:val="00AA55B4"/>
    <w:rsid w:val="00AA664E"/>
    <w:rsid w:val="00AA6821"/>
    <w:rsid w:val="00AB0EC3"/>
    <w:rsid w:val="00AB0FFD"/>
    <w:rsid w:val="00AB1D6A"/>
    <w:rsid w:val="00AB3BA9"/>
    <w:rsid w:val="00AC0DDE"/>
    <w:rsid w:val="00AC30BE"/>
    <w:rsid w:val="00AC3171"/>
    <w:rsid w:val="00AC3551"/>
    <w:rsid w:val="00AC4412"/>
    <w:rsid w:val="00AC51C2"/>
    <w:rsid w:val="00AC6720"/>
    <w:rsid w:val="00AC6889"/>
    <w:rsid w:val="00AC73BA"/>
    <w:rsid w:val="00AC78E8"/>
    <w:rsid w:val="00AD2127"/>
    <w:rsid w:val="00AD31C8"/>
    <w:rsid w:val="00AD3D97"/>
    <w:rsid w:val="00AD4273"/>
    <w:rsid w:val="00AD58AF"/>
    <w:rsid w:val="00AD5D40"/>
    <w:rsid w:val="00AD5EC7"/>
    <w:rsid w:val="00AE060A"/>
    <w:rsid w:val="00AE0E7F"/>
    <w:rsid w:val="00AE0EEE"/>
    <w:rsid w:val="00AE1270"/>
    <w:rsid w:val="00AE15C4"/>
    <w:rsid w:val="00AE1BBB"/>
    <w:rsid w:val="00AE4B61"/>
    <w:rsid w:val="00AE608C"/>
    <w:rsid w:val="00AE66D0"/>
    <w:rsid w:val="00AF4906"/>
    <w:rsid w:val="00AF5855"/>
    <w:rsid w:val="00AF5F62"/>
    <w:rsid w:val="00B00FCB"/>
    <w:rsid w:val="00B01C72"/>
    <w:rsid w:val="00B028C4"/>
    <w:rsid w:val="00B02939"/>
    <w:rsid w:val="00B02B19"/>
    <w:rsid w:val="00B0655D"/>
    <w:rsid w:val="00B108BF"/>
    <w:rsid w:val="00B12203"/>
    <w:rsid w:val="00B12343"/>
    <w:rsid w:val="00B15585"/>
    <w:rsid w:val="00B156A4"/>
    <w:rsid w:val="00B177E7"/>
    <w:rsid w:val="00B17906"/>
    <w:rsid w:val="00B21465"/>
    <w:rsid w:val="00B21FF0"/>
    <w:rsid w:val="00B223AD"/>
    <w:rsid w:val="00B24CD8"/>
    <w:rsid w:val="00B276AC"/>
    <w:rsid w:val="00B32D87"/>
    <w:rsid w:val="00B34D01"/>
    <w:rsid w:val="00B4077A"/>
    <w:rsid w:val="00B42DBF"/>
    <w:rsid w:val="00B43233"/>
    <w:rsid w:val="00B46F16"/>
    <w:rsid w:val="00B47DE7"/>
    <w:rsid w:val="00B5439B"/>
    <w:rsid w:val="00B55574"/>
    <w:rsid w:val="00B5584F"/>
    <w:rsid w:val="00B567A4"/>
    <w:rsid w:val="00B567D8"/>
    <w:rsid w:val="00B56B79"/>
    <w:rsid w:val="00B57667"/>
    <w:rsid w:val="00B622BB"/>
    <w:rsid w:val="00B64FC6"/>
    <w:rsid w:val="00B663C3"/>
    <w:rsid w:val="00B67B75"/>
    <w:rsid w:val="00B70F25"/>
    <w:rsid w:val="00B72431"/>
    <w:rsid w:val="00B737C5"/>
    <w:rsid w:val="00B76425"/>
    <w:rsid w:val="00B77D62"/>
    <w:rsid w:val="00B80932"/>
    <w:rsid w:val="00B812CC"/>
    <w:rsid w:val="00B82FBD"/>
    <w:rsid w:val="00B845E6"/>
    <w:rsid w:val="00B857E9"/>
    <w:rsid w:val="00B85E65"/>
    <w:rsid w:val="00B87634"/>
    <w:rsid w:val="00B87B90"/>
    <w:rsid w:val="00B936E6"/>
    <w:rsid w:val="00B944A6"/>
    <w:rsid w:val="00B96914"/>
    <w:rsid w:val="00BA0E8E"/>
    <w:rsid w:val="00BA1B0A"/>
    <w:rsid w:val="00BA3AD8"/>
    <w:rsid w:val="00BA3D51"/>
    <w:rsid w:val="00BB05B3"/>
    <w:rsid w:val="00BB0883"/>
    <w:rsid w:val="00BB4CF5"/>
    <w:rsid w:val="00BB5DBB"/>
    <w:rsid w:val="00BB5E4C"/>
    <w:rsid w:val="00BC11C3"/>
    <w:rsid w:val="00BC44A4"/>
    <w:rsid w:val="00BC45C4"/>
    <w:rsid w:val="00BC4696"/>
    <w:rsid w:val="00BC548E"/>
    <w:rsid w:val="00BC5997"/>
    <w:rsid w:val="00BC7E65"/>
    <w:rsid w:val="00BD05C5"/>
    <w:rsid w:val="00BD18EA"/>
    <w:rsid w:val="00BD4EA1"/>
    <w:rsid w:val="00BD610E"/>
    <w:rsid w:val="00BE4B63"/>
    <w:rsid w:val="00BE5D15"/>
    <w:rsid w:val="00BE5E18"/>
    <w:rsid w:val="00BE62CA"/>
    <w:rsid w:val="00BE71E1"/>
    <w:rsid w:val="00BE76EE"/>
    <w:rsid w:val="00BE7B37"/>
    <w:rsid w:val="00BF3091"/>
    <w:rsid w:val="00BF351A"/>
    <w:rsid w:val="00BF5521"/>
    <w:rsid w:val="00BF61B3"/>
    <w:rsid w:val="00BF6A9C"/>
    <w:rsid w:val="00C000F3"/>
    <w:rsid w:val="00C0400E"/>
    <w:rsid w:val="00C066CD"/>
    <w:rsid w:val="00C074A4"/>
    <w:rsid w:val="00C11829"/>
    <w:rsid w:val="00C14265"/>
    <w:rsid w:val="00C143DE"/>
    <w:rsid w:val="00C14629"/>
    <w:rsid w:val="00C15947"/>
    <w:rsid w:val="00C15E60"/>
    <w:rsid w:val="00C211DA"/>
    <w:rsid w:val="00C255AB"/>
    <w:rsid w:val="00C2579E"/>
    <w:rsid w:val="00C318EA"/>
    <w:rsid w:val="00C32D26"/>
    <w:rsid w:val="00C32D99"/>
    <w:rsid w:val="00C34C4C"/>
    <w:rsid w:val="00C35E9D"/>
    <w:rsid w:val="00C36E0B"/>
    <w:rsid w:val="00C37E0B"/>
    <w:rsid w:val="00C408F7"/>
    <w:rsid w:val="00C43970"/>
    <w:rsid w:val="00C44DC1"/>
    <w:rsid w:val="00C45C43"/>
    <w:rsid w:val="00C46458"/>
    <w:rsid w:val="00C47079"/>
    <w:rsid w:val="00C472B4"/>
    <w:rsid w:val="00C524F3"/>
    <w:rsid w:val="00C5319F"/>
    <w:rsid w:val="00C535B0"/>
    <w:rsid w:val="00C53FC9"/>
    <w:rsid w:val="00C55CED"/>
    <w:rsid w:val="00C570C7"/>
    <w:rsid w:val="00C6035F"/>
    <w:rsid w:val="00C60455"/>
    <w:rsid w:val="00C60FB6"/>
    <w:rsid w:val="00C640B3"/>
    <w:rsid w:val="00C6495A"/>
    <w:rsid w:val="00C65FC0"/>
    <w:rsid w:val="00C66A26"/>
    <w:rsid w:val="00C72DF3"/>
    <w:rsid w:val="00C738B2"/>
    <w:rsid w:val="00C80D5B"/>
    <w:rsid w:val="00C819EE"/>
    <w:rsid w:val="00C83B2B"/>
    <w:rsid w:val="00C83B9F"/>
    <w:rsid w:val="00C84780"/>
    <w:rsid w:val="00C853CA"/>
    <w:rsid w:val="00C85E9E"/>
    <w:rsid w:val="00C865D0"/>
    <w:rsid w:val="00C903A5"/>
    <w:rsid w:val="00C90517"/>
    <w:rsid w:val="00C90EDA"/>
    <w:rsid w:val="00C9104A"/>
    <w:rsid w:val="00C91BD2"/>
    <w:rsid w:val="00C95487"/>
    <w:rsid w:val="00C95D64"/>
    <w:rsid w:val="00C96848"/>
    <w:rsid w:val="00CA17AD"/>
    <w:rsid w:val="00CA1DEC"/>
    <w:rsid w:val="00CA4889"/>
    <w:rsid w:val="00CA6DAC"/>
    <w:rsid w:val="00CA6DAE"/>
    <w:rsid w:val="00CB0EA7"/>
    <w:rsid w:val="00CB1236"/>
    <w:rsid w:val="00CB37C6"/>
    <w:rsid w:val="00CB3B2B"/>
    <w:rsid w:val="00CB494C"/>
    <w:rsid w:val="00CB7722"/>
    <w:rsid w:val="00CC0D3D"/>
    <w:rsid w:val="00CC1A52"/>
    <w:rsid w:val="00CC1BE9"/>
    <w:rsid w:val="00CC22B3"/>
    <w:rsid w:val="00CD0571"/>
    <w:rsid w:val="00CD14CC"/>
    <w:rsid w:val="00CD22CC"/>
    <w:rsid w:val="00CD2A50"/>
    <w:rsid w:val="00CD440E"/>
    <w:rsid w:val="00CD49C5"/>
    <w:rsid w:val="00CD7B3F"/>
    <w:rsid w:val="00CD7ED6"/>
    <w:rsid w:val="00CE08E3"/>
    <w:rsid w:val="00CE1206"/>
    <w:rsid w:val="00CE7274"/>
    <w:rsid w:val="00CF0D15"/>
    <w:rsid w:val="00CF1D96"/>
    <w:rsid w:val="00CF6342"/>
    <w:rsid w:val="00D02222"/>
    <w:rsid w:val="00D02BC5"/>
    <w:rsid w:val="00D03FC9"/>
    <w:rsid w:val="00D05EF8"/>
    <w:rsid w:val="00D0659A"/>
    <w:rsid w:val="00D07BB8"/>
    <w:rsid w:val="00D12468"/>
    <w:rsid w:val="00D15B0B"/>
    <w:rsid w:val="00D15C85"/>
    <w:rsid w:val="00D17667"/>
    <w:rsid w:val="00D17F18"/>
    <w:rsid w:val="00D202DA"/>
    <w:rsid w:val="00D224E5"/>
    <w:rsid w:val="00D22B00"/>
    <w:rsid w:val="00D237AE"/>
    <w:rsid w:val="00D24A63"/>
    <w:rsid w:val="00D2719A"/>
    <w:rsid w:val="00D31A5E"/>
    <w:rsid w:val="00D34B1D"/>
    <w:rsid w:val="00D35CCB"/>
    <w:rsid w:val="00D37E40"/>
    <w:rsid w:val="00D41405"/>
    <w:rsid w:val="00D4393C"/>
    <w:rsid w:val="00D460D5"/>
    <w:rsid w:val="00D46181"/>
    <w:rsid w:val="00D474B4"/>
    <w:rsid w:val="00D5055A"/>
    <w:rsid w:val="00D50B68"/>
    <w:rsid w:val="00D5139F"/>
    <w:rsid w:val="00D52C68"/>
    <w:rsid w:val="00D542C0"/>
    <w:rsid w:val="00D56BCF"/>
    <w:rsid w:val="00D57ACF"/>
    <w:rsid w:val="00D57AF4"/>
    <w:rsid w:val="00D61C7D"/>
    <w:rsid w:val="00D62EA7"/>
    <w:rsid w:val="00D64095"/>
    <w:rsid w:val="00D6451F"/>
    <w:rsid w:val="00D64EAB"/>
    <w:rsid w:val="00D705CA"/>
    <w:rsid w:val="00D70F57"/>
    <w:rsid w:val="00D7392C"/>
    <w:rsid w:val="00D73D41"/>
    <w:rsid w:val="00D74539"/>
    <w:rsid w:val="00D77AB4"/>
    <w:rsid w:val="00D80376"/>
    <w:rsid w:val="00D81012"/>
    <w:rsid w:val="00D820BF"/>
    <w:rsid w:val="00D82D1C"/>
    <w:rsid w:val="00D83023"/>
    <w:rsid w:val="00D84E33"/>
    <w:rsid w:val="00D85C06"/>
    <w:rsid w:val="00D8609B"/>
    <w:rsid w:val="00D8716D"/>
    <w:rsid w:val="00D92412"/>
    <w:rsid w:val="00D9258C"/>
    <w:rsid w:val="00D92DBD"/>
    <w:rsid w:val="00D956F4"/>
    <w:rsid w:val="00D96CED"/>
    <w:rsid w:val="00D97200"/>
    <w:rsid w:val="00D97B67"/>
    <w:rsid w:val="00D97D5B"/>
    <w:rsid w:val="00DA4104"/>
    <w:rsid w:val="00DA51B9"/>
    <w:rsid w:val="00DA5A4A"/>
    <w:rsid w:val="00DA603A"/>
    <w:rsid w:val="00DA6658"/>
    <w:rsid w:val="00DA741C"/>
    <w:rsid w:val="00DA7D78"/>
    <w:rsid w:val="00DB318D"/>
    <w:rsid w:val="00DB5397"/>
    <w:rsid w:val="00DC1E96"/>
    <w:rsid w:val="00DC258B"/>
    <w:rsid w:val="00DC5195"/>
    <w:rsid w:val="00DC51E8"/>
    <w:rsid w:val="00DC7273"/>
    <w:rsid w:val="00DC750F"/>
    <w:rsid w:val="00DC793A"/>
    <w:rsid w:val="00DD10BB"/>
    <w:rsid w:val="00DD155F"/>
    <w:rsid w:val="00DD2979"/>
    <w:rsid w:val="00DE0A25"/>
    <w:rsid w:val="00DE0F11"/>
    <w:rsid w:val="00DE13D9"/>
    <w:rsid w:val="00DE1F9A"/>
    <w:rsid w:val="00DE2C15"/>
    <w:rsid w:val="00DE5080"/>
    <w:rsid w:val="00DE7723"/>
    <w:rsid w:val="00DE7C11"/>
    <w:rsid w:val="00DF22BA"/>
    <w:rsid w:val="00DF583C"/>
    <w:rsid w:val="00DF74F7"/>
    <w:rsid w:val="00E01F2A"/>
    <w:rsid w:val="00E044B5"/>
    <w:rsid w:val="00E06188"/>
    <w:rsid w:val="00E06958"/>
    <w:rsid w:val="00E076DA"/>
    <w:rsid w:val="00E12563"/>
    <w:rsid w:val="00E14B07"/>
    <w:rsid w:val="00E1572B"/>
    <w:rsid w:val="00E15862"/>
    <w:rsid w:val="00E160FD"/>
    <w:rsid w:val="00E1654B"/>
    <w:rsid w:val="00E179E1"/>
    <w:rsid w:val="00E2548D"/>
    <w:rsid w:val="00E26580"/>
    <w:rsid w:val="00E30375"/>
    <w:rsid w:val="00E30F83"/>
    <w:rsid w:val="00E317C4"/>
    <w:rsid w:val="00E31A8B"/>
    <w:rsid w:val="00E339A3"/>
    <w:rsid w:val="00E36CB3"/>
    <w:rsid w:val="00E41CF4"/>
    <w:rsid w:val="00E41F1E"/>
    <w:rsid w:val="00E42026"/>
    <w:rsid w:val="00E4251F"/>
    <w:rsid w:val="00E445A5"/>
    <w:rsid w:val="00E45FDE"/>
    <w:rsid w:val="00E46417"/>
    <w:rsid w:val="00E51489"/>
    <w:rsid w:val="00E5158B"/>
    <w:rsid w:val="00E52FAE"/>
    <w:rsid w:val="00E53EFF"/>
    <w:rsid w:val="00E5474B"/>
    <w:rsid w:val="00E56142"/>
    <w:rsid w:val="00E563E0"/>
    <w:rsid w:val="00E56C74"/>
    <w:rsid w:val="00E617D1"/>
    <w:rsid w:val="00E624C8"/>
    <w:rsid w:val="00E64D42"/>
    <w:rsid w:val="00E6569E"/>
    <w:rsid w:val="00E65C31"/>
    <w:rsid w:val="00E66C9F"/>
    <w:rsid w:val="00E6727A"/>
    <w:rsid w:val="00E73E96"/>
    <w:rsid w:val="00E744C4"/>
    <w:rsid w:val="00E8011B"/>
    <w:rsid w:val="00E81A19"/>
    <w:rsid w:val="00E8245A"/>
    <w:rsid w:val="00E83030"/>
    <w:rsid w:val="00E84D1D"/>
    <w:rsid w:val="00E85C72"/>
    <w:rsid w:val="00E85E41"/>
    <w:rsid w:val="00E86CD1"/>
    <w:rsid w:val="00E91C0D"/>
    <w:rsid w:val="00E92855"/>
    <w:rsid w:val="00E92F22"/>
    <w:rsid w:val="00E95712"/>
    <w:rsid w:val="00E97E77"/>
    <w:rsid w:val="00E97F3D"/>
    <w:rsid w:val="00EA06A4"/>
    <w:rsid w:val="00EA14A4"/>
    <w:rsid w:val="00EA308A"/>
    <w:rsid w:val="00EA6C9D"/>
    <w:rsid w:val="00EA6DB0"/>
    <w:rsid w:val="00EA74A9"/>
    <w:rsid w:val="00EA7997"/>
    <w:rsid w:val="00EB0037"/>
    <w:rsid w:val="00EB240A"/>
    <w:rsid w:val="00EB3793"/>
    <w:rsid w:val="00EB543A"/>
    <w:rsid w:val="00EB6653"/>
    <w:rsid w:val="00EB6C9A"/>
    <w:rsid w:val="00EC14E3"/>
    <w:rsid w:val="00EC28E1"/>
    <w:rsid w:val="00EC6E1F"/>
    <w:rsid w:val="00EC7DF0"/>
    <w:rsid w:val="00ED090A"/>
    <w:rsid w:val="00ED1D30"/>
    <w:rsid w:val="00ED2466"/>
    <w:rsid w:val="00ED2D5A"/>
    <w:rsid w:val="00ED3D29"/>
    <w:rsid w:val="00ED61CE"/>
    <w:rsid w:val="00EE1ED3"/>
    <w:rsid w:val="00EE64A7"/>
    <w:rsid w:val="00EE799F"/>
    <w:rsid w:val="00EE7AB8"/>
    <w:rsid w:val="00EE7EE8"/>
    <w:rsid w:val="00EF3A55"/>
    <w:rsid w:val="00EF4EAC"/>
    <w:rsid w:val="00EF5B3B"/>
    <w:rsid w:val="00EF7504"/>
    <w:rsid w:val="00EF762A"/>
    <w:rsid w:val="00EF7AE8"/>
    <w:rsid w:val="00EF7F3C"/>
    <w:rsid w:val="00F00803"/>
    <w:rsid w:val="00F01939"/>
    <w:rsid w:val="00F0297F"/>
    <w:rsid w:val="00F1006D"/>
    <w:rsid w:val="00F1143E"/>
    <w:rsid w:val="00F117A7"/>
    <w:rsid w:val="00F141B4"/>
    <w:rsid w:val="00F15683"/>
    <w:rsid w:val="00F15987"/>
    <w:rsid w:val="00F16687"/>
    <w:rsid w:val="00F1673A"/>
    <w:rsid w:val="00F1721F"/>
    <w:rsid w:val="00F2000C"/>
    <w:rsid w:val="00F204FA"/>
    <w:rsid w:val="00F20EA2"/>
    <w:rsid w:val="00F227E0"/>
    <w:rsid w:val="00F237AE"/>
    <w:rsid w:val="00F24203"/>
    <w:rsid w:val="00F261F7"/>
    <w:rsid w:val="00F26E6D"/>
    <w:rsid w:val="00F30541"/>
    <w:rsid w:val="00F327CD"/>
    <w:rsid w:val="00F376D0"/>
    <w:rsid w:val="00F4040F"/>
    <w:rsid w:val="00F40DA4"/>
    <w:rsid w:val="00F43B53"/>
    <w:rsid w:val="00F4689E"/>
    <w:rsid w:val="00F46E12"/>
    <w:rsid w:val="00F47DF7"/>
    <w:rsid w:val="00F50184"/>
    <w:rsid w:val="00F50811"/>
    <w:rsid w:val="00F52907"/>
    <w:rsid w:val="00F52B6E"/>
    <w:rsid w:val="00F52B9E"/>
    <w:rsid w:val="00F55A81"/>
    <w:rsid w:val="00F57F71"/>
    <w:rsid w:val="00F60E1D"/>
    <w:rsid w:val="00F6259D"/>
    <w:rsid w:val="00F63F60"/>
    <w:rsid w:val="00F642CA"/>
    <w:rsid w:val="00F67FA3"/>
    <w:rsid w:val="00F73259"/>
    <w:rsid w:val="00F73D71"/>
    <w:rsid w:val="00F75839"/>
    <w:rsid w:val="00F75968"/>
    <w:rsid w:val="00F75D05"/>
    <w:rsid w:val="00F75ECF"/>
    <w:rsid w:val="00F8087F"/>
    <w:rsid w:val="00F81652"/>
    <w:rsid w:val="00F81847"/>
    <w:rsid w:val="00F83E59"/>
    <w:rsid w:val="00F843D5"/>
    <w:rsid w:val="00F84980"/>
    <w:rsid w:val="00F86391"/>
    <w:rsid w:val="00F90EDB"/>
    <w:rsid w:val="00F91681"/>
    <w:rsid w:val="00F957E9"/>
    <w:rsid w:val="00FA05DE"/>
    <w:rsid w:val="00FA10F1"/>
    <w:rsid w:val="00FA3C29"/>
    <w:rsid w:val="00FA4CF2"/>
    <w:rsid w:val="00FA654B"/>
    <w:rsid w:val="00FB025C"/>
    <w:rsid w:val="00FB17F2"/>
    <w:rsid w:val="00FB2256"/>
    <w:rsid w:val="00FB2C0D"/>
    <w:rsid w:val="00FB47D3"/>
    <w:rsid w:val="00FB5837"/>
    <w:rsid w:val="00FB6F1B"/>
    <w:rsid w:val="00FB7618"/>
    <w:rsid w:val="00FB7897"/>
    <w:rsid w:val="00FC1536"/>
    <w:rsid w:val="00FC1D3D"/>
    <w:rsid w:val="00FC2134"/>
    <w:rsid w:val="00FC5538"/>
    <w:rsid w:val="00FC5FEB"/>
    <w:rsid w:val="00FC6628"/>
    <w:rsid w:val="00FC6DF1"/>
    <w:rsid w:val="00FC7FCD"/>
    <w:rsid w:val="00FD0797"/>
    <w:rsid w:val="00FD0B55"/>
    <w:rsid w:val="00FD1FB9"/>
    <w:rsid w:val="00FD22A0"/>
    <w:rsid w:val="00FD25F5"/>
    <w:rsid w:val="00FD3ACB"/>
    <w:rsid w:val="00FD3E10"/>
    <w:rsid w:val="00FD3EF9"/>
    <w:rsid w:val="00FD755F"/>
    <w:rsid w:val="00FE02B1"/>
    <w:rsid w:val="00FE11F9"/>
    <w:rsid w:val="00FE3856"/>
    <w:rsid w:val="00FE4FF9"/>
    <w:rsid w:val="00FE6479"/>
    <w:rsid w:val="00FE68AE"/>
    <w:rsid w:val="00FE6C44"/>
    <w:rsid w:val="00FE6D3F"/>
    <w:rsid w:val="00FE7A47"/>
    <w:rsid w:val="00FF1B41"/>
    <w:rsid w:val="00FF31FB"/>
    <w:rsid w:val="00FF346F"/>
    <w:rsid w:val="00FF54C1"/>
    <w:rsid w:val="00FF5762"/>
    <w:rsid w:val="01D64F7E"/>
    <w:rsid w:val="026036AE"/>
    <w:rsid w:val="02927035"/>
    <w:rsid w:val="036C4098"/>
    <w:rsid w:val="03930E5C"/>
    <w:rsid w:val="03A7E00C"/>
    <w:rsid w:val="04A73FF6"/>
    <w:rsid w:val="04DEC7AF"/>
    <w:rsid w:val="055A1894"/>
    <w:rsid w:val="057EECF5"/>
    <w:rsid w:val="05AB6299"/>
    <w:rsid w:val="05B87094"/>
    <w:rsid w:val="05E671F8"/>
    <w:rsid w:val="0624B067"/>
    <w:rsid w:val="06B97066"/>
    <w:rsid w:val="071ABD56"/>
    <w:rsid w:val="074B6716"/>
    <w:rsid w:val="07592205"/>
    <w:rsid w:val="075B134D"/>
    <w:rsid w:val="0792C3C4"/>
    <w:rsid w:val="07A4931A"/>
    <w:rsid w:val="07A76D20"/>
    <w:rsid w:val="07C117A0"/>
    <w:rsid w:val="07E2DEC4"/>
    <w:rsid w:val="07EBC6B7"/>
    <w:rsid w:val="0879FCD5"/>
    <w:rsid w:val="08872572"/>
    <w:rsid w:val="088D08F7"/>
    <w:rsid w:val="08E2AD10"/>
    <w:rsid w:val="0905BBC7"/>
    <w:rsid w:val="090B0A53"/>
    <w:rsid w:val="09CDDB83"/>
    <w:rsid w:val="09DC1F1C"/>
    <w:rsid w:val="0A059496"/>
    <w:rsid w:val="0AE53489"/>
    <w:rsid w:val="0B6A6FAB"/>
    <w:rsid w:val="0BB19D97"/>
    <w:rsid w:val="0CE8AB2D"/>
    <w:rsid w:val="0D27A0B1"/>
    <w:rsid w:val="0DF09399"/>
    <w:rsid w:val="0F7DFDCF"/>
    <w:rsid w:val="0FB2C7A1"/>
    <w:rsid w:val="0FF10EE0"/>
    <w:rsid w:val="105B61EF"/>
    <w:rsid w:val="108C889D"/>
    <w:rsid w:val="10923FD7"/>
    <w:rsid w:val="10B4AF45"/>
    <w:rsid w:val="11609FDA"/>
    <w:rsid w:val="11643D9F"/>
    <w:rsid w:val="124039E4"/>
    <w:rsid w:val="128CBECE"/>
    <w:rsid w:val="129E96D6"/>
    <w:rsid w:val="13BA72DD"/>
    <w:rsid w:val="142B68DF"/>
    <w:rsid w:val="14485F8A"/>
    <w:rsid w:val="1489ECD2"/>
    <w:rsid w:val="14C06BB0"/>
    <w:rsid w:val="14C5A440"/>
    <w:rsid w:val="14D07B5E"/>
    <w:rsid w:val="15A1C9AD"/>
    <w:rsid w:val="161DCFAD"/>
    <w:rsid w:val="16BA7D09"/>
    <w:rsid w:val="16EFD96B"/>
    <w:rsid w:val="1808BF3A"/>
    <w:rsid w:val="181F125A"/>
    <w:rsid w:val="18D0FCF4"/>
    <w:rsid w:val="1905A349"/>
    <w:rsid w:val="19097071"/>
    <w:rsid w:val="1A56372E"/>
    <w:rsid w:val="1AABDEBF"/>
    <w:rsid w:val="1AF60728"/>
    <w:rsid w:val="1B492A52"/>
    <w:rsid w:val="1B666D12"/>
    <w:rsid w:val="1B823743"/>
    <w:rsid w:val="1BC4EF1D"/>
    <w:rsid w:val="1C1371D1"/>
    <w:rsid w:val="1C62988C"/>
    <w:rsid w:val="1CB3353B"/>
    <w:rsid w:val="1D2E1AE9"/>
    <w:rsid w:val="1D4FBD47"/>
    <w:rsid w:val="1DAA190B"/>
    <w:rsid w:val="1DB79113"/>
    <w:rsid w:val="1E3F2C2A"/>
    <w:rsid w:val="1E4B54F5"/>
    <w:rsid w:val="1E535E29"/>
    <w:rsid w:val="1E5C8C22"/>
    <w:rsid w:val="1E63FE50"/>
    <w:rsid w:val="1E6B763E"/>
    <w:rsid w:val="1E9AE66E"/>
    <w:rsid w:val="1E9EA54C"/>
    <w:rsid w:val="1F6675C0"/>
    <w:rsid w:val="1F6BF03B"/>
    <w:rsid w:val="1FF24072"/>
    <w:rsid w:val="1FFFBEBB"/>
    <w:rsid w:val="203E5D3F"/>
    <w:rsid w:val="2054B138"/>
    <w:rsid w:val="2065BBAB"/>
    <w:rsid w:val="2085E602"/>
    <w:rsid w:val="210035EE"/>
    <w:rsid w:val="21A830EC"/>
    <w:rsid w:val="2212A1DC"/>
    <w:rsid w:val="22AF1740"/>
    <w:rsid w:val="23119D7B"/>
    <w:rsid w:val="2337F7BD"/>
    <w:rsid w:val="245D6819"/>
    <w:rsid w:val="2476F45E"/>
    <w:rsid w:val="248343FF"/>
    <w:rsid w:val="2483C111"/>
    <w:rsid w:val="24CFBB88"/>
    <w:rsid w:val="2508521A"/>
    <w:rsid w:val="250EA527"/>
    <w:rsid w:val="254BD75B"/>
    <w:rsid w:val="25E77593"/>
    <w:rsid w:val="266C0446"/>
    <w:rsid w:val="26D5E367"/>
    <w:rsid w:val="2735D6AD"/>
    <w:rsid w:val="27BB61D3"/>
    <w:rsid w:val="27EC1D86"/>
    <w:rsid w:val="28522081"/>
    <w:rsid w:val="28D5B993"/>
    <w:rsid w:val="294653B4"/>
    <w:rsid w:val="29B0AAAF"/>
    <w:rsid w:val="29CA3C80"/>
    <w:rsid w:val="2A2603E2"/>
    <w:rsid w:val="2A8C6E1D"/>
    <w:rsid w:val="2C8EE54E"/>
    <w:rsid w:val="2CDDD44B"/>
    <w:rsid w:val="2D926150"/>
    <w:rsid w:val="2DB76214"/>
    <w:rsid w:val="2E152725"/>
    <w:rsid w:val="2E39B92A"/>
    <w:rsid w:val="2E748027"/>
    <w:rsid w:val="2E7E18A1"/>
    <w:rsid w:val="2E970DC3"/>
    <w:rsid w:val="2F4EEBC7"/>
    <w:rsid w:val="2F61CEB2"/>
    <w:rsid w:val="2FC18941"/>
    <w:rsid w:val="3010D018"/>
    <w:rsid w:val="3168AF17"/>
    <w:rsid w:val="316FCF50"/>
    <w:rsid w:val="31DD08DC"/>
    <w:rsid w:val="31FED6FD"/>
    <w:rsid w:val="320AF13D"/>
    <w:rsid w:val="32BCBB02"/>
    <w:rsid w:val="330469E4"/>
    <w:rsid w:val="3413AC76"/>
    <w:rsid w:val="346A00FC"/>
    <w:rsid w:val="34A902AD"/>
    <w:rsid w:val="34B5FB1A"/>
    <w:rsid w:val="3518C39E"/>
    <w:rsid w:val="355DD5E0"/>
    <w:rsid w:val="36AECCB8"/>
    <w:rsid w:val="36F0D386"/>
    <w:rsid w:val="37968CF4"/>
    <w:rsid w:val="37E79178"/>
    <w:rsid w:val="38272018"/>
    <w:rsid w:val="3860F7B8"/>
    <w:rsid w:val="38BFE445"/>
    <w:rsid w:val="38C46FCB"/>
    <w:rsid w:val="3915F271"/>
    <w:rsid w:val="392A1A62"/>
    <w:rsid w:val="3A0DD71F"/>
    <w:rsid w:val="3A2AAF41"/>
    <w:rsid w:val="3A34AD89"/>
    <w:rsid w:val="3ACF31DC"/>
    <w:rsid w:val="3B655B3D"/>
    <w:rsid w:val="3BBAA187"/>
    <w:rsid w:val="3BD73C40"/>
    <w:rsid w:val="3BDBC6AC"/>
    <w:rsid w:val="3BFCBC8C"/>
    <w:rsid w:val="3C07BCB0"/>
    <w:rsid w:val="3C302EB5"/>
    <w:rsid w:val="3C759487"/>
    <w:rsid w:val="3CC81489"/>
    <w:rsid w:val="3CD29A85"/>
    <w:rsid w:val="3CD3200D"/>
    <w:rsid w:val="3CE96F77"/>
    <w:rsid w:val="3D561B8C"/>
    <w:rsid w:val="3D986761"/>
    <w:rsid w:val="3E450949"/>
    <w:rsid w:val="3E56CB32"/>
    <w:rsid w:val="3EAB8F7A"/>
    <w:rsid w:val="3EB88319"/>
    <w:rsid w:val="3EC44F59"/>
    <w:rsid w:val="3EC717FB"/>
    <w:rsid w:val="3EF3A328"/>
    <w:rsid w:val="3F5E5B20"/>
    <w:rsid w:val="3F749FA5"/>
    <w:rsid w:val="3FFA93B1"/>
    <w:rsid w:val="40542CCF"/>
    <w:rsid w:val="40F485E5"/>
    <w:rsid w:val="4103BA48"/>
    <w:rsid w:val="41096154"/>
    <w:rsid w:val="4110AA93"/>
    <w:rsid w:val="415D09AA"/>
    <w:rsid w:val="416FBFE7"/>
    <w:rsid w:val="417C9CFD"/>
    <w:rsid w:val="41AFBA68"/>
    <w:rsid w:val="41F1AF1C"/>
    <w:rsid w:val="421CC65A"/>
    <w:rsid w:val="4221E8C5"/>
    <w:rsid w:val="42923BC0"/>
    <w:rsid w:val="42C7E76D"/>
    <w:rsid w:val="4341545D"/>
    <w:rsid w:val="434B8AC9"/>
    <w:rsid w:val="435B2771"/>
    <w:rsid w:val="438FAC72"/>
    <w:rsid w:val="43DB2910"/>
    <w:rsid w:val="43FEFDC5"/>
    <w:rsid w:val="44346693"/>
    <w:rsid w:val="44E5BCFB"/>
    <w:rsid w:val="4537161A"/>
    <w:rsid w:val="459F3811"/>
    <w:rsid w:val="45AE2941"/>
    <w:rsid w:val="45FFF87E"/>
    <w:rsid w:val="46290644"/>
    <w:rsid w:val="4719351C"/>
    <w:rsid w:val="47318850"/>
    <w:rsid w:val="4742C327"/>
    <w:rsid w:val="47A153E7"/>
    <w:rsid w:val="47D6564B"/>
    <w:rsid w:val="48DE9388"/>
    <w:rsid w:val="4909C427"/>
    <w:rsid w:val="4A78BF6B"/>
    <w:rsid w:val="4A9749AB"/>
    <w:rsid w:val="4B325BAD"/>
    <w:rsid w:val="4B38F6B4"/>
    <w:rsid w:val="4B471179"/>
    <w:rsid w:val="4B54C7F3"/>
    <w:rsid w:val="4BE434FD"/>
    <w:rsid w:val="4C284A0D"/>
    <w:rsid w:val="4CB73E02"/>
    <w:rsid w:val="4D8B5ADF"/>
    <w:rsid w:val="4DE8C950"/>
    <w:rsid w:val="4E0264FF"/>
    <w:rsid w:val="4E34AF91"/>
    <w:rsid w:val="4E599701"/>
    <w:rsid w:val="4E8194EC"/>
    <w:rsid w:val="4EB2D7B2"/>
    <w:rsid w:val="4F3C9A35"/>
    <w:rsid w:val="4F4CA99C"/>
    <w:rsid w:val="4F8D46ED"/>
    <w:rsid w:val="4FF1B91E"/>
    <w:rsid w:val="4FF7944B"/>
    <w:rsid w:val="50C1CB74"/>
    <w:rsid w:val="50D54368"/>
    <w:rsid w:val="51280842"/>
    <w:rsid w:val="5184D6DF"/>
    <w:rsid w:val="518AAF25"/>
    <w:rsid w:val="51F2AE11"/>
    <w:rsid w:val="52884F90"/>
    <w:rsid w:val="52FFE97A"/>
    <w:rsid w:val="5357B9D4"/>
    <w:rsid w:val="538E7E72"/>
    <w:rsid w:val="539D18B4"/>
    <w:rsid w:val="53B8F1A1"/>
    <w:rsid w:val="53CCAAED"/>
    <w:rsid w:val="54624DE6"/>
    <w:rsid w:val="54A166E6"/>
    <w:rsid w:val="55B30D3A"/>
    <w:rsid w:val="55CD468D"/>
    <w:rsid w:val="55D9DC62"/>
    <w:rsid w:val="56255A42"/>
    <w:rsid w:val="5676E3BB"/>
    <w:rsid w:val="56AD8D31"/>
    <w:rsid w:val="579FBC59"/>
    <w:rsid w:val="57EE5FED"/>
    <w:rsid w:val="57F2FB44"/>
    <w:rsid w:val="58EEF7D6"/>
    <w:rsid w:val="58FE0258"/>
    <w:rsid w:val="592A477D"/>
    <w:rsid w:val="5A04CCF2"/>
    <w:rsid w:val="5A8BC03D"/>
    <w:rsid w:val="5AB6D742"/>
    <w:rsid w:val="5B8FBF2B"/>
    <w:rsid w:val="5BB3E881"/>
    <w:rsid w:val="5BE40726"/>
    <w:rsid w:val="5C69C0C0"/>
    <w:rsid w:val="5D27C759"/>
    <w:rsid w:val="5D97123E"/>
    <w:rsid w:val="5DB033B9"/>
    <w:rsid w:val="5DD6A375"/>
    <w:rsid w:val="5E387504"/>
    <w:rsid w:val="5EB0726E"/>
    <w:rsid w:val="5F2D1CE2"/>
    <w:rsid w:val="5F8FE6EF"/>
    <w:rsid w:val="5FBC5BE0"/>
    <w:rsid w:val="60101633"/>
    <w:rsid w:val="616F5B65"/>
    <w:rsid w:val="620A3B9A"/>
    <w:rsid w:val="626EF640"/>
    <w:rsid w:val="62E5E6E1"/>
    <w:rsid w:val="63019A5B"/>
    <w:rsid w:val="6364F957"/>
    <w:rsid w:val="63A88C3A"/>
    <w:rsid w:val="63E75B93"/>
    <w:rsid w:val="63F80AA3"/>
    <w:rsid w:val="64296E61"/>
    <w:rsid w:val="64921BFC"/>
    <w:rsid w:val="64BADA32"/>
    <w:rsid w:val="65D3AA11"/>
    <w:rsid w:val="65DE8719"/>
    <w:rsid w:val="66700BD6"/>
    <w:rsid w:val="669BEC80"/>
    <w:rsid w:val="66AC2E0F"/>
    <w:rsid w:val="66EDF338"/>
    <w:rsid w:val="675D89C9"/>
    <w:rsid w:val="67746115"/>
    <w:rsid w:val="685B6DE6"/>
    <w:rsid w:val="685CFB0C"/>
    <w:rsid w:val="68D39C08"/>
    <w:rsid w:val="690AB743"/>
    <w:rsid w:val="692BC9AB"/>
    <w:rsid w:val="6930C604"/>
    <w:rsid w:val="69F44208"/>
    <w:rsid w:val="6A254D89"/>
    <w:rsid w:val="6B3D4370"/>
    <w:rsid w:val="6BDE6A64"/>
    <w:rsid w:val="6C02F3AE"/>
    <w:rsid w:val="6CB31171"/>
    <w:rsid w:val="6CC2CAC5"/>
    <w:rsid w:val="6CE384D4"/>
    <w:rsid w:val="6DEC3DBA"/>
    <w:rsid w:val="6E013CBF"/>
    <w:rsid w:val="6E35DEF4"/>
    <w:rsid w:val="6E9475A3"/>
    <w:rsid w:val="6EB265AC"/>
    <w:rsid w:val="6F28E725"/>
    <w:rsid w:val="6F5212E9"/>
    <w:rsid w:val="6F5E6497"/>
    <w:rsid w:val="6FF54995"/>
    <w:rsid w:val="701D4A63"/>
    <w:rsid w:val="701FF884"/>
    <w:rsid w:val="72321E0C"/>
    <w:rsid w:val="72380034"/>
    <w:rsid w:val="724FB3A5"/>
    <w:rsid w:val="72742719"/>
    <w:rsid w:val="72FA8F01"/>
    <w:rsid w:val="7305E3A0"/>
    <w:rsid w:val="734DE7DE"/>
    <w:rsid w:val="7361C557"/>
    <w:rsid w:val="73BD4F13"/>
    <w:rsid w:val="73C92910"/>
    <w:rsid w:val="73CE87FD"/>
    <w:rsid w:val="7413E17B"/>
    <w:rsid w:val="74D13F9C"/>
    <w:rsid w:val="74F00FA8"/>
    <w:rsid w:val="755B4879"/>
    <w:rsid w:val="75B9D5CD"/>
    <w:rsid w:val="75DEE940"/>
    <w:rsid w:val="7703A486"/>
    <w:rsid w:val="7718A78C"/>
    <w:rsid w:val="78310B81"/>
    <w:rsid w:val="7842837C"/>
    <w:rsid w:val="797C5FC8"/>
    <w:rsid w:val="79E7F3B7"/>
    <w:rsid w:val="7A783649"/>
    <w:rsid w:val="7AC4F93B"/>
    <w:rsid w:val="7B165F29"/>
    <w:rsid w:val="7BB428A7"/>
    <w:rsid w:val="7BDB077E"/>
    <w:rsid w:val="7C5CCC59"/>
    <w:rsid w:val="7D0D042B"/>
    <w:rsid w:val="7D72AAF8"/>
    <w:rsid w:val="7E24CDBF"/>
    <w:rsid w:val="7E702447"/>
    <w:rsid w:val="7E8EF894"/>
    <w:rsid w:val="7E9F6E74"/>
    <w:rsid w:val="7EBDCFC8"/>
    <w:rsid w:val="7EBFC18B"/>
    <w:rsid w:val="7F7B13C9"/>
    <w:rsid w:val="7F909120"/>
    <w:rsid w:val="7FC9EA54"/>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F06416"/>
  <w15:docId w15:val="{3726F407-F956-4F13-8E83-EE5ABA594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B936E6"/>
  </w:style>
  <w:style w:type="paragraph" w:styleId="Pealkiri1">
    <w:name w:val="heading 1"/>
    <w:basedOn w:val="Normaallaad"/>
    <w:next w:val="Normaallaad"/>
    <w:link w:val="Pealkiri1Mrk"/>
    <w:uiPriority w:val="9"/>
    <w:qFormat/>
    <w:rsid w:val="00966EF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Pealkiri2">
    <w:name w:val="heading 2"/>
    <w:basedOn w:val="Normaallaad"/>
    <w:link w:val="Pealkiri2Mrk"/>
    <w:uiPriority w:val="9"/>
    <w:qFormat/>
    <w:rsid w:val="00642D1E"/>
    <w:pPr>
      <w:spacing w:before="100" w:beforeAutospacing="1" w:after="100" w:afterAutospacing="1" w:line="240" w:lineRule="auto"/>
      <w:outlineLvl w:val="1"/>
    </w:pPr>
    <w:rPr>
      <w:rFonts w:ascii="Times New Roman" w:eastAsia="Times New Roman" w:hAnsi="Times New Roman" w:cs="Times New Roman"/>
      <w:b/>
      <w:bCs/>
      <w:kern w:val="0"/>
      <w:sz w:val="36"/>
      <w:szCs w:val="36"/>
      <w:lang w:eastAsia="et-EE"/>
      <w14:ligatures w14:val="none"/>
    </w:rPr>
  </w:style>
  <w:style w:type="paragraph" w:styleId="Pealkiri3">
    <w:name w:val="heading 3"/>
    <w:basedOn w:val="Normaallaad"/>
    <w:next w:val="Normaallaad"/>
    <w:link w:val="Pealkiri3Mrk"/>
    <w:uiPriority w:val="9"/>
    <w:unhideWhenUsed/>
    <w:qFormat/>
    <w:rsid w:val="000F121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msonormal0">
    <w:name w:val="msonormal"/>
    <w:basedOn w:val="Normaallaad"/>
    <w:rsid w:val="00513068"/>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paragraph" w:customStyle="1" w:styleId="paragraph">
    <w:name w:val="paragraph"/>
    <w:basedOn w:val="Normaallaad"/>
    <w:rsid w:val="00513068"/>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character" w:customStyle="1" w:styleId="textrun">
    <w:name w:val="textrun"/>
    <w:basedOn w:val="Liguvaikefont"/>
    <w:rsid w:val="00513068"/>
  </w:style>
  <w:style w:type="character" w:customStyle="1" w:styleId="normaltextrun">
    <w:name w:val="normaltextrun"/>
    <w:basedOn w:val="Liguvaikefont"/>
    <w:rsid w:val="00513068"/>
  </w:style>
  <w:style w:type="character" w:customStyle="1" w:styleId="eop">
    <w:name w:val="eop"/>
    <w:basedOn w:val="Liguvaikefont"/>
    <w:rsid w:val="00513068"/>
  </w:style>
  <w:style w:type="paragraph" w:customStyle="1" w:styleId="outlineelement">
    <w:name w:val="outlineelement"/>
    <w:basedOn w:val="Normaallaad"/>
    <w:rsid w:val="00513068"/>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character" w:customStyle="1" w:styleId="trackchangetextinsertion">
    <w:name w:val="trackchangetextinsertion"/>
    <w:basedOn w:val="Liguvaikefont"/>
    <w:rsid w:val="00513068"/>
  </w:style>
  <w:style w:type="character" w:customStyle="1" w:styleId="trackchangetextdeletionmarker">
    <w:name w:val="trackchangetextdeletionmarker"/>
    <w:basedOn w:val="Liguvaikefont"/>
    <w:rsid w:val="00513068"/>
  </w:style>
  <w:style w:type="character" w:styleId="Hperlink">
    <w:name w:val="Hyperlink"/>
    <w:basedOn w:val="Liguvaikefont"/>
    <w:uiPriority w:val="99"/>
    <w:unhideWhenUsed/>
    <w:rsid w:val="00513068"/>
    <w:rPr>
      <w:color w:val="0000FF"/>
      <w:u w:val="single"/>
    </w:rPr>
  </w:style>
  <w:style w:type="character" w:styleId="Klastatudhperlink">
    <w:name w:val="FollowedHyperlink"/>
    <w:basedOn w:val="Liguvaikefont"/>
    <w:uiPriority w:val="99"/>
    <w:semiHidden/>
    <w:unhideWhenUsed/>
    <w:rsid w:val="00513068"/>
    <w:rPr>
      <w:color w:val="800080"/>
      <w:u w:val="single"/>
    </w:rPr>
  </w:style>
  <w:style w:type="character" w:customStyle="1" w:styleId="trackedchange">
    <w:name w:val="trackedchange"/>
    <w:basedOn w:val="Liguvaikefont"/>
    <w:rsid w:val="00513068"/>
  </w:style>
  <w:style w:type="character" w:customStyle="1" w:styleId="linebreakblob">
    <w:name w:val="linebreakblob"/>
    <w:basedOn w:val="Liguvaikefont"/>
    <w:rsid w:val="00513068"/>
  </w:style>
  <w:style w:type="character" w:customStyle="1" w:styleId="scxw206585888">
    <w:name w:val="scxw206585888"/>
    <w:basedOn w:val="Liguvaikefont"/>
    <w:rsid w:val="00513068"/>
  </w:style>
  <w:style w:type="character" w:customStyle="1" w:styleId="fieldrange">
    <w:name w:val="fieldrange"/>
    <w:basedOn w:val="Liguvaikefont"/>
    <w:rsid w:val="00513068"/>
  </w:style>
  <w:style w:type="paragraph" w:styleId="Loendilik">
    <w:name w:val="List Paragraph"/>
    <w:basedOn w:val="Normaallaad"/>
    <w:uiPriority w:val="34"/>
    <w:qFormat/>
    <w:rsid w:val="00972264"/>
    <w:pPr>
      <w:ind w:left="720"/>
      <w:contextualSpacing/>
    </w:pPr>
  </w:style>
  <w:style w:type="paragraph" w:customStyle="1" w:styleId="muutmiskskalljoonega">
    <w:name w:val="muutmiskäsk alljoonega"/>
    <w:basedOn w:val="Normaallaad"/>
    <w:qFormat/>
    <w:rsid w:val="00CB0EA7"/>
    <w:pPr>
      <w:widowControl w:val="0"/>
      <w:autoSpaceDN w:val="0"/>
      <w:adjustRightInd w:val="0"/>
      <w:spacing w:before="240" w:after="0" w:line="240" w:lineRule="auto"/>
      <w:jc w:val="both"/>
    </w:pPr>
    <w:rPr>
      <w:rFonts w:ascii="Times New Roman" w:eastAsia="Times New Roman" w:hAnsi="Times New Roman" w:cs="Times New Roman"/>
      <w:kern w:val="0"/>
      <w:sz w:val="24"/>
      <w:szCs w:val="24"/>
      <w:u w:val="single"/>
      <w:lang w:eastAsia="et-EE"/>
      <w14:ligatures w14:val="none"/>
    </w:rPr>
  </w:style>
  <w:style w:type="character" w:styleId="Kommentaariviide">
    <w:name w:val="annotation reference"/>
    <w:basedOn w:val="Liguvaikefont"/>
    <w:uiPriority w:val="99"/>
    <w:semiHidden/>
    <w:unhideWhenUsed/>
    <w:rsid w:val="006D0FC7"/>
    <w:rPr>
      <w:sz w:val="16"/>
      <w:szCs w:val="16"/>
    </w:rPr>
  </w:style>
  <w:style w:type="paragraph" w:styleId="Kommentaaritekst">
    <w:name w:val="annotation text"/>
    <w:basedOn w:val="Normaallaad"/>
    <w:link w:val="KommentaaritekstMrk"/>
    <w:uiPriority w:val="99"/>
    <w:unhideWhenUsed/>
    <w:rsid w:val="006D0FC7"/>
    <w:pPr>
      <w:spacing w:line="240" w:lineRule="auto"/>
    </w:pPr>
    <w:rPr>
      <w:sz w:val="20"/>
      <w:szCs w:val="20"/>
    </w:rPr>
  </w:style>
  <w:style w:type="character" w:customStyle="1" w:styleId="KommentaaritekstMrk">
    <w:name w:val="Kommentaari tekst Märk"/>
    <w:basedOn w:val="Liguvaikefont"/>
    <w:link w:val="Kommentaaritekst"/>
    <w:uiPriority w:val="99"/>
    <w:rsid w:val="006D0FC7"/>
    <w:rPr>
      <w:sz w:val="20"/>
      <w:szCs w:val="20"/>
    </w:rPr>
  </w:style>
  <w:style w:type="paragraph" w:styleId="Kommentaariteema">
    <w:name w:val="annotation subject"/>
    <w:basedOn w:val="Kommentaaritekst"/>
    <w:next w:val="Kommentaaritekst"/>
    <w:link w:val="KommentaariteemaMrk"/>
    <w:uiPriority w:val="99"/>
    <w:semiHidden/>
    <w:unhideWhenUsed/>
    <w:rsid w:val="006D0FC7"/>
    <w:rPr>
      <w:b/>
      <w:bCs/>
    </w:rPr>
  </w:style>
  <w:style w:type="character" w:customStyle="1" w:styleId="KommentaariteemaMrk">
    <w:name w:val="Kommentaari teema Märk"/>
    <w:basedOn w:val="KommentaaritekstMrk"/>
    <w:link w:val="Kommentaariteema"/>
    <w:uiPriority w:val="99"/>
    <w:semiHidden/>
    <w:rsid w:val="006D0FC7"/>
    <w:rPr>
      <w:b/>
      <w:bCs/>
      <w:sz w:val="20"/>
      <w:szCs w:val="20"/>
    </w:rPr>
  </w:style>
  <w:style w:type="character" w:customStyle="1" w:styleId="tyhik">
    <w:name w:val="tyhik"/>
    <w:basedOn w:val="Liguvaikefont"/>
    <w:rsid w:val="00FD3ACB"/>
  </w:style>
  <w:style w:type="character" w:customStyle="1" w:styleId="mm">
    <w:name w:val="mm"/>
    <w:basedOn w:val="Liguvaikefont"/>
    <w:rsid w:val="00FD3ACB"/>
  </w:style>
  <w:style w:type="character" w:customStyle="1" w:styleId="Pealkiri2Mrk">
    <w:name w:val="Pealkiri 2 Märk"/>
    <w:basedOn w:val="Liguvaikefont"/>
    <w:link w:val="Pealkiri2"/>
    <w:uiPriority w:val="9"/>
    <w:rsid w:val="00642D1E"/>
    <w:rPr>
      <w:rFonts w:ascii="Times New Roman" w:eastAsia="Times New Roman" w:hAnsi="Times New Roman" w:cs="Times New Roman"/>
      <w:b/>
      <w:bCs/>
      <w:kern w:val="0"/>
      <w:sz w:val="36"/>
      <w:szCs w:val="36"/>
      <w:lang w:eastAsia="et-EE"/>
      <w14:ligatures w14:val="none"/>
    </w:rPr>
  </w:style>
  <w:style w:type="character" w:customStyle="1" w:styleId="Pealkiri3Mrk">
    <w:name w:val="Pealkiri 3 Märk"/>
    <w:basedOn w:val="Liguvaikefont"/>
    <w:link w:val="Pealkiri3"/>
    <w:uiPriority w:val="9"/>
    <w:rsid w:val="000F1219"/>
    <w:rPr>
      <w:rFonts w:asciiTheme="majorHAnsi" w:eastAsiaTheme="majorEastAsia" w:hAnsiTheme="majorHAnsi" w:cstheme="majorBidi"/>
      <w:color w:val="1F3763" w:themeColor="accent1" w:themeShade="7F"/>
      <w:sz w:val="24"/>
      <w:szCs w:val="24"/>
    </w:rPr>
  </w:style>
  <w:style w:type="character" w:styleId="Tugev">
    <w:name w:val="Strong"/>
    <w:basedOn w:val="Liguvaikefont"/>
    <w:uiPriority w:val="22"/>
    <w:qFormat/>
    <w:rsid w:val="000F1219"/>
    <w:rPr>
      <w:b/>
      <w:bCs/>
    </w:rPr>
  </w:style>
  <w:style w:type="paragraph" w:styleId="Normaallaadveeb">
    <w:name w:val="Normal (Web)"/>
    <w:basedOn w:val="Normaallaad"/>
    <w:uiPriority w:val="99"/>
    <w:unhideWhenUsed/>
    <w:rsid w:val="000F1219"/>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paragraph" w:styleId="Redaktsioon">
    <w:name w:val="Revision"/>
    <w:hidden/>
    <w:uiPriority w:val="99"/>
    <w:semiHidden/>
    <w:rsid w:val="009E14C3"/>
    <w:pPr>
      <w:spacing w:after="0" w:line="240" w:lineRule="auto"/>
    </w:pPr>
  </w:style>
  <w:style w:type="paragraph" w:customStyle="1" w:styleId="oj-doc-ti">
    <w:name w:val="oj-doc-ti"/>
    <w:basedOn w:val="Normaallaad"/>
    <w:rsid w:val="001A70E4"/>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paragraph" w:customStyle="1" w:styleId="pf0">
    <w:name w:val="pf0"/>
    <w:basedOn w:val="Normaallaad"/>
    <w:rsid w:val="00AF4906"/>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character" w:customStyle="1" w:styleId="cf01">
    <w:name w:val="cf01"/>
    <w:basedOn w:val="Liguvaikefont"/>
    <w:rsid w:val="00AF4906"/>
    <w:rPr>
      <w:rFonts w:ascii="Segoe UI" w:hAnsi="Segoe UI" w:cs="Segoe UI" w:hint="default"/>
      <w:sz w:val="18"/>
      <w:szCs w:val="18"/>
    </w:rPr>
  </w:style>
  <w:style w:type="character" w:styleId="Lahendamatamainimine">
    <w:name w:val="Unresolved Mention"/>
    <w:basedOn w:val="Liguvaikefont"/>
    <w:uiPriority w:val="99"/>
    <w:semiHidden/>
    <w:unhideWhenUsed/>
    <w:rsid w:val="00966EFD"/>
    <w:rPr>
      <w:color w:val="605E5C"/>
      <w:shd w:val="clear" w:color="auto" w:fill="E1DFDD"/>
    </w:rPr>
  </w:style>
  <w:style w:type="character" w:customStyle="1" w:styleId="Pealkiri1Mrk">
    <w:name w:val="Pealkiri 1 Märk"/>
    <w:basedOn w:val="Liguvaikefont"/>
    <w:link w:val="Pealkiri1"/>
    <w:uiPriority w:val="9"/>
    <w:rsid w:val="00966EFD"/>
    <w:rPr>
      <w:rFonts w:asciiTheme="majorHAnsi" w:eastAsiaTheme="majorEastAsia" w:hAnsiTheme="majorHAnsi" w:cstheme="majorBidi"/>
      <w:color w:val="2F5496" w:themeColor="accent1" w:themeShade="BF"/>
      <w:sz w:val="32"/>
      <w:szCs w:val="32"/>
    </w:rPr>
  </w:style>
  <w:style w:type="paragraph" w:customStyle="1" w:styleId="vv">
    <w:name w:val="vv"/>
    <w:basedOn w:val="Normaallaad"/>
    <w:rsid w:val="00966EFD"/>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paragraph" w:styleId="Allmrkusetekst">
    <w:name w:val="footnote text"/>
    <w:aliases w:val="Footnote,Char,Footnote Text Char2,Footnote Text Char1 Char,Footnote Text Char2 Char Char,Footnote Text Char1 Char Char Char,Footnote Text Char2 Char Char Char Char,Footnote Text Char Char1 Char Char Char Char,o,f,stile 1,ft"/>
    <w:basedOn w:val="Normaallaad"/>
    <w:link w:val="AllmrkusetekstMrk"/>
    <w:uiPriority w:val="99"/>
    <w:unhideWhenUsed/>
    <w:qFormat/>
    <w:rsid w:val="0060297E"/>
    <w:pPr>
      <w:widowControl w:val="0"/>
      <w:autoSpaceDE w:val="0"/>
      <w:autoSpaceDN w:val="0"/>
      <w:adjustRightInd w:val="0"/>
      <w:spacing w:after="0" w:line="240" w:lineRule="auto"/>
    </w:pPr>
    <w:rPr>
      <w:rFonts w:ascii="Times New Roman" w:eastAsia="Times New Roman" w:hAnsi="Times New Roman" w:cs="Times New Roman"/>
      <w:kern w:val="0"/>
      <w:sz w:val="20"/>
      <w:szCs w:val="20"/>
      <w:lang w:eastAsia="et-EE"/>
      <w14:ligatures w14:val="none"/>
    </w:rPr>
  </w:style>
  <w:style w:type="character" w:customStyle="1" w:styleId="AllmrkusetekstMrk">
    <w:name w:val="Allmärkuse tekst Märk"/>
    <w:aliases w:val="Footnote Märk,Char Märk,Footnote Text Char2 Märk,Footnote Text Char1 Char Märk,Footnote Text Char2 Char Char Märk,Footnote Text Char1 Char Char Char Märk,Footnote Text Char2 Char Char Char Char Märk,o Märk,f Märk,stile 1 Märk"/>
    <w:basedOn w:val="Liguvaikefont"/>
    <w:link w:val="Allmrkusetekst"/>
    <w:uiPriority w:val="99"/>
    <w:rsid w:val="0060297E"/>
    <w:rPr>
      <w:rFonts w:ascii="Times New Roman" w:eastAsia="Times New Roman" w:hAnsi="Times New Roman" w:cs="Times New Roman"/>
      <w:kern w:val="0"/>
      <w:sz w:val="20"/>
      <w:szCs w:val="20"/>
      <w:lang w:eastAsia="et-EE"/>
      <w14:ligatures w14:val="none"/>
    </w:rPr>
  </w:style>
  <w:style w:type="character" w:styleId="Allmrkuseviide">
    <w:name w:val="footnote reference"/>
    <w:aliases w:val="Footnote Reference Number Char,Footnote symbol Char,16 Point Char,Superscript 6 Point Char,Times 10 Point Char,Exposant 3 Point Char,Footnote reference number Char,Odwołanie przypisu Char,number Char,SUPERS Char1,Ref Char"/>
    <w:basedOn w:val="Liguvaikefont"/>
    <w:uiPriority w:val="99"/>
    <w:unhideWhenUsed/>
    <w:qFormat/>
    <w:rsid w:val="0060297E"/>
    <w:rPr>
      <w:vertAlign w:val="superscript"/>
    </w:rPr>
  </w:style>
  <w:style w:type="paragraph" w:styleId="Pis">
    <w:name w:val="header"/>
    <w:basedOn w:val="Normaallaad"/>
    <w:link w:val="PisMrk"/>
    <w:uiPriority w:val="99"/>
    <w:unhideWhenUsed/>
    <w:rsid w:val="002F46C9"/>
    <w:pPr>
      <w:tabs>
        <w:tab w:val="center" w:pos="4536"/>
        <w:tab w:val="right" w:pos="9072"/>
      </w:tabs>
      <w:spacing w:after="0" w:line="240" w:lineRule="auto"/>
    </w:pPr>
  </w:style>
  <w:style w:type="character" w:customStyle="1" w:styleId="PisMrk">
    <w:name w:val="Päis Märk"/>
    <w:basedOn w:val="Liguvaikefont"/>
    <w:link w:val="Pis"/>
    <w:uiPriority w:val="99"/>
    <w:rsid w:val="002F46C9"/>
  </w:style>
  <w:style w:type="paragraph" w:styleId="Jalus">
    <w:name w:val="footer"/>
    <w:basedOn w:val="Normaallaad"/>
    <w:link w:val="JalusMrk"/>
    <w:uiPriority w:val="99"/>
    <w:unhideWhenUsed/>
    <w:rsid w:val="002F46C9"/>
    <w:pPr>
      <w:tabs>
        <w:tab w:val="center" w:pos="4536"/>
        <w:tab w:val="right" w:pos="9072"/>
      </w:tabs>
      <w:spacing w:after="0" w:line="240" w:lineRule="auto"/>
    </w:pPr>
  </w:style>
  <w:style w:type="character" w:customStyle="1" w:styleId="JalusMrk">
    <w:name w:val="Jalus Märk"/>
    <w:basedOn w:val="Liguvaikefont"/>
    <w:link w:val="Jalus"/>
    <w:uiPriority w:val="99"/>
    <w:rsid w:val="002F46C9"/>
  </w:style>
  <w:style w:type="paragraph" w:customStyle="1" w:styleId="pealkiri">
    <w:name w:val="§_pealkiri"/>
    <w:basedOn w:val="Pealkiri1"/>
    <w:next w:val="Pealkiri1"/>
    <w:qFormat/>
    <w:rsid w:val="007900C0"/>
    <w:pPr>
      <w:widowControl w:val="0"/>
      <w:autoSpaceDN w:val="0"/>
      <w:adjustRightInd w:val="0"/>
      <w:spacing w:before="0" w:line="240" w:lineRule="auto"/>
    </w:pPr>
    <w:rPr>
      <w:rFonts w:ascii="Times New Roman" w:eastAsia="Times New Roman" w:hAnsi="Times New Roman" w:cs="Times New Roman"/>
      <w:b/>
      <w:color w:val="000000" w:themeColor="text1"/>
      <w:kern w:val="0"/>
      <w:sz w:val="24"/>
      <w:szCs w:val="24"/>
      <w:lang w:eastAsia="et-EE"/>
      <w14:ligatures w14:val="none"/>
    </w:rPr>
  </w:style>
  <w:style w:type="character" w:styleId="Mainimine">
    <w:name w:val="Mention"/>
    <w:basedOn w:val="Liguvaikefont"/>
    <w:uiPriority w:val="99"/>
    <w:unhideWhenUsed/>
    <w:rsid w:val="006065CE"/>
    <w:rPr>
      <w:color w:val="2B579A"/>
      <w:shd w:val="clear" w:color="auto" w:fill="E1DFDD"/>
    </w:rPr>
  </w:style>
  <w:style w:type="character" w:customStyle="1" w:styleId="ui-provider">
    <w:name w:val="ui-provider"/>
    <w:basedOn w:val="Liguvaikefont"/>
    <w:rsid w:val="007B462A"/>
  </w:style>
  <w:style w:type="character" w:styleId="Kohatitetekst">
    <w:name w:val="Placeholder Text"/>
    <w:basedOn w:val="Liguvaikefont"/>
    <w:uiPriority w:val="99"/>
    <w:semiHidden/>
    <w:rsid w:val="000C5477"/>
    <w:rPr>
      <w:color w:val="666666"/>
    </w:rPr>
  </w:style>
  <w:style w:type="character" w:customStyle="1" w:styleId="cf11">
    <w:name w:val="cf11"/>
    <w:basedOn w:val="Liguvaikefont"/>
    <w:rsid w:val="007025B9"/>
    <w:rPr>
      <w:rFonts w:ascii="Segoe UI" w:hAnsi="Segoe UI" w:cs="Segoe UI" w:hint="default"/>
      <w:color w:val="202020"/>
      <w:sz w:val="18"/>
      <w:szCs w:val="18"/>
      <w:shd w:val="clear" w:color="auto" w:fill="FFFFFF"/>
    </w:rPr>
  </w:style>
  <w:style w:type="paragraph" w:styleId="Kehatekst">
    <w:name w:val="Body Text"/>
    <w:basedOn w:val="Normaallaad"/>
    <w:link w:val="KehatekstMrk"/>
    <w:uiPriority w:val="99"/>
    <w:unhideWhenUsed/>
    <w:rsid w:val="007B7331"/>
    <w:pPr>
      <w:spacing w:after="0" w:line="240" w:lineRule="auto"/>
      <w:jc w:val="both"/>
    </w:pPr>
    <w:rPr>
      <w:rFonts w:ascii="Times New Roman" w:eastAsia="Times New Roman" w:hAnsi="Times New Roman" w:cs="Times New Roman"/>
      <w:color w:val="000000" w:themeColor="text1"/>
      <w:sz w:val="24"/>
      <w:szCs w:val="24"/>
      <w:lang w:eastAsia="et-EE"/>
    </w:rPr>
  </w:style>
  <w:style w:type="character" w:customStyle="1" w:styleId="KehatekstMrk">
    <w:name w:val="Kehatekst Märk"/>
    <w:basedOn w:val="Liguvaikefont"/>
    <w:link w:val="Kehatekst"/>
    <w:uiPriority w:val="99"/>
    <w:rsid w:val="007B7331"/>
    <w:rPr>
      <w:rFonts w:ascii="Times New Roman" w:eastAsia="Times New Roman" w:hAnsi="Times New Roman" w:cs="Times New Roman"/>
      <w:color w:val="000000" w:themeColor="text1"/>
      <w:sz w:val="24"/>
      <w:szCs w:val="24"/>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935958">
      <w:bodyDiv w:val="1"/>
      <w:marLeft w:val="0"/>
      <w:marRight w:val="0"/>
      <w:marTop w:val="0"/>
      <w:marBottom w:val="0"/>
      <w:divBdr>
        <w:top w:val="none" w:sz="0" w:space="0" w:color="auto"/>
        <w:left w:val="none" w:sz="0" w:space="0" w:color="auto"/>
        <w:bottom w:val="none" w:sz="0" w:space="0" w:color="auto"/>
        <w:right w:val="none" w:sz="0" w:space="0" w:color="auto"/>
      </w:divBdr>
      <w:divsChild>
        <w:div w:id="1709527236">
          <w:marLeft w:val="0"/>
          <w:marRight w:val="0"/>
          <w:marTop w:val="0"/>
          <w:marBottom w:val="0"/>
          <w:divBdr>
            <w:top w:val="none" w:sz="0" w:space="0" w:color="auto"/>
            <w:left w:val="none" w:sz="0" w:space="0" w:color="auto"/>
            <w:bottom w:val="none" w:sz="0" w:space="0" w:color="auto"/>
            <w:right w:val="none" w:sz="0" w:space="0" w:color="auto"/>
          </w:divBdr>
        </w:div>
        <w:div w:id="2094661991">
          <w:marLeft w:val="0"/>
          <w:marRight w:val="0"/>
          <w:marTop w:val="0"/>
          <w:marBottom w:val="0"/>
          <w:divBdr>
            <w:top w:val="none" w:sz="0" w:space="0" w:color="auto"/>
            <w:left w:val="none" w:sz="0" w:space="0" w:color="auto"/>
            <w:bottom w:val="none" w:sz="0" w:space="0" w:color="auto"/>
            <w:right w:val="none" w:sz="0" w:space="0" w:color="auto"/>
          </w:divBdr>
        </w:div>
      </w:divsChild>
    </w:div>
    <w:div w:id="166866182">
      <w:bodyDiv w:val="1"/>
      <w:marLeft w:val="0"/>
      <w:marRight w:val="0"/>
      <w:marTop w:val="0"/>
      <w:marBottom w:val="0"/>
      <w:divBdr>
        <w:top w:val="none" w:sz="0" w:space="0" w:color="auto"/>
        <w:left w:val="none" w:sz="0" w:space="0" w:color="auto"/>
        <w:bottom w:val="none" w:sz="0" w:space="0" w:color="auto"/>
        <w:right w:val="none" w:sz="0" w:space="0" w:color="auto"/>
      </w:divBdr>
      <w:divsChild>
        <w:div w:id="215943339">
          <w:marLeft w:val="0"/>
          <w:marRight w:val="0"/>
          <w:marTop w:val="0"/>
          <w:marBottom w:val="0"/>
          <w:divBdr>
            <w:top w:val="none" w:sz="0" w:space="0" w:color="auto"/>
            <w:left w:val="none" w:sz="0" w:space="0" w:color="auto"/>
            <w:bottom w:val="none" w:sz="0" w:space="0" w:color="auto"/>
            <w:right w:val="none" w:sz="0" w:space="0" w:color="auto"/>
          </w:divBdr>
        </w:div>
        <w:div w:id="298414644">
          <w:marLeft w:val="0"/>
          <w:marRight w:val="0"/>
          <w:marTop w:val="0"/>
          <w:marBottom w:val="0"/>
          <w:divBdr>
            <w:top w:val="none" w:sz="0" w:space="0" w:color="auto"/>
            <w:left w:val="none" w:sz="0" w:space="0" w:color="auto"/>
            <w:bottom w:val="none" w:sz="0" w:space="0" w:color="auto"/>
            <w:right w:val="none" w:sz="0" w:space="0" w:color="auto"/>
          </w:divBdr>
        </w:div>
        <w:div w:id="561329111">
          <w:marLeft w:val="0"/>
          <w:marRight w:val="0"/>
          <w:marTop w:val="0"/>
          <w:marBottom w:val="0"/>
          <w:divBdr>
            <w:top w:val="none" w:sz="0" w:space="0" w:color="auto"/>
            <w:left w:val="none" w:sz="0" w:space="0" w:color="auto"/>
            <w:bottom w:val="none" w:sz="0" w:space="0" w:color="auto"/>
            <w:right w:val="none" w:sz="0" w:space="0" w:color="auto"/>
          </w:divBdr>
        </w:div>
        <w:div w:id="739409108">
          <w:marLeft w:val="0"/>
          <w:marRight w:val="0"/>
          <w:marTop w:val="0"/>
          <w:marBottom w:val="0"/>
          <w:divBdr>
            <w:top w:val="none" w:sz="0" w:space="0" w:color="auto"/>
            <w:left w:val="none" w:sz="0" w:space="0" w:color="auto"/>
            <w:bottom w:val="none" w:sz="0" w:space="0" w:color="auto"/>
            <w:right w:val="none" w:sz="0" w:space="0" w:color="auto"/>
          </w:divBdr>
        </w:div>
        <w:div w:id="899678641">
          <w:marLeft w:val="0"/>
          <w:marRight w:val="0"/>
          <w:marTop w:val="0"/>
          <w:marBottom w:val="0"/>
          <w:divBdr>
            <w:top w:val="none" w:sz="0" w:space="0" w:color="auto"/>
            <w:left w:val="none" w:sz="0" w:space="0" w:color="auto"/>
            <w:bottom w:val="none" w:sz="0" w:space="0" w:color="auto"/>
            <w:right w:val="none" w:sz="0" w:space="0" w:color="auto"/>
          </w:divBdr>
        </w:div>
        <w:div w:id="952400101">
          <w:marLeft w:val="0"/>
          <w:marRight w:val="0"/>
          <w:marTop w:val="0"/>
          <w:marBottom w:val="0"/>
          <w:divBdr>
            <w:top w:val="none" w:sz="0" w:space="0" w:color="auto"/>
            <w:left w:val="none" w:sz="0" w:space="0" w:color="auto"/>
            <w:bottom w:val="none" w:sz="0" w:space="0" w:color="auto"/>
            <w:right w:val="none" w:sz="0" w:space="0" w:color="auto"/>
          </w:divBdr>
        </w:div>
        <w:div w:id="1228999071">
          <w:marLeft w:val="0"/>
          <w:marRight w:val="0"/>
          <w:marTop w:val="0"/>
          <w:marBottom w:val="0"/>
          <w:divBdr>
            <w:top w:val="none" w:sz="0" w:space="0" w:color="auto"/>
            <w:left w:val="none" w:sz="0" w:space="0" w:color="auto"/>
            <w:bottom w:val="none" w:sz="0" w:space="0" w:color="auto"/>
            <w:right w:val="none" w:sz="0" w:space="0" w:color="auto"/>
          </w:divBdr>
        </w:div>
        <w:div w:id="1233739222">
          <w:marLeft w:val="0"/>
          <w:marRight w:val="0"/>
          <w:marTop w:val="0"/>
          <w:marBottom w:val="0"/>
          <w:divBdr>
            <w:top w:val="none" w:sz="0" w:space="0" w:color="auto"/>
            <w:left w:val="none" w:sz="0" w:space="0" w:color="auto"/>
            <w:bottom w:val="none" w:sz="0" w:space="0" w:color="auto"/>
            <w:right w:val="none" w:sz="0" w:space="0" w:color="auto"/>
          </w:divBdr>
        </w:div>
        <w:div w:id="1504971149">
          <w:marLeft w:val="0"/>
          <w:marRight w:val="0"/>
          <w:marTop w:val="0"/>
          <w:marBottom w:val="0"/>
          <w:divBdr>
            <w:top w:val="none" w:sz="0" w:space="0" w:color="auto"/>
            <w:left w:val="none" w:sz="0" w:space="0" w:color="auto"/>
            <w:bottom w:val="none" w:sz="0" w:space="0" w:color="auto"/>
            <w:right w:val="none" w:sz="0" w:space="0" w:color="auto"/>
          </w:divBdr>
        </w:div>
        <w:div w:id="1677224610">
          <w:marLeft w:val="0"/>
          <w:marRight w:val="0"/>
          <w:marTop w:val="0"/>
          <w:marBottom w:val="0"/>
          <w:divBdr>
            <w:top w:val="none" w:sz="0" w:space="0" w:color="auto"/>
            <w:left w:val="none" w:sz="0" w:space="0" w:color="auto"/>
            <w:bottom w:val="none" w:sz="0" w:space="0" w:color="auto"/>
            <w:right w:val="none" w:sz="0" w:space="0" w:color="auto"/>
          </w:divBdr>
        </w:div>
        <w:div w:id="1706060835">
          <w:marLeft w:val="0"/>
          <w:marRight w:val="0"/>
          <w:marTop w:val="0"/>
          <w:marBottom w:val="0"/>
          <w:divBdr>
            <w:top w:val="none" w:sz="0" w:space="0" w:color="auto"/>
            <w:left w:val="none" w:sz="0" w:space="0" w:color="auto"/>
            <w:bottom w:val="none" w:sz="0" w:space="0" w:color="auto"/>
            <w:right w:val="none" w:sz="0" w:space="0" w:color="auto"/>
          </w:divBdr>
        </w:div>
        <w:div w:id="1770734048">
          <w:marLeft w:val="0"/>
          <w:marRight w:val="0"/>
          <w:marTop w:val="0"/>
          <w:marBottom w:val="0"/>
          <w:divBdr>
            <w:top w:val="none" w:sz="0" w:space="0" w:color="auto"/>
            <w:left w:val="none" w:sz="0" w:space="0" w:color="auto"/>
            <w:bottom w:val="none" w:sz="0" w:space="0" w:color="auto"/>
            <w:right w:val="none" w:sz="0" w:space="0" w:color="auto"/>
          </w:divBdr>
        </w:div>
        <w:div w:id="2009823963">
          <w:marLeft w:val="0"/>
          <w:marRight w:val="0"/>
          <w:marTop w:val="0"/>
          <w:marBottom w:val="0"/>
          <w:divBdr>
            <w:top w:val="none" w:sz="0" w:space="0" w:color="auto"/>
            <w:left w:val="none" w:sz="0" w:space="0" w:color="auto"/>
            <w:bottom w:val="none" w:sz="0" w:space="0" w:color="auto"/>
            <w:right w:val="none" w:sz="0" w:space="0" w:color="auto"/>
          </w:divBdr>
        </w:div>
      </w:divsChild>
    </w:div>
    <w:div w:id="203561403">
      <w:bodyDiv w:val="1"/>
      <w:marLeft w:val="0"/>
      <w:marRight w:val="0"/>
      <w:marTop w:val="0"/>
      <w:marBottom w:val="0"/>
      <w:divBdr>
        <w:top w:val="none" w:sz="0" w:space="0" w:color="auto"/>
        <w:left w:val="none" w:sz="0" w:space="0" w:color="auto"/>
        <w:bottom w:val="none" w:sz="0" w:space="0" w:color="auto"/>
        <w:right w:val="none" w:sz="0" w:space="0" w:color="auto"/>
      </w:divBdr>
      <w:divsChild>
        <w:div w:id="18436384">
          <w:marLeft w:val="0"/>
          <w:marRight w:val="0"/>
          <w:marTop w:val="0"/>
          <w:marBottom w:val="0"/>
          <w:divBdr>
            <w:top w:val="none" w:sz="0" w:space="0" w:color="auto"/>
            <w:left w:val="none" w:sz="0" w:space="0" w:color="auto"/>
            <w:bottom w:val="none" w:sz="0" w:space="0" w:color="auto"/>
            <w:right w:val="none" w:sz="0" w:space="0" w:color="auto"/>
          </w:divBdr>
        </w:div>
        <w:div w:id="24984994">
          <w:marLeft w:val="0"/>
          <w:marRight w:val="0"/>
          <w:marTop w:val="0"/>
          <w:marBottom w:val="0"/>
          <w:divBdr>
            <w:top w:val="none" w:sz="0" w:space="0" w:color="auto"/>
            <w:left w:val="none" w:sz="0" w:space="0" w:color="auto"/>
            <w:bottom w:val="none" w:sz="0" w:space="0" w:color="auto"/>
            <w:right w:val="none" w:sz="0" w:space="0" w:color="auto"/>
          </w:divBdr>
        </w:div>
        <w:div w:id="53356173">
          <w:marLeft w:val="0"/>
          <w:marRight w:val="0"/>
          <w:marTop w:val="0"/>
          <w:marBottom w:val="0"/>
          <w:divBdr>
            <w:top w:val="none" w:sz="0" w:space="0" w:color="auto"/>
            <w:left w:val="none" w:sz="0" w:space="0" w:color="auto"/>
            <w:bottom w:val="none" w:sz="0" w:space="0" w:color="auto"/>
            <w:right w:val="none" w:sz="0" w:space="0" w:color="auto"/>
          </w:divBdr>
        </w:div>
        <w:div w:id="73863958">
          <w:marLeft w:val="0"/>
          <w:marRight w:val="0"/>
          <w:marTop w:val="0"/>
          <w:marBottom w:val="0"/>
          <w:divBdr>
            <w:top w:val="none" w:sz="0" w:space="0" w:color="auto"/>
            <w:left w:val="none" w:sz="0" w:space="0" w:color="auto"/>
            <w:bottom w:val="none" w:sz="0" w:space="0" w:color="auto"/>
            <w:right w:val="none" w:sz="0" w:space="0" w:color="auto"/>
          </w:divBdr>
        </w:div>
        <w:div w:id="77219098">
          <w:marLeft w:val="0"/>
          <w:marRight w:val="0"/>
          <w:marTop w:val="0"/>
          <w:marBottom w:val="0"/>
          <w:divBdr>
            <w:top w:val="none" w:sz="0" w:space="0" w:color="auto"/>
            <w:left w:val="none" w:sz="0" w:space="0" w:color="auto"/>
            <w:bottom w:val="none" w:sz="0" w:space="0" w:color="auto"/>
            <w:right w:val="none" w:sz="0" w:space="0" w:color="auto"/>
          </w:divBdr>
        </w:div>
        <w:div w:id="78600239">
          <w:marLeft w:val="0"/>
          <w:marRight w:val="0"/>
          <w:marTop w:val="0"/>
          <w:marBottom w:val="0"/>
          <w:divBdr>
            <w:top w:val="none" w:sz="0" w:space="0" w:color="auto"/>
            <w:left w:val="none" w:sz="0" w:space="0" w:color="auto"/>
            <w:bottom w:val="none" w:sz="0" w:space="0" w:color="auto"/>
            <w:right w:val="none" w:sz="0" w:space="0" w:color="auto"/>
          </w:divBdr>
        </w:div>
        <w:div w:id="82192391">
          <w:marLeft w:val="0"/>
          <w:marRight w:val="0"/>
          <w:marTop w:val="0"/>
          <w:marBottom w:val="0"/>
          <w:divBdr>
            <w:top w:val="none" w:sz="0" w:space="0" w:color="auto"/>
            <w:left w:val="none" w:sz="0" w:space="0" w:color="auto"/>
            <w:bottom w:val="none" w:sz="0" w:space="0" w:color="auto"/>
            <w:right w:val="none" w:sz="0" w:space="0" w:color="auto"/>
          </w:divBdr>
        </w:div>
        <w:div w:id="87167320">
          <w:marLeft w:val="0"/>
          <w:marRight w:val="0"/>
          <w:marTop w:val="0"/>
          <w:marBottom w:val="0"/>
          <w:divBdr>
            <w:top w:val="none" w:sz="0" w:space="0" w:color="auto"/>
            <w:left w:val="none" w:sz="0" w:space="0" w:color="auto"/>
            <w:bottom w:val="none" w:sz="0" w:space="0" w:color="auto"/>
            <w:right w:val="none" w:sz="0" w:space="0" w:color="auto"/>
          </w:divBdr>
        </w:div>
        <w:div w:id="129523728">
          <w:marLeft w:val="0"/>
          <w:marRight w:val="0"/>
          <w:marTop w:val="0"/>
          <w:marBottom w:val="0"/>
          <w:divBdr>
            <w:top w:val="none" w:sz="0" w:space="0" w:color="auto"/>
            <w:left w:val="none" w:sz="0" w:space="0" w:color="auto"/>
            <w:bottom w:val="none" w:sz="0" w:space="0" w:color="auto"/>
            <w:right w:val="none" w:sz="0" w:space="0" w:color="auto"/>
          </w:divBdr>
        </w:div>
        <w:div w:id="133913994">
          <w:marLeft w:val="0"/>
          <w:marRight w:val="0"/>
          <w:marTop w:val="0"/>
          <w:marBottom w:val="0"/>
          <w:divBdr>
            <w:top w:val="none" w:sz="0" w:space="0" w:color="auto"/>
            <w:left w:val="none" w:sz="0" w:space="0" w:color="auto"/>
            <w:bottom w:val="none" w:sz="0" w:space="0" w:color="auto"/>
            <w:right w:val="none" w:sz="0" w:space="0" w:color="auto"/>
          </w:divBdr>
        </w:div>
        <w:div w:id="164323768">
          <w:marLeft w:val="0"/>
          <w:marRight w:val="0"/>
          <w:marTop w:val="0"/>
          <w:marBottom w:val="0"/>
          <w:divBdr>
            <w:top w:val="none" w:sz="0" w:space="0" w:color="auto"/>
            <w:left w:val="none" w:sz="0" w:space="0" w:color="auto"/>
            <w:bottom w:val="none" w:sz="0" w:space="0" w:color="auto"/>
            <w:right w:val="none" w:sz="0" w:space="0" w:color="auto"/>
          </w:divBdr>
        </w:div>
        <w:div w:id="176622005">
          <w:marLeft w:val="0"/>
          <w:marRight w:val="0"/>
          <w:marTop w:val="0"/>
          <w:marBottom w:val="0"/>
          <w:divBdr>
            <w:top w:val="none" w:sz="0" w:space="0" w:color="auto"/>
            <w:left w:val="none" w:sz="0" w:space="0" w:color="auto"/>
            <w:bottom w:val="none" w:sz="0" w:space="0" w:color="auto"/>
            <w:right w:val="none" w:sz="0" w:space="0" w:color="auto"/>
          </w:divBdr>
        </w:div>
        <w:div w:id="177895192">
          <w:marLeft w:val="0"/>
          <w:marRight w:val="0"/>
          <w:marTop w:val="0"/>
          <w:marBottom w:val="0"/>
          <w:divBdr>
            <w:top w:val="none" w:sz="0" w:space="0" w:color="auto"/>
            <w:left w:val="none" w:sz="0" w:space="0" w:color="auto"/>
            <w:bottom w:val="none" w:sz="0" w:space="0" w:color="auto"/>
            <w:right w:val="none" w:sz="0" w:space="0" w:color="auto"/>
          </w:divBdr>
        </w:div>
        <w:div w:id="177937541">
          <w:marLeft w:val="0"/>
          <w:marRight w:val="0"/>
          <w:marTop w:val="0"/>
          <w:marBottom w:val="0"/>
          <w:divBdr>
            <w:top w:val="none" w:sz="0" w:space="0" w:color="auto"/>
            <w:left w:val="none" w:sz="0" w:space="0" w:color="auto"/>
            <w:bottom w:val="none" w:sz="0" w:space="0" w:color="auto"/>
            <w:right w:val="none" w:sz="0" w:space="0" w:color="auto"/>
          </w:divBdr>
        </w:div>
        <w:div w:id="199979086">
          <w:marLeft w:val="0"/>
          <w:marRight w:val="0"/>
          <w:marTop w:val="0"/>
          <w:marBottom w:val="0"/>
          <w:divBdr>
            <w:top w:val="none" w:sz="0" w:space="0" w:color="auto"/>
            <w:left w:val="none" w:sz="0" w:space="0" w:color="auto"/>
            <w:bottom w:val="none" w:sz="0" w:space="0" w:color="auto"/>
            <w:right w:val="none" w:sz="0" w:space="0" w:color="auto"/>
          </w:divBdr>
        </w:div>
        <w:div w:id="222835703">
          <w:marLeft w:val="0"/>
          <w:marRight w:val="0"/>
          <w:marTop w:val="0"/>
          <w:marBottom w:val="0"/>
          <w:divBdr>
            <w:top w:val="none" w:sz="0" w:space="0" w:color="auto"/>
            <w:left w:val="none" w:sz="0" w:space="0" w:color="auto"/>
            <w:bottom w:val="none" w:sz="0" w:space="0" w:color="auto"/>
            <w:right w:val="none" w:sz="0" w:space="0" w:color="auto"/>
          </w:divBdr>
        </w:div>
        <w:div w:id="230429188">
          <w:marLeft w:val="0"/>
          <w:marRight w:val="0"/>
          <w:marTop w:val="0"/>
          <w:marBottom w:val="0"/>
          <w:divBdr>
            <w:top w:val="none" w:sz="0" w:space="0" w:color="auto"/>
            <w:left w:val="none" w:sz="0" w:space="0" w:color="auto"/>
            <w:bottom w:val="none" w:sz="0" w:space="0" w:color="auto"/>
            <w:right w:val="none" w:sz="0" w:space="0" w:color="auto"/>
          </w:divBdr>
        </w:div>
        <w:div w:id="244925193">
          <w:marLeft w:val="0"/>
          <w:marRight w:val="0"/>
          <w:marTop w:val="0"/>
          <w:marBottom w:val="0"/>
          <w:divBdr>
            <w:top w:val="none" w:sz="0" w:space="0" w:color="auto"/>
            <w:left w:val="none" w:sz="0" w:space="0" w:color="auto"/>
            <w:bottom w:val="none" w:sz="0" w:space="0" w:color="auto"/>
            <w:right w:val="none" w:sz="0" w:space="0" w:color="auto"/>
          </w:divBdr>
        </w:div>
        <w:div w:id="255015091">
          <w:marLeft w:val="0"/>
          <w:marRight w:val="0"/>
          <w:marTop w:val="0"/>
          <w:marBottom w:val="0"/>
          <w:divBdr>
            <w:top w:val="none" w:sz="0" w:space="0" w:color="auto"/>
            <w:left w:val="none" w:sz="0" w:space="0" w:color="auto"/>
            <w:bottom w:val="none" w:sz="0" w:space="0" w:color="auto"/>
            <w:right w:val="none" w:sz="0" w:space="0" w:color="auto"/>
          </w:divBdr>
        </w:div>
        <w:div w:id="267851855">
          <w:marLeft w:val="0"/>
          <w:marRight w:val="0"/>
          <w:marTop w:val="0"/>
          <w:marBottom w:val="0"/>
          <w:divBdr>
            <w:top w:val="none" w:sz="0" w:space="0" w:color="auto"/>
            <w:left w:val="none" w:sz="0" w:space="0" w:color="auto"/>
            <w:bottom w:val="none" w:sz="0" w:space="0" w:color="auto"/>
            <w:right w:val="none" w:sz="0" w:space="0" w:color="auto"/>
          </w:divBdr>
        </w:div>
        <w:div w:id="289747314">
          <w:marLeft w:val="0"/>
          <w:marRight w:val="0"/>
          <w:marTop w:val="0"/>
          <w:marBottom w:val="0"/>
          <w:divBdr>
            <w:top w:val="none" w:sz="0" w:space="0" w:color="auto"/>
            <w:left w:val="none" w:sz="0" w:space="0" w:color="auto"/>
            <w:bottom w:val="none" w:sz="0" w:space="0" w:color="auto"/>
            <w:right w:val="none" w:sz="0" w:space="0" w:color="auto"/>
          </w:divBdr>
        </w:div>
        <w:div w:id="292751753">
          <w:marLeft w:val="0"/>
          <w:marRight w:val="0"/>
          <w:marTop w:val="0"/>
          <w:marBottom w:val="0"/>
          <w:divBdr>
            <w:top w:val="none" w:sz="0" w:space="0" w:color="auto"/>
            <w:left w:val="none" w:sz="0" w:space="0" w:color="auto"/>
            <w:bottom w:val="none" w:sz="0" w:space="0" w:color="auto"/>
            <w:right w:val="none" w:sz="0" w:space="0" w:color="auto"/>
          </w:divBdr>
        </w:div>
        <w:div w:id="305817309">
          <w:marLeft w:val="0"/>
          <w:marRight w:val="0"/>
          <w:marTop w:val="0"/>
          <w:marBottom w:val="0"/>
          <w:divBdr>
            <w:top w:val="none" w:sz="0" w:space="0" w:color="auto"/>
            <w:left w:val="none" w:sz="0" w:space="0" w:color="auto"/>
            <w:bottom w:val="none" w:sz="0" w:space="0" w:color="auto"/>
            <w:right w:val="none" w:sz="0" w:space="0" w:color="auto"/>
          </w:divBdr>
        </w:div>
        <w:div w:id="311838776">
          <w:marLeft w:val="0"/>
          <w:marRight w:val="0"/>
          <w:marTop w:val="0"/>
          <w:marBottom w:val="0"/>
          <w:divBdr>
            <w:top w:val="none" w:sz="0" w:space="0" w:color="auto"/>
            <w:left w:val="none" w:sz="0" w:space="0" w:color="auto"/>
            <w:bottom w:val="none" w:sz="0" w:space="0" w:color="auto"/>
            <w:right w:val="none" w:sz="0" w:space="0" w:color="auto"/>
          </w:divBdr>
        </w:div>
        <w:div w:id="316690127">
          <w:marLeft w:val="0"/>
          <w:marRight w:val="0"/>
          <w:marTop w:val="0"/>
          <w:marBottom w:val="0"/>
          <w:divBdr>
            <w:top w:val="none" w:sz="0" w:space="0" w:color="auto"/>
            <w:left w:val="none" w:sz="0" w:space="0" w:color="auto"/>
            <w:bottom w:val="none" w:sz="0" w:space="0" w:color="auto"/>
            <w:right w:val="none" w:sz="0" w:space="0" w:color="auto"/>
          </w:divBdr>
        </w:div>
        <w:div w:id="328024632">
          <w:marLeft w:val="0"/>
          <w:marRight w:val="0"/>
          <w:marTop w:val="0"/>
          <w:marBottom w:val="0"/>
          <w:divBdr>
            <w:top w:val="none" w:sz="0" w:space="0" w:color="auto"/>
            <w:left w:val="none" w:sz="0" w:space="0" w:color="auto"/>
            <w:bottom w:val="none" w:sz="0" w:space="0" w:color="auto"/>
            <w:right w:val="none" w:sz="0" w:space="0" w:color="auto"/>
          </w:divBdr>
        </w:div>
        <w:div w:id="336544589">
          <w:marLeft w:val="0"/>
          <w:marRight w:val="0"/>
          <w:marTop w:val="0"/>
          <w:marBottom w:val="0"/>
          <w:divBdr>
            <w:top w:val="none" w:sz="0" w:space="0" w:color="auto"/>
            <w:left w:val="none" w:sz="0" w:space="0" w:color="auto"/>
            <w:bottom w:val="none" w:sz="0" w:space="0" w:color="auto"/>
            <w:right w:val="none" w:sz="0" w:space="0" w:color="auto"/>
          </w:divBdr>
        </w:div>
        <w:div w:id="356194924">
          <w:marLeft w:val="0"/>
          <w:marRight w:val="0"/>
          <w:marTop w:val="0"/>
          <w:marBottom w:val="0"/>
          <w:divBdr>
            <w:top w:val="none" w:sz="0" w:space="0" w:color="auto"/>
            <w:left w:val="none" w:sz="0" w:space="0" w:color="auto"/>
            <w:bottom w:val="none" w:sz="0" w:space="0" w:color="auto"/>
            <w:right w:val="none" w:sz="0" w:space="0" w:color="auto"/>
          </w:divBdr>
        </w:div>
        <w:div w:id="385102515">
          <w:marLeft w:val="0"/>
          <w:marRight w:val="0"/>
          <w:marTop w:val="0"/>
          <w:marBottom w:val="0"/>
          <w:divBdr>
            <w:top w:val="none" w:sz="0" w:space="0" w:color="auto"/>
            <w:left w:val="none" w:sz="0" w:space="0" w:color="auto"/>
            <w:bottom w:val="none" w:sz="0" w:space="0" w:color="auto"/>
            <w:right w:val="none" w:sz="0" w:space="0" w:color="auto"/>
          </w:divBdr>
        </w:div>
        <w:div w:id="405885163">
          <w:marLeft w:val="0"/>
          <w:marRight w:val="0"/>
          <w:marTop w:val="0"/>
          <w:marBottom w:val="0"/>
          <w:divBdr>
            <w:top w:val="none" w:sz="0" w:space="0" w:color="auto"/>
            <w:left w:val="none" w:sz="0" w:space="0" w:color="auto"/>
            <w:bottom w:val="none" w:sz="0" w:space="0" w:color="auto"/>
            <w:right w:val="none" w:sz="0" w:space="0" w:color="auto"/>
          </w:divBdr>
        </w:div>
        <w:div w:id="420030818">
          <w:marLeft w:val="0"/>
          <w:marRight w:val="0"/>
          <w:marTop w:val="0"/>
          <w:marBottom w:val="0"/>
          <w:divBdr>
            <w:top w:val="none" w:sz="0" w:space="0" w:color="auto"/>
            <w:left w:val="none" w:sz="0" w:space="0" w:color="auto"/>
            <w:bottom w:val="none" w:sz="0" w:space="0" w:color="auto"/>
            <w:right w:val="none" w:sz="0" w:space="0" w:color="auto"/>
          </w:divBdr>
        </w:div>
        <w:div w:id="433981394">
          <w:marLeft w:val="0"/>
          <w:marRight w:val="0"/>
          <w:marTop w:val="0"/>
          <w:marBottom w:val="0"/>
          <w:divBdr>
            <w:top w:val="none" w:sz="0" w:space="0" w:color="auto"/>
            <w:left w:val="none" w:sz="0" w:space="0" w:color="auto"/>
            <w:bottom w:val="none" w:sz="0" w:space="0" w:color="auto"/>
            <w:right w:val="none" w:sz="0" w:space="0" w:color="auto"/>
          </w:divBdr>
        </w:div>
        <w:div w:id="447242087">
          <w:marLeft w:val="0"/>
          <w:marRight w:val="0"/>
          <w:marTop w:val="0"/>
          <w:marBottom w:val="0"/>
          <w:divBdr>
            <w:top w:val="none" w:sz="0" w:space="0" w:color="auto"/>
            <w:left w:val="none" w:sz="0" w:space="0" w:color="auto"/>
            <w:bottom w:val="none" w:sz="0" w:space="0" w:color="auto"/>
            <w:right w:val="none" w:sz="0" w:space="0" w:color="auto"/>
          </w:divBdr>
        </w:div>
        <w:div w:id="459499662">
          <w:marLeft w:val="0"/>
          <w:marRight w:val="0"/>
          <w:marTop w:val="0"/>
          <w:marBottom w:val="0"/>
          <w:divBdr>
            <w:top w:val="none" w:sz="0" w:space="0" w:color="auto"/>
            <w:left w:val="none" w:sz="0" w:space="0" w:color="auto"/>
            <w:bottom w:val="none" w:sz="0" w:space="0" w:color="auto"/>
            <w:right w:val="none" w:sz="0" w:space="0" w:color="auto"/>
          </w:divBdr>
        </w:div>
        <w:div w:id="460658339">
          <w:marLeft w:val="0"/>
          <w:marRight w:val="0"/>
          <w:marTop w:val="0"/>
          <w:marBottom w:val="0"/>
          <w:divBdr>
            <w:top w:val="none" w:sz="0" w:space="0" w:color="auto"/>
            <w:left w:val="none" w:sz="0" w:space="0" w:color="auto"/>
            <w:bottom w:val="none" w:sz="0" w:space="0" w:color="auto"/>
            <w:right w:val="none" w:sz="0" w:space="0" w:color="auto"/>
          </w:divBdr>
        </w:div>
        <w:div w:id="468985048">
          <w:marLeft w:val="0"/>
          <w:marRight w:val="0"/>
          <w:marTop w:val="0"/>
          <w:marBottom w:val="0"/>
          <w:divBdr>
            <w:top w:val="none" w:sz="0" w:space="0" w:color="auto"/>
            <w:left w:val="none" w:sz="0" w:space="0" w:color="auto"/>
            <w:bottom w:val="none" w:sz="0" w:space="0" w:color="auto"/>
            <w:right w:val="none" w:sz="0" w:space="0" w:color="auto"/>
          </w:divBdr>
        </w:div>
        <w:div w:id="472069177">
          <w:marLeft w:val="0"/>
          <w:marRight w:val="0"/>
          <w:marTop w:val="0"/>
          <w:marBottom w:val="0"/>
          <w:divBdr>
            <w:top w:val="none" w:sz="0" w:space="0" w:color="auto"/>
            <w:left w:val="none" w:sz="0" w:space="0" w:color="auto"/>
            <w:bottom w:val="none" w:sz="0" w:space="0" w:color="auto"/>
            <w:right w:val="none" w:sz="0" w:space="0" w:color="auto"/>
          </w:divBdr>
        </w:div>
        <w:div w:id="499274130">
          <w:marLeft w:val="0"/>
          <w:marRight w:val="0"/>
          <w:marTop w:val="0"/>
          <w:marBottom w:val="0"/>
          <w:divBdr>
            <w:top w:val="none" w:sz="0" w:space="0" w:color="auto"/>
            <w:left w:val="none" w:sz="0" w:space="0" w:color="auto"/>
            <w:bottom w:val="none" w:sz="0" w:space="0" w:color="auto"/>
            <w:right w:val="none" w:sz="0" w:space="0" w:color="auto"/>
          </w:divBdr>
        </w:div>
        <w:div w:id="501703807">
          <w:marLeft w:val="0"/>
          <w:marRight w:val="0"/>
          <w:marTop w:val="0"/>
          <w:marBottom w:val="0"/>
          <w:divBdr>
            <w:top w:val="none" w:sz="0" w:space="0" w:color="auto"/>
            <w:left w:val="none" w:sz="0" w:space="0" w:color="auto"/>
            <w:bottom w:val="none" w:sz="0" w:space="0" w:color="auto"/>
            <w:right w:val="none" w:sz="0" w:space="0" w:color="auto"/>
          </w:divBdr>
        </w:div>
        <w:div w:id="506677310">
          <w:marLeft w:val="0"/>
          <w:marRight w:val="0"/>
          <w:marTop w:val="0"/>
          <w:marBottom w:val="0"/>
          <w:divBdr>
            <w:top w:val="none" w:sz="0" w:space="0" w:color="auto"/>
            <w:left w:val="none" w:sz="0" w:space="0" w:color="auto"/>
            <w:bottom w:val="none" w:sz="0" w:space="0" w:color="auto"/>
            <w:right w:val="none" w:sz="0" w:space="0" w:color="auto"/>
          </w:divBdr>
        </w:div>
        <w:div w:id="538981297">
          <w:marLeft w:val="0"/>
          <w:marRight w:val="0"/>
          <w:marTop w:val="0"/>
          <w:marBottom w:val="0"/>
          <w:divBdr>
            <w:top w:val="none" w:sz="0" w:space="0" w:color="auto"/>
            <w:left w:val="none" w:sz="0" w:space="0" w:color="auto"/>
            <w:bottom w:val="none" w:sz="0" w:space="0" w:color="auto"/>
            <w:right w:val="none" w:sz="0" w:space="0" w:color="auto"/>
          </w:divBdr>
        </w:div>
        <w:div w:id="544829380">
          <w:marLeft w:val="0"/>
          <w:marRight w:val="0"/>
          <w:marTop w:val="0"/>
          <w:marBottom w:val="0"/>
          <w:divBdr>
            <w:top w:val="none" w:sz="0" w:space="0" w:color="auto"/>
            <w:left w:val="none" w:sz="0" w:space="0" w:color="auto"/>
            <w:bottom w:val="none" w:sz="0" w:space="0" w:color="auto"/>
            <w:right w:val="none" w:sz="0" w:space="0" w:color="auto"/>
          </w:divBdr>
        </w:div>
        <w:div w:id="546064454">
          <w:marLeft w:val="0"/>
          <w:marRight w:val="0"/>
          <w:marTop w:val="0"/>
          <w:marBottom w:val="0"/>
          <w:divBdr>
            <w:top w:val="none" w:sz="0" w:space="0" w:color="auto"/>
            <w:left w:val="none" w:sz="0" w:space="0" w:color="auto"/>
            <w:bottom w:val="none" w:sz="0" w:space="0" w:color="auto"/>
            <w:right w:val="none" w:sz="0" w:space="0" w:color="auto"/>
          </w:divBdr>
        </w:div>
        <w:div w:id="560868894">
          <w:marLeft w:val="0"/>
          <w:marRight w:val="0"/>
          <w:marTop w:val="0"/>
          <w:marBottom w:val="0"/>
          <w:divBdr>
            <w:top w:val="none" w:sz="0" w:space="0" w:color="auto"/>
            <w:left w:val="none" w:sz="0" w:space="0" w:color="auto"/>
            <w:bottom w:val="none" w:sz="0" w:space="0" w:color="auto"/>
            <w:right w:val="none" w:sz="0" w:space="0" w:color="auto"/>
          </w:divBdr>
        </w:div>
        <w:div w:id="568032372">
          <w:marLeft w:val="0"/>
          <w:marRight w:val="0"/>
          <w:marTop w:val="0"/>
          <w:marBottom w:val="0"/>
          <w:divBdr>
            <w:top w:val="none" w:sz="0" w:space="0" w:color="auto"/>
            <w:left w:val="none" w:sz="0" w:space="0" w:color="auto"/>
            <w:bottom w:val="none" w:sz="0" w:space="0" w:color="auto"/>
            <w:right w:val="none" w:sz="0" w:space="0" w:color="auto"/>
          </w:divBdr>
        </w:div>
        <w:div w:id="585573614">
          <w:marLeft w:val="0"/>
          <w:marRight w:val="0"/>
          <w:marTop w:val="0"/>
          <w:marBottom w:val="0"/>
          <w:divBdr>
            <w:top w:val="none" w:sz="0" w:space="0" w:color="auto"/>
            <w:left w:val="none" w:sz="0" w:space="0" w:color="auto"/>
            <w:bottom w:val="none" w:sz="0" w:space="0" w:color="auto"/>
            <w:right w:val="none" w:sz="0" w:space="0" w:color="auto"/>
          </w:divBdr>
        </w:div>
        <w:div w:id="601301776">
          <w:marLeft w:val="0"/>
          <w:marRight w:val="0"/>
          <w:marTop w:val="0"/>
          <w:marBottom w:val="0"/>
          <w:divBdr>
            <w:top w:val="none" w:sz="0" w:space="0" w:color="auto"/>
            <w:left w:val="none" w:sz="0" w:space="0" w:color="auto"/>
            <w:bottom w:val="none" w:sz="0" w:space="0" w:color="auto"/>
            <w:right w:val="none" w:sz="0" w:space="0" w:color="auto"/>
          </w:divBdr>
        </w:div>
        <w:div w:id="606229577">
          <w:marLeft w:val="0"/>
          <w:marRight w:val="0"/>
          <w:marTop w:val="0"/>
          <w:marBottom w:val="0"/>
          <w:divBdr>
            <w:top w:val="none" w:sz="0" w:space="0" w:color="auto"/>
            <w:left w:val="none" w:sz="0" w:space="0" w:color="auto"/>
            <w:bottom w:val="none" w:sz="0" w:space="0" w:color="auto"/>
            <w:right w:val="none" w:sz="0" w:space="0" w:color="auto"/>
          </w:divBdr>
        </w:div>
        <w:div w:id="611135082">
          <w:marLeft w:val="0"/>
          <w:marRight w:val="0"/>
          <w:marTop w:val="0"/>
          <w:marBottom w:val="0"/>
          <w:divBdr>
            <w:top w:val="none" w:sz="0" w:space="0" w:color="auto"/>
            <w:left w:val="none" w:sz="0" w:space="0" w:color="auto"/>
            <w:bottom w:val="none" w:sz="0" w:space="0" w:color="auto"/>
            <w:right w:val="none" w:sz="0" w:space="0" w:color="auto"/>
          </w:divBdr>
        </w:div>
        <w:div w:id="623922309">
          <w:marLeft w:val="0"/>
          <w:marRight w:val="0"/>
          <w:marTop w:val="0"/>
          <w:marBottom w:val="0"/>
          <w:divBdr>
            <w:top w:val="none" w:sz="0" w:space="0" w:color="auto"/>
            <w:left w:val="none" w:sz="0" w:space="0" w:color="auto"/>
            <w:bottom w:val="none" w:sz="0" w:space="0" w:color="auto"/>
            <w:right w:val="none" w:sz="0" w:space="0" w:color="auto"/>
          </w:divBdr>
        </w:div>
        <w:div w:id="632443898">
          <w:marLeft w:val="0"/>
          <w:marRight w:val="0"/>
          <w:marTop w:val="0"/>
          <w:marBottom w:val="0"/>
          <w:divBdr>
            <w:top w:val="none" w:sz="0" w:space="0" w:color="auto"/>
            <w:left w:val="none" w:sz="0" w:space="0" w:color="auto"/>
            <w:bottom w:val="none" w:sz="0" w:space="0" w:color="auto"/>
            <w:right w:val="none" w:sz="0" w:space="0" w:color="auto"/>
          </w:divBdr>
        </w:div>
        <w:div w:id="639961468">
          <w:marLeft w:val="0"/>
          <w:marRight w:val="0"/>
          <w:marTop w:val="0"/>
          <w:marBottom w:val="0"/>
          <w:divBdr>
            <w:top w:val="none" w:sz="0" w:space="0" w:color="auto"/>
            <w:left w:val="none" w:sz="0" w:space="0" w:color="auto"/>
            <w:bottom w:val="none" w:sz="0" w:space="0" w:color="auto"/>
            <w:right w:val="none" w:sz="0" w:space="0" w:color="auto"/>
          </w:divBdr>
        </w:div>
        <w:div w:id="648898361">
          <w:marLeft w:val="0"/>
          <w:marRight w:val="0"/>
          <w:marTop w:val="0"/>
          <w:marBottom w:val="0"/>
          <w:divBdr>
            <w:top w:val="none" w:sz="0" w:space="0" w:color="auto"/>
            <w:left w:val="none" w:sz="0" w:space="0" w:color="auto"/>
            <w:bottom w:val="none" w:sz="0" w:space="0" w:color="auto"/>
            <w:right w:val="none" w:sz="0" w:space="0" w:color="auto"/>
          </w:divBdr>
        </w:div>
        <w:div w:id="653146123">
          <w:marLeft w:val="0"/>
          <w:marRight w:val="0"/>
          <w:marTop w:val="0"/>
          <w:marBottom w:val="0"/>
          <w:divBdr>
            <w:top w:val="none" w:sz="0" w:space="0" w:color="auto"/>
            <w:left w:val="none" w:sz="0" w:space="0" w:color="auto"/>
            <w:bottom w:val="none" w:sz="0" w:space="0" w:color="auto"/>
            <w:right w:val="none" w:sz="0" w:space="0" w:color="auto"/>
          </w:divBdr>
        </w:div>
        <w:div w:id="653919169">
          <w:marLeft w:val="0"/>
          <w:marRight w:val="0"/>
          <w:marTop w:val="0"/>
          <w:marBottom w:val="0"/>
          <w:divBdr>
            <w:top w:val="none" w:sz="0" w:space="0" w:color="auto"/>
            <w:left w:val="none" w:sz="0" w:space="0" w:color="auto"/>
            <w:bottom w:val="none" w:sz="0" w:space="0" w:color="auto"/>
            <w:right w:val="none" w:sz="0" w:space="0" w:color="auto"/>
          </w:divBdr>
        </w:div>
        <w:div w:id="674459032">
          <w:marLeft w:val="0"/>
          <w:marRight w:val="0"/>
          <w:marTop w:val="0"/>
          <w:marBottom w:val="0"/>
          <w:divBdr>
            <w:top w:val="none" w:sz="0" w:space="0" w:color="auto"/>
            <w:left w:val="none" w:sz="0" w:space="0" w:color="auto"/>
            <w:bottom w:val="none" w:sz="0" w:space="0" w:color="auto"/>
            <w:right w:val="none" w:sz="0" w:space="0" w:color="auto"/>
          </w:divBdr>
        </w:div>
        <w:div w:id="682169371">
          <w:marLeft w:val="0"/>
          <w:marRight w:val="0"/>
          <w:marTop w:val="0"/>
          <w:marBottom w:val="0"/>
          <w:divBdr>
            <w:top w:val="none" w:sz="0" w:space="0" w:color="auto"/>
            <w:left w:val="none" w:sz="0" w:space="0" w:color="auto"/>
            <w:bottom w:val="none" w:sz="0" w:space="0" w:color="auto"/>
            <w:right w:val="none" w:sz="0" w:space="0" w:color="auto"/>
          </w:divBdr>
        </w:div>
        <w:div w:id="689992843">
          <w:marLeft w:val="0"/>
          <w:marRight w:val="0"/>
          <w:marTop w:val="0"/>
          <w:marBottom w:val="0"/>
          <w:divBdr>
            <w:top w:val="none" w:sz="0" w:space="0" w:color="auto"/>
            <w:left w:val="none" w:sz="0" w:space="0" w:color="auto"/>
            <w:bottom w:val="none" w:sz="0" w:space="0" w:color="auto"/>
            <w:right w:val="none" w:sz="0" w:space="0" w:color="auto"/>
          </w:divBdr>
        </w:div>
        <w:div w:id="690716572">
          <w:marLeft w:val="0"/>
          <w:marRight w:val="0"/>
          <w:marTop w:val="0"/>
          <w:marBottom w:val="0"/>
          <w:divBdr>
            <w:top w:val="none" w:sz="0" w:space="0" w:color="auto"/>
            <w:left w:val="none" w:sz="0" w:space="0" w:color="auto"/>
            <w:bottom w:val="none" w:sz="0" w:space="0" w:color="auto"/>
            <w:right w:val="none" w:sz="0" w:space="0" w:color="auto"/>
          </w:divBdr>
        </w:div>
        <w:div w:id="692608571">
          <w:marLeft w:val="0"/>
          <w:marRight w:val="0"/>
          <w:marTop w:val="0"/>
          <w:marBottom w:val="0"/>
          <w:divBdr>
            <w:top w:val="none" w:sz="0" w:space="0" w:color="auto"/>
            <w:left w:val="none" w:sz="0" w:space="0" w:color="auto"/>
            <w:bottom w:val="none" w:sz="0" w:space="0" w:color="auto"/>
            <w:right w:val="none" w:sz="0" w:space="0" w:color="auto"/>
          </w:divBdr>
        </w:div>
        <w:div w:id="722757908">
          <w:marLeft w:val="0"/>
          <w:marRight w:val="0"/>
          <w:marTop w:val="0"/>
          <w:marBottom w:val="0"/>
          <w:divBdr>
            <w:top w:val="none" w:sz="0" w:space="0" w:color="auto"/>
            <w:left w:val="none" w:sz="0" w:space="0" w:color="auto"/>
            <w:bottom w:val="none" w:sz="0" w:space="0" w:color="auto"/>
            <w:right w:val="none" w:sz="0" w:space="0" w:color="auto"/>
          </w:divBdr>
        </w:div>
        <w:div w:id="724794456">
          <w:marLeft w:val="0"/>
          <w:marRight w:val="0"/>
          <w:marTop w:val="0"/>
          <w:marBottom w:val="0"/>
          <w:divBdr>
            <w:top w:val="none" w:sz="0" w:space="0" w:color="auto"/>
            <w:left w:val="none" w:sz="0" w:space="0" w:color="auto"/>
            <w:bottom w:val="none" w:sz="0" w:space="0" w:color="auto"/>
            <w:right w:val="none" w:sz="0" w:space="0" w:color="auto"/>
          </w:divBdr>
        </w:div>
        <w:div w:id="747924462">
          <w:marLeft w:val="0"/>
          <w:marRight w:val="0"/>
          <w:marTop w:val="0"/>
          <w:marBottom w:val="0"/>
          <w:divBdr>
            <w:top w:val="none" w:sz="0" w:space="0" w:color="auto"/>
            <w:left w:val="none" w:sz="0" w:space="0" w:color="auto"/>
            <w:bottom w:val="none" w:sz="0" w:space="0" w:color="auto"/>
            <w:right w:val="none" w:sz="0" w:space="0" w:color="auto"/>
          </w:divBdr>
        </w:div>
        <w:div w:id="751509427">
          <w:marLeft w:val="0"/>
          <w:marRight w:val="0"/>
          <w:marTop w:val="0"/>
          <w:marBottom w:val="0"/>
          <w:divBdr>
            <w:top w:val="none" w:sz="0" w:space="0" w:color="auto"/>
            <w:left w:val="none" w:sz="0" w:space="0" w:color="auto"/>
            <w:bottom w:val="none" w:sz="0" w:space="0" w:color="auto"/>
            <w:right w:val="none" w:sz="0" w:space="0" w:color="auto"/>
          </w:divBdr>
        </w:div>
        <w:div w:id="770394526">
          <w:marLeft w:val="0"/>
          <w:marRight w:val="0"/>
          <w:marTop w:val="0"/>
          <w:marBottom w:val="0"/>
          <w:divBdr>
            <w:top w:val="none" w:sz="0" w:space="0" w:color="auto"/>
            <w:left w:val="none" w:sz="0" w:space="0" w:color="auto"/>
            <w:bottom w:val="none" w:sz="0" w:space="0" w:color="auto"/>
            <w:right w:val="none" w:sz="0" w:space="0" w:color="auto"/>
          </w:divBdr>
        </w:div>
        <w:div w:id="771752858">
          <w:marLeft w:val="0"/>
          <w:marRight w:val="0"/>
          <w:marTop w:val="0"/>
          <w:marBottom w:val="0"/>
          <w:divBdr>
            <w:top w:val="none" w:sz="0" w:space="0" w:color="auto"/>
            <w:left w:val="none" w:sz="0" w:space="0" w:color="auto"/>
            <w:bottom w:val="none" w:sz="0" w:space="0" w:color="auto"/>
            <w:right w:val="none" w:sz="0" w:space="0" w:color="auto"/>
          </w:divBdr>
        </w:div>
        <w:div w:id="787511193">
          <w:marLeft w:val="0"/>
          <w:marRight w:val="0"/>
          <w:marTop w:val="0"/>
          <w:marBottom w:val="0"/>
          <w:divBdr>
            <w:top w:val="none" w:sz="0" w:space="0" w:color="auto"/>
            <w:left w:val="none" w:sz="0" w:space="0" w:color="auto"/>
            <w:bottom w:val="none" w:sz="0" w:space="0" w:color="auto"/>
            <w:right w:val="none" w:sz="0" w:space="0" w:color="auto"/>
          </w:divBdr>
        </w:div>
        <w:div w:id="828446665">
          <w:marLeft w:val="0"/>
          <w:marRight w:val="0"/>
          <w:marTop w:val="0"/>
          <w:marBottom w:val="0"/>
          <w:divBdr>
            <w:top w:val="none" w:sz="0" w:space="0" w:color="auto"/>
            <w:left w:val="none" w:sz="0" w:space="0" w:color="auto"/>
            <w:bottom w:val="none" w:sz="0" w:space="0" w:color="auto"/>
            <w:right w:val="none" w:sz="0" w:space="0" w:color="auto"/>
          </w:divBdr>
        </w:div>
        <w:div w:id="829710750">
          <w:marLeft w:val="0"/>
          <w:marRight w:val="0"/>
          <w:marTop w:val="0"/>
          <w:marBottom w:val="0"/>
          <w:divBdr>
            <w:top w:val="none" w:sz="0" w:space="0" w:color="auto"/>
            <w:left w:val="none" w:sz="0" w:space="0" w:color="auto"/>
            <w:bottom w:val="none" w:sz="0" w:space="0" w:color="auto"/>
            <w:right w:val="none" w:sz="0" w:space="0" w:color="auto"/>
          </w:divBdr>
        </w:div>
        <w:div w:id="834146706">
          <w:marLeft w:val="0"/>
          <w:marRight w:val="0"/>
          <w:marTop w:val="0"/>
          <w:marBottom w:val="0"/>
          <w:divBdr>
            <w:top w:val="none" w:sz="0" w:space="0" w:color="auto"/>
            <w:left w:val="none" w:sz="0" w:space="0" w:color="auto"/>
            <w:bottom w:val="none" w:sz="0" w:space="0" w:color="auto"/>
            <w:right w:val="none" w:sz="0" w:space="0" w:color="auto"/>
          </w:divBdr>
        </w:div>
        <w:div w:id="838888289">
          <w:marLeft w:val="0"/>
          <w:marRight w:val="0"/>
          <w:marTop w:val="0"/>
          <w:marBottom w:val="0"/>
          <w:divBdr>
            <w:top w:val="none" w:sz="0" w:space="0" w:color="auto"/>
            <w:left w:val="none" w:sz="0" w:space="0" w:color="auto"/>
            <w:bottom w:val="none" w:sz="0" w:space="0" w:color="auto"/>
            <w:right w:val="none" w:sz="0" w:space="0" w:color="auto"/>
          </w:divBdr>
        </w:div>
        <w:div w:id="853618412">
          <w:marLeft w:val="0"/>
          <w:marRight w:val="0"/>
          <w:marTop w:val="0"/>
          <w:marBottom w:val="0"/>
          <w:divBdr>
            <w:top w:val="none" w:sz="0" w:space="0" w:color="auto"/>
            <w:left w:val="none" w:sz="0" w:space="0" w:color="auto"/>
            <w:bottom w:val="none" w:sz="0" w:space="0" w:color="auto"/>
            <w:right w:val="none" w:sz="0" w:space="0" w:color="auto"/>
          </w:divBdr>
        </w:div>
        <w:div w:id="853764315">
          <w:marLeft w:val="0"/>
          <w:marRight w:val="0"/>
          <w:marTop w:val="0"/>
          <w:marBottom w:val="0"/>
          <w:divBdr>
            <w:top w:val="none" w:sz="0" w:space="0" w:color="auto"/>
            <w:left w:val="none" w:sz="0" w:space="0" w:color="auto"/>
            <w:bottom w:val="none" w:sz="0" w:space="0" w:color="auto"/>
            <w:right w:val="none" w:sz="0" w:space="0" w:color="auto"/>
          </w:divBdr>
        </w:div>
        <w:div w:id="861556263">
          <w:marLeft w:val="0"/>
          <w:marRight w:val="0"/>
          <w:marTop w:val="0"/>
          <w:marBottom w:val="0"/>
          <w:divBdr>
            <w:top w:val="none" w:sz="0" w:space="0" w:color="auto"/>
            <w:left w:val="none" w:sz="0" w:space="0" w:color="auto"/>
            <w:bottom w:val="none" w:sz="0" w:space="0" w:color="auto"/>
            <w:right w:val="none" w:sz="0" w:space="0" w:color="auto"/>
          </w:divBdr>
        </w:div>
        <w:div w:id="898904301">
          <w:marLeft w:val="0"/>
          <w:marRight w:val="0"/>
          <w:marTop w:val="0"/>
          <w:marBottom w:val="0"/>
          <w:divBdr>
            <w:top w:val="none" w:sz="0" w:space="0" w:color="auto"/>
            <w:left w:val="none" w:sz="0" w:space="0" w:color="auto"/>
            <w:bottom w:val="none" w:sz="0" w:space="0" w:color="auto"/>
            <w:right w:val="none" w:sz="0" w:space="0" w:color="auto"/>
          </w:divBdr>
        </w:div>
        <w:div w:id="908346318">
          <w:marLeft w:val="0"/>
          <w:marRight w:val="0"/>
          <w:marTop w:val="0"/>
          <w:marBottom w:val="0"/>
          <w:divBdr>
            <w:top w:val="none" w:sz="0" w:space="0" w:color="auto"/>
            <w:left w:val="none" w:sz="0" w:space="0" w:color="auto"/>
            <w:bottom w:val="none" w:sz="0" w:space="0" w:color="auto"/>
            <w:right w:val="none" w:sz="0" w:space="0" w:color="auto"/>
          </w:divBdr>
        </w:div>
        <w:div w:id="921572579">
          <w:marLeft w:val="0"/>
          <w:marRight w:val="0"/>
          <w:marTop w:val="0"/>
          <w:marBottom w:val="0"/>
          <w:divBdr>
            <w:top w:val="none" w:sz="0" w:space="0" w:color="auto"/>
            <w:left w:val="none" w:sz="0" w:space="0" w:color="auto"/>
            <w:bottom w:val="none" w:sz="0" w:space="0" w:color="auto"/>
            <w:right w:val="none" w:sz="0" w:space="0" w:color="auto"/>
          </w:divBdr>
        </w:div>
        <w:div w:id="926574362">
          <w:marLeft w:val="0"/>
          <w:marRight w:val="0"/>
          <w:marTop w:val="0"/>
          <w:marBottom w:val="0"/>
          <w:divBdr>
            <w:top w:val="none" w:sz="0" w:space="0" w:color="auto"/>
            <w:left w:val="none" w:sz="0" w:space="0" w:color="auto"/>
            <w:bottom w:val="none" w:sz="0" w:space="0" w:color="auto"/>
            <w:right w:val="none" w:sz="0" w:space="0" w:color="auto"/>
          </w:divBdr>
        </w:div>
        <w:div w:id="934703003">
          <w:marLeft w:val="0"/>
          <w:marRight w:val="0"/>
          <w:marTop w:val="0"/>
          <w:marBottom w:val="0"/>
          <w:divBdr>
            <w:top w:val="none" w:sz="0" w:space="0" w:color="auto"/>
            <w:left w:val="none" w:sz="0" w:space="0" w:color="auto"/>
            <w:bottom w:val="none" w:sz="0" w:space="0" w:color="auto"/>
            <w:right w:val="none" w:sz="0" w:space="0" w:color="auto"/>
          </w:divBdr>
        </w:div>
        <w:div w:id="935599091">
          <w:marLeft w:val="0"/>
          <w:marRight w:val="0"/>
          <w:marTop w:val="0"/>
          <w:marBottom w:val="0"/>
          <w:divBdr>
            <w:top w:val="none" w:sz="0" w:space="0" w:color="auto"/>
            <w:left w:val="none" w:sz="0" w:space="0" w:color="auto"/>
            <w:bottom w:val="none" w:sz="0" w:space="0" w:color="auto"/>
            <w:right w:val="none" w:sz="0" w:space="0" w:color="auto"/>
          </w:divBdr>
        </w:div>
        <w:div w:id="939488625">
          <w:marLeft w:val="0"/>
          <w:marRight w:val="0"/>
          <w:marTop w:val="0"/>
          <w:marBottom w:val="0"/>
          <w:divBdr>
            <w:top w:val="none" w:sz="0" w:space="0" w:color="auto"/>
            <w:left w:val="none" w:sz="0" w:space="0" w:color="auto"/>
            <w:bottom w:val="none" w:sz="0" w:space="0" w:color="auto"/>
            <w:right w:val="none" w:sz="0" w:space="0" w:color="auto"/>
          </w:divBdr>
        </w:div>
        <w:div w:id="964778291">
          <w:marLeft w:val="0"/>
          <w:marRight w:val="0"/>
          <w:marTop w:val="0"/>
          <w:marBottom w:val="0"/>
          <w:divBdr>
            <w:top w:val="none" w:sz="0" w:space="0" w:color="auto"/>
            <w:left w:val="none" w:sz="0" w:space="0" w:color="auto"/>
            <w:bottom w:val="none" w:sz="0" w:space="0" w:color="auto"/>
            <w:right w:val="none" w:sz="0" w:space="0" w:color="auto"/>
          </w:divBdr>
        </w:div>
        <w:div w:id="990642775">
          <w:marLeft w:val="0"/>
          <w:marRight w:val="0"/>
          <w:marTop w:val="0"/>
          <w:marBottom w:val="0"/>
          <w:divBdr>
            <w:top w:val="none" w:sz="0" w:space="0" w:color="auto"/>
            <w:left w:val="none" w:sz="0" w:space="0" w:color="auto"/>
            <w:bottom w:val="none" w:sz="0" w:space="0" w:color="auto"/>
            <w:right w:val="none" w:sz="0" w:space="0" w:color="auto"/>
          </w:divBdr>
        </w:div>
        <w:div w:id="1009406402">
          <w:marLeft w:val="0"/>
          <w:marRight w:val="0"/>
          <w:marTop w:val="0"/>
          <w:marBottom w:val="0"/>
          <w:divBdr>
            <w:top w:val="none" w:sz="0" w:space="0" w:color="auto"/>
            <w:left w:val="none" w:sz="0" w:space="0" w:color="auto"/>
            <w:bottom w:val="none" w:sz="0" w:space="0" w:color="auto"/>
            <w:right w:val="none" w:sz="0" w:space="0" w:color="auto"/>
          </w:divBdr>
        </w:div>
        <w:div w:id="1030226612">
          <w:marLeft w:val="0"/>
          <w:marRight w:val="0"/>
          <w:marTop w:val="0"/>
          <w:marBottom w:val="0"/>
          <w:divBdr>
            <w:top w:val="none" w:sz="0" w:space="0" w:color="auto"/>
            <w:left w:val="none" w:sz="0" w:space="0" w:color="auto"/>
            <w:bottom w:val="none" w:sz="0" w:space="0" w:color="auto"/>
            <w:right w:val="none" w:sz="0" w:space="0" w:color="auto"/>
          </w:divBdr>
        </w:div>
        <w:div w:id="1038044123">
          <w:marLeft w:val="0"/>
          <w:marRight w:val="0"/>
          <w:marTop w:val="0"/>
          <w:marBottom w:val="0"/>
          <w:divBdr>
            <w:top w:val="none" w:sz="0" w:space="0" w:color="auto"/>
            <w:left w:val="none" w:sz="0" w:space="0" w:color="auto"/>
            <w:bottom w:val="none" w:sz="0" w:space="0" w:color="auto"/>
            <w:right w:val="none" w:sz="0" w:space="0" w:color="auto"/>
          </w:divBdr>
        </w:div>
        <w:div w:id="1040083836">
          <w:marLeft w:val="0"/>
          <w:marRight w:val="0"/>
          <w:marTop w:val="0"/>
          <w:marBottom w:val="0"/>
          <w:divBdr>
            <w:top w:val="none" w:sz="0" w:space="0" w:color="auto"/>
            <w:left w:val="none" w:sz="0" w:space="0" w:color="auto"/>
            <w:bottom w:val="none" w:sz="0" w:space="0" w:color="auto"/>
            <w:right w:val="none" w:sz="0" w:space="0" w:color="auto"/>
          </w:divBdr>
        </w:div>
        <w:div w:id="1042513486">
          <w:marLeft w:val="0"/>
          <w:marRight w:val="0"/>
          <w:marTop w:val="0"/>
          <w:marBottom w:val="0"/>
          <w:divBdr>
            <w:top w:val="none" w:sz="0" w:space="0" w:color="auto"/>
            <w:left w:val="none" w:sz="0" w:space="0" w:color="auto"/>
            <w:bottom w:val="none" w:sz="0" w:space="0" w:color="auto"/>
            <w:right w:val="none" w:sz="0" w:space="0" w:color="auto"/>
          </w:divBdr>
        </w:div>
        <w:div w:id="1050229908">
          <w:marLeft w:val="0"/>
          <w:marRight w:val="0"/>
          <w:marTop w:val="0"/>
          <w:marBottom w:val="0"/>
          <w:divBdr>
            <w:top w:val="none" w:sz="0" w:space="0" w:color="auto"/>
            <w:left w:val="none" w:sz="0" w:space="0" w:color="auto"/>
            <w:bottom w:val="none" w:sz="0" w:space="0" w:color="auto"/>
            <w:right w:val="none" w:sz="0" w:space="0" w:color="auto"/>
          </w:divBdr>
        </w:div>
        <w:div w:id="1053507279">
          <w:marLeft w:val="0"/>
          <w:marRight w:val="0"/>
          <w:marTop w:val="0"/>
          <w:marBottom w:val="0"/>
          <w:divBdr>
            <w:top w:val="none" w:sz="0" w:space="0" w:color="auto"/>
            <w:left w:val="none" w:sz="0" w:space="0" w:color="auto"/>
            <w:bottom w:val="none" w:sz="0" w:space="0" w:color="auto"/>
            <w:right w:val="none" w:sz="0" w:space="0" w:color="auto"/>
          </w:divBdr>
        </w:div>
        <w:div w:id="1083646011">
          <w:marLeft w:val="0"/>
          <w:marRight w:val="0"/>
          <w:marTop w:val="0"/>
          <w:marBottom w:val="0"/>
          <w:divBdr>
            <w:top w:val="none" w:sz="0" w:space="0" w:color="auto"/>
            <w:left w:val="none" w:sz="0" w:space="0" w:color="auto"/>
            <w:bottom w:val="none" w:sz="0" w:space="0" w:color="auto"/>
            <w:right w:val="none" w:sz="0" w:space="0" w:color="auto"/>
          </w:divBdr>
        </w:div>
        <w:div w:id="1091269250">
          <w:marLeft w:val="0"/>
          <w:marRight w:val="0"/>
          <w:marTop w:val="0"/>
          <w:marBottom w:val="0"/>
          <w:divBdr>
            <w:top w:val="none" w:sz="0" w:space="0" w:color="auto"/>
            <w:left w:val="none" w:sz="0" w:space="0" w:color="auto"/>
            <w:bottom w:val="none" w:sz="0" w:space="0" w:color="auto"/>
            <w:right w:val="none" w:sz="0" w:space="0" w:color="auto"/>
          </w:divBdr>
        </w:div>
        <w:div w:id="1105812508">
          <w:marLeft w:val="0"/>
          <w:marRight w:val="0"/>
          <w:marTop w:val="0"/>
          <w:marBottom w:val="0"/>
          <w:divBdr>
            <w:top w:val="none" w:sz="0" w:space="0" w:color="auto"/>
            <w:left w:val="none" w:sz="0" w:space="0" w:color="auto"/>
            <w:bottom w:val="none" w:sz="0" w:space="0" w:color="auto"/>
            <w:right w:val="none" w:sz="0" w:space="0" w:color="auto"/>
          </w:divBdr>
        </w:div>
        <w:div w:id="1133525678">
          <w:marLeft w:val="0"/>
          <w:marRight w:val="0"/>
          <w:marTop w:val="0"/>
          <w:marBottom w:val="0"/>
          <w:divBdr>
            <w:top w:val="none" w:sz="0" w:space="0" w:color="auto"/>
            <w:left w:val="none" w:sz="0" w:space="0" w:color="auto"/>
            <w:bottom w:val="none" w:sz="0" w:space="0" w:color="auto"/>
            <w:right w:val="none" w:sz="0" w:space="0" w:color="auto"/>
          </w:divBdr>
        </w:div>
        <w:div w:id="1149593948">
          <w:marLeft w:val="0"/>
          <w:marRight w:val="0"/>
          <w:marTop w:val="0"/>
          <w:marBottom w:val="0"/>
          <w:divBdr>
            <w:top w:val="none" w:sz="0" w:space="0" w:color="auto"/>
            <w:left w:val="none" w:sz="0" w:space="0" w:color="auto"/>
            <w:bottom w:val="none" w:sz="0" w:space="0" w:color="auto"/>
            <w:right w:val="none" w:sz="0" w:space="0" w:color="auto"/>
          </w:divBdr>
        </w:div>
        <w:div w:id="1151171276">
          <w:marLeft w:val="0"/>
          <w:marRight w:val="0"/>
          <w:marTop w:val="0"/>
          <w:marBottom w:val="0"/>
          <w:divBdr>
            <w:top w:val="none" w:sz="0" w:space="0" w:color="auto"/>
            <w:left w:val="none" w:sz="0" w:space="0" w:color="auto"/>
            <w:bottom w:val="none" w:sz="0" w:space="0" w:color="auto"/>
            <w:right w:val="none" w:sz="0" w:space="0" w:color="auto"/>
          </w:divBdr>
        </w:div>
        <w:div w:id="1153371009">
          <w:marLeft w:val="0"/>
          <w:marRight w:val="0"/>
          <w:marTop w:val="0"/>
          <w:marBottom w:val="0"/>
          <w:divBdr>
            <w:top w:val="none" w:sz="0" w:space="0" w:color="auto"/>
            <w:left w:val="none" w:sz="0" w:space="0" w:color="auto"/>
            <w:bottom w:val="none" w:sz="0" w:space="0" w:color="auto"/>
            <w:right w:val="none" w:sz="0" w:space="0" w:color="auto"/>
          </w:divBdr>
        </w:div>
        <w:div w:id="1162622350">
          <w:marLeft w:val="0"/>
          <w:marRight w:val="0"/>
          <w:marTop w:val="0"/>
          <w:marBottom w:val="0"/>
          <w:divBdr>
            <w:top w:val="none" w:sz="0" w:space="0" w:color="auto"/>
            <w:left w:val="none" w:sz="0" w:space="0" w:color="auto"/>
            <w:bottom w:val="none" w:sz="0" w:space="0" w:color="auto"/>
            <w:right w:val="none" w:sz="0" w:space="0" w:color="auto"/>
          </w:divBdr>
        </w:div>
        <w:div w:id="1164584626">
          <w:marLeft w:val="0"/>
          <w:marRight w:val="0"/>
          <w:marTop w:val="0"/>
          <w:marBottom w:val="0"/>
          <w:divBdr>
            <w:top w:val="none" w:sz="0" w:space="0" w:color="auto"/>
            <w:left w:val="none" w:sz="0" w:space="0" w:color="auto"/>
            <w:bottom w:val="none" w:sz="0" w:space="0" w:color="auto"/>
            <w:right w:val="none" w:sz="0" w:space="0" w:color="auto"/>
          </w:divBdr>
        </w:div>
        <w:div w:id="1185754363">
          <w:marLeft w:val="0"/>
          <w:marRight w:val="0"/>
          <w:marTop w:val="0"/>
          <w:marBottom w:val="0"/>
          <w:divBdr>
            <w:top w:val="none" w:sz="0" w:space="0" w:color="auto"/>
            <w:left w:val="none" w:sz="0" w:space="0" w:color="auto"/>
            <w:bottom w:val="none" w:sz="0" w:space="0" w:color="auto"/>
            <w:right w:val="none" w:sz="0" w:space="0" w:color="auto"/>
          </w:divBdr>
        </w:div>
        <w:div w:id="1189904115">
          <w:marLeft w:val="0"/>
          <w:marRight w:val="0"/>
          <w:marTop w:val="0"/>
          <w:marBottom w:val="0"/>
          <w:divBdr>
            <w:top w:val="none" w:sz="0" w:space="0" w:color="auto"/>
            <w:left w:val="none" w:sz="0" w:space="0" w:color="auto"/>
            <w:bottom w:val="none" w:sz="0" w:space="0" w:color="auto"/>
            <w:right w:val="none" w:sz="0" w:space="0" w:color="auto"/>
          </w:divBdr>
        </w:div>
        <w:div w:id="1202136382">
          <w:marLeft w:val="0"/>
          <w:marRight w:val="0"/>
          <w:marTop w:val="0"/>
          <w:marBottom w:val="0"/>
          <w:divBdr>
            <w:top w:val="none" w:sz="0" w:space="0" w:color="auto"/>
            <w:left w:val="none" w:sz="0" w:space="0" w:color="auto"/>
            <w:bottom w:val="none" w:sz="0" w:space="0" w:color="auto"/>
            <w:right w:val="none" w:sz="0" w:space="0" w:color="auto"/>
          </w:divBdr>
        </w:div>
        <w:div w:id="1221945229">
          <w:marLeft w:val="0"/>
          <w:marRight w:val="0"/>
          <w:marTop w:val="0"/>
          <w:marBottom w:val="0"/>
          <w:divBdr>
            <w:top w:val="none" w:sz="0" w:space="0" w:color="auto"/>
            <w:left w:val="none" w:sz="0" w:space="0" w:color="auto"/>
            <w:bottom w:val="none" w:sz="0" w:space="0" w:color="auto"/>
            <w:right w:val="none" w:sz="0" w:space="0" w:color="auto"/>
          </w:divBdr>
        </w:div>
        <w:div w:id="1232082579">
          <w:marLeft w:val="0"/>
          <w:marRight w:val="0"/>
          <w:marTop w:val="0"/>
          <w:marBottom w:val="0"/>
          <w:divBdr>
            <w:top w:val="none" w:sz="0" w:space="0" w:color="auto"/>
            <w:left w:val="none" w:sz="0" w:space="0" w:color="auto"/>
            <w:bottom w:val="none" w:sz="0" w:space="0" w:color="auto"/>
            <w:right w:val="none" w:sz="0" w:space="0" w:color="auto"/>
          </w:divBdr>
        </w:div>
        <w:div w:id="1240142104">
          <w:marLeft w:val="0"/>
          <w:marRight w:val="0"/>
          <w:marTop w:val="0"/>
          <w:marBottom w:val="0"/>
          <w:divBdr>
            <w:top w:val="none" w:sz="0" w:space="0" w:color="auto"/>
            <w:left w:val="none" w:sz="0" w:space="0" w:color="auto"/>
            <w:bottom w:val="none" w:sz="0" w:space="0" w:color="auto"/>
            <w:right w:val="none" w:sz="0" w:space="0" w:color="auto"/>
          </w:divBdr>
        </w:div>
        <w:div w:id="1246259801">
          <w:marLeft w:val="0"/>
          <w:marRight w:val="0"/>
          <w:marTop w:val="0"/>
          <w:marBottom w:val="0"/>
          <w:divBdr>
            <w:top w:val="none" w:sz="0" w:space="0" w:color="auto"/>
            <w:left w:val="none" w:sz="0" w:space="0" w:color="auto"/>
            <w:bottom w:val="none" w:sz="0" w:space="0" w:color="auto"/>
            <w:right w:val="none" w:sz="0" w:space="0" w:color="auto"/>
          </w:divBdr>
        </w:div>
        <w:div w:id="1259488701">
          <w:marLeft w:val="0"/>
          <w:marRight w:val="0"/>
          <w:marTop w:val="0"/>
          <w:marBottom w:val="0"/>
          <w:divBdr>
            <w:top w:val="none" w:sz="0" w:space="0" w:color="auto"/>
            <w:left w:val="none" w:sz="0" w:space="0" w:color="auto"/>
            <w:bottom w:val="none" w:sz="0" w:space="0" w:color="auto"/>
            <w:right w:val="none" w:sz="0" w:space="0" w:color="auto"/>
          </w:divBdr>
        </w:div>
        <w:div w:id="1299606944">
          <w:marLeft w:val="0"/>
          <w:marRight w:val="0"/>
          <w:marTop w:val="0"/>
          <w:marBottom w:val="0"/>
          <w:divBdr>
            <w:top w:val="none" w:sz="0" w:space="0" w:color="auto"/>
            <w:left w:val="none" w:sz="0" w:space="0" w:color="auto"/>
            <w:bottom w:val="none" w:sz="0" w:space="0" w:color="auto"/>
            <w:right w:val="none" w:sz="0" w:space="0" w:color="auto"/>
          </w:divBdr>
        </w:div>
        <w:div w:id="1301037327">
          <w:marLeft w:val="0"/>
          <w:marRight w:val="0"/>
          <w:marTop w:val="0"/>
          <w:marBottom w:val="0"/>
          <w:divBdr>
            <w:top w:val="none" w:sz="0" w:space="0" w:color="auto"/>
            <w:left w:val="none" w:sz="0" w:space="0" w:color="auto"/>
            <w:bottom w:val="none" w:sz="0" w:space="0" w:color="auto"/>
            <w:right w:val="none" w:sz="0" w:space="0" w:color="auto"/>
          </w:divBdr>
        </w:div>
        <w:div w:id="1326281247">
          <w:marLeft w:val="0"/>
          <w:marRight w:val="0"/>
          <w:marTop w:val="0"/>
          <w:marBottom w:val="0"/>
          <w:divBdr>
            <w:top w:val="none" w:sz="0" w:space="0" w:color="auto"/>
            <w:left w:val="none" w:sz="0" w:space="0" w:color="auto"/>
            <w:bottom w:val="none" w:sz="0" w:space="0" w:color="auto"/>
            <w:right w:val="none" w:sz="0" w:space="0" w:color="auto"/>
          </w:divBdr>
        </w:div>
        <w:div w:id="1334989276">
          <w:marLeft w:val="0"/>
          <w:marRight w:val="0"/>
          <w:marTop w:val="0"/>
          <w:marBottom w:val="0"/>
          <w:divBdr>
            <w:top w:val="none" w:sz="0" w:space="0" w:color="auto"/>
            <w:left w:val="none" w:sz="0" w:space="0" w:color="auto"/>
            <w:bottom w:val="none" w:sz="0" w:space="0" w:color="auto"/>
            <w:right w:val="none" w:sz="0" w:space="0" w:color="auto"/>
          </w:divBdr>
        </w:div>
        <w:div w:id="1340354406">
          <w:marLeft w:val="0"/>
          <w:marRight w:val="0"/>
          <w:marTop w:val="0"/>
          <w:marBottom w:val="0"/>
          <w:divBdr>
            <w:top w:val="none" w:sz="0" w:space="0" w:color="auto"/>
            <w:left w:val="none" w:sz="0" w:space="0" w:color="auto"/>
            <w:bottom w:val="none" w:sz="0" w:space="0" w:color="auto"/>
            <w:right w:val="none" w:sz="0" w:space="0" w:color="auto"/>
          </w:divBdr>
        </w:div>
        <w:div w:id="1341738838">
          <w:marLeft w:val="0"/>
          <w:marRight w:val="0"/>
          <w:marTop w:val="0"/>
          <w:marBottom w:val="0"/>
          <w:divBdr>
            <w:top w:val="none" w:sz="0" w:space="0" w:color="auto"/>
            <w:left w:val="none" w:sz="0" w:space="0" w:color="auto"/>
            <w:bottom w:val="none" w:sz="0" w:space="0" w:color="auto"/>
            <w:right w:val="none" w:sz="0" w:space="0" w:color="auto"/>
          </w:divBdr>
        </w:div>
        <w:div w:id="1352144891">
          <w:marLeft w:val="0"/>
          <w:marRight w:val="0"/>
          <w:marTop w:val="0"/>
          <w:marBottom w:val="0"/>
          <w:divBdr>
            <w:top w:val="none" w:sz="0" w:space="0" w:color="auto"/>
            <w:left w:val="none" w:sz="0" w:space="0" w:color="auto"/>
            <w:bottom w:val="none" w:sz="0" w:space="0" w:color="auto"/>
            <w:right w:val="none" w:sz="0" w:space="0" w:color="auto"/>
          </w:divBdr>
        </w:div>
        <w:div w:id="1353923582">
          <w:marLeft w:val="0"/>
          <w:marRight w:val="0"/>
          <w:marTop w:val="0"/>
          <w:marBottom w:val="0"/>
          <w:divBdr>
            <w:top w:val="none" w:sz="0" w:space="0" w:color="auto"/>
            <w:left w:val="none" w:sz="0" w:space="0" w:color="auto"/>
            <w:bottom w:val="none" w:sz="0" w:space="0" w:color="auto"/>
            <w:right w:val="none" w:sz="0" w:space="0" w:color="auto"/>
          </w:divBdr>
        </w:div>
        <w:div w:id="1378554075">
          <w:marLeft w:val="0"/>
          <w:marRight w:val="0"/>
          <w:marTop w:val="0"/>
          <w:marBottom w:val="0"/>
          <w:divBdr>
            <w:top w:val="none" w:sz="0" w:space="0" w:color="auto"/>
            <w:left w:val="none" w:sz="0" w:space="0" w:color="auto"/>
            <w:bottom w:val="none" w:sz="0" w:space="0" w:color="auto"/>
            <w:right w:val="none" w:sz="0" w:space="0" w:color="auto"/>
          </w:divBdr>
        </w:div>
        <w:div w:id="1388533561">
          <w:marLeft w:val="0"/>
          <w:marRight w:val="0"/>
          <w:marTop w:val="0"/>
          <w:marBottom w:val="0"/>
          <w:divBdr>
            <w:top w:val="none" w:sz="0" w:space="0" w:color="auto"/>
            <w:left w:val="none" w:sz="0" w:space="0" w:color="auto"/>
            <w:bottom w:val="none" w:sz="0" w:space="0" w:color="auto"/>
            <w:right w:val="none" w:sz="0" w:space="0" w:color="auto"/>
          </w:divBdr>
        </w:div>
        <w:div w:id="1396050454">
          <w:marLeft w:val="0"/>
          <w:marRight w:val="0"/>
          <w:marTop w:val="0"/>
          <w:marBottom w:val="0"/>
          <w:divBdr>
            <w:top w:val="none" w:sz="0" w:space="0" w:color="auto"/>
            <w:left w:val="none" w:sz="0" w:space="0" w:color="auto"/>
            <w:bottom w:val="none" w:sz="0" w:space="0" w:color="auto"/>
            <w:right w:val="none" w:sz="0" w:space="0" w:color="auto"/>
          </w:divBdr>
        </w:div>
        <w:div w:id="1396078333">
          <w:marLeft w:val="0"/>
          <w:marRight w:val="0"/>
          <w:marTop w:val="0"/>
          <w:marBottom w:val="0"/>
          <w:divBdr>
            <w:top w:val="none" w:sz="0" w:space="0" w:color="auto"/>
            <w:left w:val="none" w:sz="0" w:space="0" w:color="auto"/>
            <w:bottom w:val="none" w:sz="0" w:space="0" w:color="auto"/>
            <w:right w:val="none" w:sz="0" w:space="0" w:color="auto"/>
          </w:divBdr>
        </w:div>
        <w:div w:id="1412387093">
          <w:marLeft w:val="0"/>
          <w:marRight w:val="0"/>
          <w:marTop w:val="0"/>
          <w:marBottom w:val="0"/>
          <w:divBdr>
            <w:top w:val="none" w:sz="0" w:space="0" w:color="auto"/>
            <w:left w:val="none" w:sz="0" w:space="0" w:color="auto"/>
            <w:bottom w:val="none" w:sz="0" w:space="0" w:color="auto"/>
            <w:right w:val="none" w:sz="0" w:space="0" w:color="auto"/>
          </w:divBdr>
        </w:div>
        <w:div w:id="1413039619">
          <w:marLeft w:val="0"/>
          <w:marRight w:val="0"/>
          <w:marTop w:val="0"/>
          <w:marBottom w:val="0"/>
          <w:divBdr>
            <w:top w:val="none" w:sz="0" w:space="0" w:color="auto"/>
            <w:left w:val="none" w:sz="0" w:space="0" w:color="auto"/>
            <w:bottom w:val="none" w:sz="0" w:space="0" w:color="auto"/>
            <w:right w:val="none" w:sz="0" w:space="0" w:color="auto"/>
          </w:divBdr>
        </w:div>
        <w:div w:id="1424108416">
          <w:marLeft w:val="0"/>
          <w:marRight w:val="0"/>
          <w:marTop w:val="0"/>
          <w:marBottom w:val="0"/>
          <w:divBdr>
            <w:top w:val="none" w:sz="0" w:space="0" w:color="auto"/>
            <w:left w:val="none" w:sz="0" w:space="0" w:color="auto"/>
            <w:bottom w:val="none" w:sz="0" w:space="0" w:color="auto"/>
            <w:right w:val="none" w:sz="0" w:space="0" w:color="auto"/>
          </w:divBdr>
        </w:div>
        <w:div w:id="1428312098">
          <w:marLeft w:val="0"/>
          <w:marRight w:val="0"/>
          <w:marTop w:val="0"/>
          <w:marBottom w:val="0"/>
          <w:divBdr>
            <w:top w:val="none" w:sz="0" w:space="0" w:color="auto"/>
            <w:left w:val="none" w:sz="0" w:space="0" w:color="auto"/>
            <w:bottom w:val="none" w:sz="0" w:space="0" w:color="auto"/>
            <w:right w:val="none" w:sz="0" w:space="0" w:color="auto"/>
          </w:divBdr>
        </w:div>
        <w:div w:id="1453210947">
          <w:marLeft w:val="0"/>
          <w:marRight w:val="0"/>
          <w:marTop w:val="0"/>
          <w:marBottom w:val="0"/>
          <w:divBdr>
            <w:top w:val="none" w:sz="0" w:space="0" w:color="auto"/>
            <w:left w:val="none" w:sz="0" w:space="0" w:color="auto"/>
            <w:bottom w:val="none" w:sz="0" w:space="0" w:color="auto"/>
            <w:right w:val="none" w:sz="0" w:space="0" w:color="auto"/>
          </w:divBdr>
        </w:div>
        <w:div w:id="1472406370">
          <w:marLeft w:val="0"/>
          <w:marRight w:val="0"/>
          <w:marTop w:val="0"/>
          <w:marBottom w:val="0"/>
          <w:divBdr>
            <w:top w:val="none" w:sz="0" w:space="0" w:color="auto"/>
            <w:left w:val="none" w:sz="0" w:space="0" w:color="auto"/>
            <w:bottom w:val="none" w:sz="0" w:space="0" w:color="auto"/>
            <w:right w:val="none" w:sz="0" w:space="0" w:color="auto"/>
          </w:divBdr>
        </w:div>
        <w:div w:id="1497958987">
          <w:marLeft w:val="0"/>
          <w:marRight w:val="0"/>
          <w:marTop w:val="0"/>
          <w:marBottom w:val="0"/>
          <w:divBdr>
            <w:top w:val="none" w:sz="0" w:space="0" w:color="auto"/>
            <w:left w:val="none" w:sz="0" w:space="0" w:color="auto"/>
            <w:bottom w:val="none" w:sz="0" w:space="0" w:color="auto"/>
            <w:right w:val="none" w:sz="0" w:space="0" w:color="auto"/>
          </w:divBdr>
        </w:div>
        <w:div w:id="1535843802">
          <w:marLeft w:val="0"/>
          <w:marRight w:val="0"/>
          <w:marTop w:val="0"/>
          <w:marBottom w:val="0"/>
          <w:divBdr>
            <w:top w:val="none" w:sz="0" w:space="0" w:color="auto"/>
            <w:left w:val="none" w:sz="0" w:space="0" w:color="auto"/>
            <w:bottom w:val="none" w:sz="0" w:space="0" w:color="auto"/>
            <w:right w:val="none" w:sz="0" w:space="0" w:color="auto"/>
          </w:divBdr>
        </w:div>
        <w:div w:id="1536237144">
          <w:marLeft w:val="0"/>
          <w:marRight w:val="0"/>
          <w:marTop w:val="0"/>
          <w:marBottom w:val="0"/>
          <w:divBdr>
            <w:top w:val="none" w:sz="0" w:space="0" w:color="auto"/>
            <w:left w:val="none" w:sz="0" w:space="0" w:color="auto"/>
            <w:bottom w:val="none" w:sz="0" w:space="0" w:color="auto"/>
            <w:right w:val="none" w:sz="0" w:space="0" w:color="auto"/>
          </w:divBdr>
        </w:div>
        <w:div w:id="1551649068">
          <w:marLeft w:val="0"/>
          <w:marRight w:val="0"/>
          <w:marTop w:val="0"/>
          <w:marBottom w:val="0"/>
          <w:divBdr>
            <w:top w:val="none" w:sz="0" w:space="0" w:color="auto"/>
            <w:left w:val="none" w:sz="0" w:space="0" w:color="auto"/>
            <w:bottom w:val="none" w:sz="0" w:space="0" w:color="auto"/>
            <w:right w:val="none" w:sz="0" w:space="0" w:color="auto"/>
          </w:divBdr>
        </w:div>
        <w:div w:id="1565946703">
          <w:marLeft w:val="0"/>
          <w:marRight w:val="0"/>
          <w:marTop w:val="0"/>
          <w:marBottom w:val="0"/>
          <w:divBdr>
            <w:top w:val="none" w:sz="0" w:space="0" w:color="auto"/>
            <w:left w:val="none" w:sz="0" w:space="0" w:color="auto"/>
            <w:bottom w:val="none" w:sz="0" w:space="0" w:color="auto"/>
            <w:right w:val="none" w:sz="0" w:space="0" w:color="auto"/>
          </w:divBdr>
        </w:div>
        <w:div w:id="1570268197">
          <w:marLeft w:val="0"/>
          <w:marRight w:val="0"/>
          <w:marTop w:val="0"/>
          <w:marBottom w:val="0"/>
          <w:divBdr>
            <w:top w:val="none" w:sz="0" w:space="0" w:color="auto"/>
            <w:left w:val="none" w:sz="0" w:space="0" w:color="auto"/>
            <w:bottom w:val="none" w:sz="0" w:space="0" w:color="auto"/>
            <w:right w:val="none" w:sz="0" w:space="0" w:color="auto"/>
          </w:divBdr>
        </w:div>
        <w:div w:id="1579483409">
          <w:marLeft w:val="0"/>
          <w:marRight w:val="0"/>
          <w:marTop w:val="0"/>
          <w:marBottom w:val="0"/>
          <w:divBdr>
            <w:top w:val="none" w:sz="0" w:space="0" w:color="auto"/>
            <w:left w:val="none" w:sz="0" w:space="0" w:color="auto"/>
            <w:bottom w:val="none" w:sz="0" w:space="0" w:color="auto"/>
            <w:right w:val="none" w:sz="0" w:space="0" w:color="auto"/>
          </w:divBdr>
        </w:div>
        <w:div w:id="1584029722">
          <w:marLeft w:val="0"/>
          <w:marRight w:val="0"/>
          <w:marTop w:val="0"/>
          <w:marBottom w:val="0"/>
          <w:divBdr>
            <w:top w:val="none" w:sz="0" w:space="0" w:color="auto"/>
            <w:left w:val="none" w:sz="0" w:space="0" w:color="auto"/>
            <w:bottom w:val="none" w:sz="0" w:space="0" w:color="auto"/>
            <w:right w:val="none" w:sz="0" w:space="0" w:color="auto"/>
          </w:divBdr>
        </w:div>
        <w:div w:id="1589775345">
          <w:marLeft w:val="0"/>
          <w:marRight w:val="0"/>
          <w:marTop w:val="0"/>
          <w:marBottom w:val="0"/>
          <w:divBdr>
            <w:top w:val="none" w:sz="0" w:space="0" w:color="auto"/>
            <w:left w:val="none" w:sz="0" w:space="0" w:color="auto"/>
            <w:bottom w:val="none" w:sz="0" w:space="0" w:color="auto"/>
            <w:right w:val="none" w:sz="0" w:space="0" w:color="auto"/>
          </w:divBdr>
        </w:div>
        <w:div w:id="1596398836">
          <w:marLeft w:val="0"/>
          <w:marRight w:val="0"/>
          <w:marTop w:val="0"/>
          <w:marBottom w:val="0"/>
          <w:divBdr>
            <w:top w:val="none" w:sz="0" w:space="0" w:color="auto"/>
            <w:left w:val="none" w:sz="0" w:space="0" w:color="auto"/>
            <w:bottom w:val="none" w:sz="0" w:space="0" w:color="auto"/>
            <w:right w:val="none" w:sz="0" w:space="0" w:color="auto"/>
          </w:divBdr>
        </w:div>
        <w:div w:id="1597396431">
          <w:marLeft w:val="0"/>
          <w:marRight w:val="0"/>
          <w:marTop w:val="0"/>
          <w:marBottom w:val="0"/>
          <w:divBdr>
            <w:top w:val="none" w:sz="0" w:space="0" w:color="auto"/>
            <w:left w:val="none" w:sz="0" w:space="0" w:color="auto"/>
            <w:bottom w:val="none" w:sz="0" w:space="0" w:color="auto"/>
            <w:right w:val="none" w:sz="0" w:space="0" w:color="auto"/>
          </w:divBdr>
        </w:div>
        <w:div w:id="1600215349">
          <w:marLeft w:val="0"/>
          <w:marRight w:val="0"/>
          <w:marTop w:val="0"/>
          <w:marBottom w:val="0"/>
          <w:divBdr>
            <w:top w:val="none" w:sz="0" w:space="0" w:color="auto"/>
            <w:left w:val="none" w:sz="0" w:space="0" w:color="auto"/>
            <w:bottom w:val="none" w:sz="0" w:space="0" w:color="auto"/>
            <w:right w:val="none" w:sz="0" w:space="0" w:color="auto"/>
          </w:divBdr>
        </w:div>
        <w:div w:id="1628508171">
          <w:marLeft w:val="0"/>
          <w:marRight w:val="0"/>
          <w:marTop w:val="0"/>
          <w:marBottom w:val="0"/>
          <w:divBdr>
            <w:top w:val="none" w:sz="0" w:space="0" w:color="auto"/>
            <w:left w:val="none" w:sz="0" w:space="0" w:color="auto"/>
            <w:bottom w:val="none" w:sz="0" w:space="0" w:color="auto"/>
            <w:right w:val="none" w:sz="0" w:space="0" w:color="auto"/>
          </w:divBdr>
        </w:div>
        <w:div w:id="1636446914">
          <w:marLeft w:val="0"/>
          <w:marRight w:val="0"/>
          <w:marTop w:val="0"/>
          <w:marBottom w:val="0"/>
          <w:divBdr>
            <w:top w:val="none" w:sz="0" w:space="0" w:color="auto"/>
            <w:left w:val="none" w:sz="0" w:space="0" w:color="auto"/>
            <w:bottom w:val="none" w:sz="0" w:space="0" w:color="auto"/>
            <w:right w:val="none" w:sz="0" w:space="0" w:color="auto"/>
          </w:divBdr>
        </w:div>
        <w:div w:id="1650328357">
          <w:marLeft w:val="0"/>
          <w:marRight w:val="0"/>
          <w:marTop w:val="0"/>
          <w:marBottom w:val="0"/>
          <w:divBdr>
            <w:top w:val="none" w:sz="0" w:space="0" w:color="auto"/>
            <w:left w:val="none" w:sz="0" w:space="0" w:color="auto"/>
            <w:bottom w:val="none" w:sz="0" w:space="0" w:color="auto"/>
            <w:right w:val="none" w:sz="0" w:space="0" w:color="auto"/>
          </w:divBdr>
        </w:div>
        <w:div w:id="1665401577">
          <w:marLeft w:val="0"/>
          <w:marRight w:val="0"/>
          <w:marTop w:val="0"/>
          <w:marBottom w:val="0"/>
          <w:divBdr>
            <w:top w:val="none" w:sz="0" w:space="0" w:color="auto"/>
            <w:left w:val="none" w:sz="0" w:space="0" w:color="auto"/>
            <w:bottom w:val="none" w:sz="0" w:space="0" w:color="auto"/>
            <w:right w:val="none" w:sz="0" w:space="0" w:color="auto"/>
          </w:divBdr>
        </w:div>
        <w:div w:id="1669408728">
          <w:marLeft w:val="0"/>
          <w:marRight w:val="0"/>
          <w:marTop w:val="0"/>
          <w:marBottom w:val="0"/>
          <w:divBdr>
            <w:top w:val="none" w:sz="0" w:space="0" w:color="auto"/>
            <w:left w:val="none" w:sz="0" w:space="0" w:color="auto"/>
            <w:bottom w:val="none" w:sz="0" w:space="0" w:color="auto"/>
            <w:right w:val="none" w:sz="0" w:space="0" w:color="auto"/>
          </w:divBdr>
        </w:div>
        <w:div w:id="1699038491">
          <w:marLeft w:val="0"/>
          <w:marRight w:val="0"/>
          <w:marTop w:val="0"/>
          <w:marBottom w:val="0"/>
          <w:divBdr>
            <w:top w:val="none" w:sz="0" w:space="0" w:color="auto"/>
            <w:left w:val="none" w:sz="0" w:space="0" w:color="auto"/>
            <w:bottom w:val="none" w:sz="0" w:space="0" w:color="auto"/>
            <w:right w:val="none" w:sz="0" w:space="0" w:color="auto"/>
          </w:divBdr>
        </w:div>
        <w:div w:id="1703360552">
          <w:marLeft w:val="0"/>
          <w:marRight w:val="0"/>
          <w:marTop w:val="0"/>
          <w:marBottom w:val="0"/>
          <w:divBdr>
            <w:top w:val="none" w:sz="0" w:space="0" w:color="auto"/>
            <w:left w:val="none" w:sz="0" w:space="0" w:color="auto"/>
            <w:bottom w:val="none" w:sz="0" w:space="0" w:color="auto"/>
            <w:right w:val="none" w:sz="0" w:space="0" w:color="auto"/>
          </w:divBdr>
        </w:div>
        <w:div w:id="1707951861">
          <w:marLeft w:val="0"/>
          <w:marRight w:val="0"/>
          <w:marTop w:val="0"/>
          <w:marBottom w:val="0"/>
          <w:divBdr>
            <w:top w:val="none" w:sz="0" w:space="0" w:color="auto"/>
            <w:left w:val="none" w:sz="0" w:space="0" w:color="auto"/>
            <w:bottom w:val="none" w:sz="0" w:space="0" w:color="auto"/>
            <w:right w:val="none" w:sz="0" w:space="0" w:color="auto"/>
          </w:divBdr>
        </w:div>
        <w:div w:id="1714187300">
          <w:marLeft w:val="0"/>
          <w:marRight w:val="0"/>
          <w:marTop w:val="0"/>
          <w:marBottom w:val="0"/>
          <w:divBdr>
            <w:top w:val="none" w:sz="0" w:space="0" w:color="auto"/>
            <w:left w:val="none" w:sz="0" w:space="0" w:color="auto"/>
            <w:bottom w:val="none" w:sz="0" w:space="0" w:color="auto"/>
            <w:right w:val="none" w:sz="0" w:space="0" w:color="auto"/>
          </w:divBdr>
        </w:div>
        <w:div w:id="1730612427">
          <w:marLeft w:val="0"/>
          <w:marRight w:val="0"/>
          <w:marTop w:val="0"/>
          <w:marBottom w:val="0"/>
          <w:divBdr>
            <w:top w:val="none" w:sz="0" w:space="0" w:color="auto"/>
            <w:left w:val="none" w:sz="0" w:space="0" w:color="auto"/>
            <w:bottom w:val="none" w:sz="0" w:space="0" w:color="auto"/>
            <w:right w:val="none" w:sz="0" w:space="0" w:color="auto"/>
          </w:divBdr>
        </w:div>
        <w:div w:id="1738893612">
          <w:marLeft w:val="0"/>
          <w:marRight w:val="0"/>
          <w:marTop w:val="0"/>
          <w:marBottom w:val="0"/>
          <w:divBdr>
            <w:top w:val="none" w:sz="0" w:space="0" w:color="auto"/>
            <w:left w:val="none" w:sz="0" w:space="0" w:color="auto"/>
            <w:bottom w:val="none" w:sz="0" w:space="0" w:color="auto"/>
            <w:right w:val="none" w:sz="0" w:space="0" w:color="auto"/>
          </w:divBdr>
        </w:div>
        <w:div w:id="1742290432">
          <w:marLeft w:val="0"/>
          <w:marRight w:val="0"/>
          <w:marTop w:val="0"/>
          <w:marBottom w:val="0"/>
          <w:divBdr>
            <w:top w:val="none" w:sz="0" w:space="0" w:color="auto"/>
            <w:left w:val="none" w:sz="0" w:space="0" w:color="auto"/>
            <w:bottom w:val="none" w:sz="0" w:space="0" w:color="auto"/>
            <w:right w:val="none" w:sz="0" w:space="0" w:color="auto"/>
          </w:divBdr>
        </w:div>
        <w:div w:id="1769420502">
          <w:marLeft w:val="0"/>
          <w:marRight w:val="0"/>
          <w:marTop w:val="0"/>
          <w:marBottom w:val="0"/>
          <w:divBdr>
            <w:top w:val="none" w:sz="0" w:space="0" w:color="auto"/>
            <w:left w:val="none" w:sz="0" w:space="0" w:color="auto"/>
            <w:bottom w:val="none" w:sz="0" w:space="0" w:color="auto"/>
            <w:right w:val="none" w:sz="0" w:space="0" w:color="auto"/>
          </w:divBdr>
        </w:div>
        <w:div w:id="1792477721">
          <w:marLeft w:val="0"/>
          <w:marRight w:val="0"/>
          <w:marTop w:val="0"/>
          <w:marBottom w:val="0"/>
          <w:divBdr>
            <w:top w:val="none" w:sz="0" w:space="0" w:color="auto"/>
            <w:left w:val="none" w:sz="0" w:space="0" w:color="auto"/>
            <w:bottom w:val="none" w:sz="0" w:space="0" w:color="auto"/>
            <w:right w:val="none" w:sz="0" w:space="0" w:color="auto"/>
          </w:divBdr>
        </w:div>
        <w:div w:id="1815026791">
          <w:marLeft w:val="0"/>
          <w:marRight w:val="0"/>
          <w:marTop w:val="0"/>
          <w:marBottom w:val="0"/>
          <w:divBdr>
            <w:top w:val="none" w:sz="0" w:space="0" w:color="auto"/>
            <w:left w:val="none" w:sz="0" w:space="0" w:color="auto"/>
            <w:bottom w:val="none" w:sz="0" w:space="0" w:color="auto"/>
            <w:right w:val="none" w:sz="0" w:space="0" w:color="auto"/>
          </w:divBdr>
        </w:div>
        <w:div w:id="1831093532">
          <w:marLeft w:val="0"/>
          <w:marRight w:val="0"/>
          <w:marTop w:val="0"/>
          <w:marBottom w:val="0"/>
          <w:divBdr>
            <w:top w:val="none" w:sz="0" w:space="0" w:color="auto"/>
            <w:left w:val="none" w:sz="0" w:space="0" w:color="auto"/>
            <w:bottom w:val="none" w:sz="0" w:space="0" w:color="auto"/>
            <w:right w:val="none" w:sz="0" w:space="0" w:color="auto"/>
          </w:divBdr>
        </w:div>
        <w:div w:id="1859462324">
          <w:marLeft w:val="0"/>
          <w:marRight w:val="0"/>
          <w:marTop w:val="0"/>
          <w:marBottom w:val="0"/>
          <w:divBdr>
            <w:top w:val="none" w:sz="0" w:space="0" w:color="auto"/>
            <w:left w:val="none" w:sz="0" w:space="0" w:color="auto"/>
            <w:bottom w:val="none" w:sz="0" w:space="0" w:color="auto"/>
            <w:right w:val="none" w:sz="0" w:space="0" w:color="auto"/>
          </w:divBdr>
        </w:div>
        <w:div w:id="1859543107">
          <w:marLeft w:val="0"/>
          <w:marRight w:val="0"/>
          <w:marTop w:val="0"/>
          <w:marBottom w:val="0"/>
          <w:divBdr>
            <w:top w:val="none" w:sz="0" w:space="0" w:color="auto"/>
            <w:left w:val="none" w:sz="0" w:space="0" w:color="auto"/>
            <w:bottom w:val="none" w:sz="0" w:space="0" w:color="auto"/>
            <w:right w:val="none" w:sz="0" w:space="0" w:color="auto"/>
          </w:divBdr>
        </w:div>
        <w:div w:id="1893729706">
          <w:marLeft w:val="0"/>
          <w:marRight w:val="0"/>
          <w:marTop w:val="0"/>
          <w:marBottom w:val="0"/>
          <w:divBdr>
            <w:top w:val="none" w:sz="0" w:space="0" w:color="auto"/>
            <w:left w:val="none" w:sz="0" w:space="0" w:color="auto"/>
            <w:bottom w:val="none" w:sz="0" w:space="0" w:color="auto"/>
            <w:right w:val="none" w:sz="0" w:space="0" w:color="auto"/>
          </w:divBdr>
        </w:div>
        <w:div w:id="1911648707">
          <w:marLeft w:val="0"/>
          <w:marRight w:val="0"/>
          <w:marTop w:val="0"/>
          <w:marBottom w:val="0"/>
          <w:divBdr>
            <w:top w:val="none" w:sz="0" w:space="0" w:color="auto"/>
            <w:left w:val="none" w:sz="0" w:space="0" w:color="auto"/>
            <w:bottom w:val="none" w:sz="0" w:space="0" w:color="auto"/>
            <w:right w:val="none" w:sz="0" w:space="0" w:color="auto"/>
          </w:divBdr>
        </w:div>
        <w:div w:id="1915237503">
          <w:marLeft w:val="0"/>
          <w:marRight w:val="0"/>
          <w:marTop w:val="0"/>
          <w:marBottom w:val="0"/>
          <w:divBdr>
            <w:top w:val="none" w:sz="0" w:space="0" w:color="auto"/>
            <w:left w:val="none" w:sz="0" w:space="0" w:color="auto"/>
            <w:bottom w:val="none" w:sz="0" w:space="0" w:color="auto"/>
            <w:right w:val="none" w:sz="0" w:space="0" w:color="auto"/>
          </w:divBdr>
        </w:div>
        <w:div w:id="1939361026">
          <w:marLeft w:val="0"/>
          <w:marRight w:val="0"/>
          <w:marTop w:val="0"/>
          <w:marBottom w:val="0"/>
          <w:divBdr>
            <w:top w:val="none" w:sz="0" w:space="0" w:color="auto"/>
            <w:left w:val="none" w:sz="0" w:space="0" w:color="auto"/>
            <w:bottom w:val="none" w:sz="0" w:space="0" w:color="auto"/>
            <w:right w:val="none" w:sz="0" w:space="0" w:color="auto"/>
          </w:divBdr>
        </w:div>
        <w:div w:id="1946107721">
          <w:marLeft w:val="0"/>
          <w:marRight w:val="0"/>
          <w:marTop w:val="0"/>
          <w:marBottom w:val="0"/>
          <w:divBdr>
            <w:top w:val="none" w:sz="0" w:space="0" w:color="auto"/>
            <w:left w:val="none" w:sz="0" w:space="0" w:color="auto"/>
            <w:bottom w:val="none" w:sz="0" w:space="0" w:color="auto"/>
            <w:right w:val="none" w:sz="0" w:space="0" w:color="auto"/>
          </w:divBdr>
        </w:div>
        <w:div w:id="1954970021">
          <w:marLeft w:val="0"/>
          <w:marRight w:val="0"/>
          <w:marTop w:val="0"/>
          <w:marBottom w:val="0"/>
          <w:divBdr>
            <w:top w:val="none" w:sz="0" w:space="0" w:color="auto"/>
            <w:left w:val="none" w:sz="0" w:space="0" w:color="auto"/>
            <w:bottom w:val="none" w:sz="0" w:space="0" w:color="auto"/>
            <w:right w:val="none" w:sz="0" w:space="0" w:color="auto"/>
          </w:divBdr>
        </w:div>
        <w:div w:id="2010671510">
          <w:marLeft w:val="0"/>
          <w:marRight w:val="0"/>
          <w:marTop w:val="0"/>
          <w:marBottom w:val="0"/>
          <w:divBdr>
            <w:top w:val="none" w:sz="0" w:space="0" w:color="auto"/>
            <w:left w:val="none" w:sz="0" w:space="0" w:color="auto"/>
            <w:bottom w:val="none" w:sz="0" w:space="0" w:color="auto"/>
            <w:right w:val="none" w:sz="0" w:space="0" w:color="auto"/>
          </w:divBdr>
        </w:div>
        <w:div w:id="2079742366">
          <w:marLeft w:val="0"/>
          <w:marRight w:val="0"/>
          <w:marTop w:val="0"/>
          <w:marBottom w:val="0"/>
          <w:divBdr>
            <w:top w:val="none" w:sz="0" w:space="0" w:color="auto"/>
            <w:left w:val="none" w:sz="0" w:space="0" w:color="auto"/>
            <w:bottom w:val="none" w:sz="0" w:space="0" w:color="auto"/>
            <w:right w:val="none" w:sz="0" w:space="0" w:color="auto"/>
          </w:divBdr>
        </w:div>
        <w:div w:id="2081168200">
          <w:marLeft w:val="0"/>
          <w:marRight w:val="0"/>
          <w:marTop w:val="0"/>
          <w:marBottom w:val="0"/>
          <w:divBdr>
            <w:top w:val="none" w:sz="0" w:space="0" w:color="auto"/>
            <w:left w:val="none" w:sz="0" w:space="0" w:color="auto"/>
            <w:bottom w:val="none" w:sz="0" w:space="0" w:color="auto"/>
            <w:right w:val="none" w:sz="0" w:space="0" w:color="auto"/>
          </w:divBdr>
        </w:div>
        <w:div w:id="2084715625">
          <w:marLeft w:val="0"/>
          <w:marRight w:val="0"/>
          <w:marTop w:val="0"/>
          <w:marBottom w:val="0"/>
          <w:divBdr>
            <w:top w:val="none" w:sz="0" w:space="0" w:color="auto"/>
            <w:left w:val="none" w:sz="0" w:space="0" w:color="auto"/>
            <w:bottom w:val="none" w:sz="0" w:space="0" w:color="auto"/>
            <w:right w:val="none" w:sz="0" w:space="0" w:color="auto"/>
          </w:divBdr>
        </w:div>
        <w:div w:id="2089500783">
          <w:marLeft w:val="0"/>
          <w:marRight w:val="0"/>
          <w:marTop w:val="0"/>
          <w:marBottom w:val="0"/>
          <w:divBdr>
            <w:top w:val="none" w:sz="0" w:space="0" w:color="auto"/>
            <w:left w:val="none" w:sz="0" w:space="0" w:color="auto"/>
            <w:bottom w:val="none" w:sz="0" w:space="0" w:color="auto"/>
            <w:right w:val="none" w:sz="0" w:space="0" w:color="auto"/>
          </w:divBdr>
        </w:div>
        <w:div w:id="2089500877">
          <w:marLeft w:val="0"/>
          <w:marRight w:val="0"/>
          <w:marTop w:val="0"/>
          <w:marBottom w:val="0"/>
          <w:divBdr>
            <w:top w:val="none" w:sz="0" w:space="0" w:color="auto"/>
            <w:left w:val="none" w:sz="0" w:space="0" w:color="auto"/>
            <w:bottom w:val="none" w:sz="0" w:space="0" w:color="auto"/>
            <w:right w:val="none" w:sz="0" w:space="0" w:color="auto"/>
          </w:divBdr>
        </w:div>
        <w:div w:id="2092701575">
          <w:marLeft w:val="0"/>
          <w:marRight w:val="0"/>
          <w:marTop w:val="0"/>
          <w:marBottom w:val="0"/>
          <w:divBdr>
            <w:top w:val="none" w:sz="0" w:space="0" w:color="auto"/>
            <w:left w:val="none" w:sz="0" w:space="0" w:color="auto"/>
            <w:bottom w:val="none" w:sz="0" w:space="0" w:color="auto"/>
            <w:right w:val="none" w:sz="0" w:space="0" w:color="auto"/>
          </w:divBdr>
        </w:div>
        <w:div w:id="2093965758">
          <w:marLeft w:val="0"/>
          <w:marRight w:val="0"/>
          <w:marTop w:val="0"/>
          <w:marBottom w:val="0"/>
          <w:divBdr>
            <w:top w:val="none" w:sz="0" w:space="0" w:color="auto"/>
            <w:left w:val="none" w:sz="0" w:space="0" w:color="auto"/>
            <w:bottom w:val="none" w:sz="0" w:space="0" w:color="auto"/>
            <w:right w:val="none" w:sz="0" w:space="0" w:color="auto"/>
          </w:divBdr>
        </w:div>
        <w:div w:id="2105034915">
          <w:marLeft w:val="0"/>
          <w:marRight w:val="0"/>
          <w:marTop w:val="0"/>
          <w:marBottom w:val="0"/>
          <w:divBdr>
            <w:top w:val="none" w:sz="0" w:space="0" w:color="auto"/>
            <w:left w:val="none" w:sz="0" w:space="0" w:color="auto"/>
            <w:bottom w:val="none" w:sz="0" w:space="0" w:color="auto"/>
            <w:right w:val="none" w:sz="0" w:space="0" w:color="auto"/>
          </w:divBdr>
        </w:div>
        <w:div w:id="2105831881">
          <w:marLeft w:val="0"/>
          <w:marRight w:val="0"/>
          <w:marTop w:val="0"/>
          <w:marBottom w:val="0"/>
          <w:divBdr>
            <w:top w:val="none" w:sz="0" w:space="0" w:color="auto"/>
            <w:left w:val="none" w:sz="0" w:space="0" w:color="auto"/>
            <w:bottom w:val="none" w:sz="0" w:space="0" w:color="auto"/>
            <w:right w:val="none" w:sz="0" w:space="0" w:color="auto"/>
          </w:divBdr>
        </w:div>
        <w:div w:id="2134903041">
          <w:marLeft w:val="0"/>
          <w:marRight w:val="0"/>
          <w:marTop w:val="0"/>
          <w:marBottom w:val="0"/>
          <w:divBdr>
            <w:top w:val="none" w:sz="0" w:space="0" w:color="auto"/>
            <w:left w:val="none" w:sz="0" w:space="0" w:color="auto"/>
            <w:bottom w:val="none" w:sz="0" w:space="0" w:color="auto"/>
            <w:right w:val="none" w:sz="0" w:space="0" w:color="auto"/>
          </w:divBdr>
        </w:div>
      </w:divsChild>
    </w:div>
    <w:div w:id="279343946">
      <w:bodyDiv w:val="1"/>
      <w:marLeft w:val="0"/>
      <w:marRight w:val="0"/>
      <w:marTop w:val="0"/>
      <w:marBottom w:val="0"/>
      <w:divBdr>
        <w:top w:val="none" w:sz="0" w:space="0" w:color="auto"/>
        <w:left w:val="none" w:sz="0" w:space="0" w:color="auto"/>
        <w:bottom w:val="none" w:sz="0" w:space="0" w:color="auto"/>
        <w:right w:val="none" w:sz="0" w:space="0" w:color="auto"/>
      </w:divBdr>
    </w:div>
    <w:div w:id="320735783">
      <w:bodyDiv w:val="1"/>
      <w:marLeft w:val="0"/>
      <w:marRight w:val="0"/>
      <w:marTop w:val="0"/>
      <w:marBottom w:val="0"/>
      <w:divBdr>
        <w:top w:val="none" w:sz="0" w:space="0" w:color="auto"/>
        <w:left w:val="none" w:sz="0" w:space="0" w:color="auto"/>
        <w:bottom w:val="none" w:sz="0" w:space="0" w:color="auto"/>
        <w:right w:val="none" w:sz="0" w:space="0" w:color="auto"/>
      </w:divBdr>
    </w:div>
    <w:div w:id="338894389">
      <w:bodyDiv w:val="1"/>
      <w:marLeft w:val="0"/>
      <w:marRight w:val="0"/>
      <w:marTop w:val="0"/>
      <w:marBottom w:val="0"/>
      <w:divBdr>
        <w:top w:val="none" w:sz="0" w:space="0" w:color="auto"/>
        <w:left w:val="none" w:sz="0" w:space="0" w:color="auto"/>
        <w:bottom w:val="none" w:sz="0" w:space="0" w:color="auto"/>
        <w:right w:val="none" w:sz="0" w:space="0" w:color="auto"/>
      </w:divBdr>
    </w:div>
    <w:div w:id="370495829">
      <w:bodyDiv w:val="1"/>
      <w:marLeft w:val="0"/>
      <w:marRight w:val="0"/>
      <w:marTop w:val="0"/>
      <w:marBottom w:val="0"/>
      <w:divBdr>
        <w:top w:val="none" w:sz="0" w:space="0" w:color="auto"/>
        <w:left w:val="none" w:sz="0" w:space="0" w:color="auto"/>
        <w:bottom w:val="none" w:sz="0" w:space="0" w:color="auto"/>
        <w:right w:val="none" w:sz="0" w:space="0" w:color="auto"/>
      </w:divBdr>
    </w:div>
    <w:div w:id="492064468">
      <w:bodyDiv w:val="1"/>
      <w:marLeft w:val="0"/>
      <w:marRight w:val="0"/>
      <w:marTop w:val="0"/>
      <w:marBottom w:val="0"/>
      <w:divBdr>
        <w:top w:val="none" w:sz="0" w:space="0" w:color="auto"/>
        <w:left w:val="none" w:sz="0" w:space="0" w:color="auto"/>
        <w:bottom w:val="none" w:sz="0" w:space="0" w:color="auto"/>
        <w:right w:val="none" w:sz="0" w:space="0" w:color="auto"/>
      </w:divBdr>
      <w:divsChild>
        <w:div w:id="1922367761">
          <w:marLeft w:val="0"/>
          <w:marRight w:val="0"/>
          <w:marTop w:val="0"/>
          <w:marBottom w:val="0"/>
          <w:divBdr>
            <w:top w:val="none" w:sz="0" w:space="0" w:color="auto"/>
            <w:left w:val="none" w:sz="0" w:space="0" w:color="auto"/>
            <w:bottom w:val="none" w:sz="0" w:space="0" w:color="auto"/>
            <w:right w:val="none" w:sz="0" w:space="0" w:color="auto"/>
          </w:divBdr>
        </w:div>
        <w:div w:id="1877110349">
          <w:marLeft w:val="0"/>
          <w:marRight w:val="0"/>
          <w:marTop w:val="0"/>
          <w:marBottom w:val="0"/>
          <w:divBdr>
            <w:top w:val="none" w:sz="0" w:space="0" w:color="auto"/>
            <w:left w:val="none" w:sz="0" w:space="0" w:color="auto"/>
            <w:bottom w:val="none" w:sz="0" w:space="0" w:color="auto"/>
            <w:right w:val="none" w:sz="0" w:space="0" w:color="auto"/>
          </w:divBdr>
        </w:div>
      </w:divsChild>
    </w:div>
    <w:div w:id="553322468">
      <w:bodyDiv w:val="1"/>
      <w:marLeft w:val="0"/>
      <w:marRight w:val="0"/>
      <w:marTop w:val="0"/>
      <w:marBottom w:val="0"/>
      <w:divBdr>
        <w:top w:val="none" w:sz="0" w:space="0" w:color="auto"/>
        <w:left w:val="none" w:sz="0" w:space="0" w:color="auto"/>
        <w:bottom w:val="none" w:sz="0" w:space="0" w:color="auto"/>
        <w:right w:val="none" w:sz="0" w:space="0" w:color="auto"/>
      </w:divBdr>
      <w:divsChild>
        <w:div w:id="121732863">
          <w:marLeft w:val="0"/>
          <w:marRight w:val="0"/>
          <w:marTop w:val="0"/>
          <w:marBottom w:val="0"/>
          <w:divBdr>
            <w:top w:val="none" w:sz="0" w:space="0" w:color="auto"/>
            <w:left w:val="none" w:sz="0" w:space="0" w:color="auto"/>
            <w:bottom w:val="none" w:sz="0" w:space="0" w:color="auto"/>
            <w:right w:val="none" w:sz="0" w:space="0" w:color="auto"/>
          </w:divBdr>
        </w:div>
        <w:div w:id="352268851">
          <w:marLeft w:val="0"/>
          <w:marRight w:val="0"/>
          <w:marTop w:val="0"/>
          <w:marBottom w:val="0"/>
          <w:divBdr>
            <w:top w:val="none" w:sz="0" w:space="0" w:color="auto"/>
            <w:left w:val="none" w:sz="0" w:space="0" w:color="auto"/>
            <w:bottom w:val="none" w:sz="0" w:space="0" w:color="auto"/>
            <w:right w:val="none" w:sz="0" w:space="0" w:color="auto"/>
          </w:divBdr>
        </w:div>
        <w:div w:id="416631006">
          <w:marLeft w:val="0"/>
          <w:marRight w:val="0"/>
          <w:marTop w:val="0"/>
          <w:marBottom w:val="0"/>
          <w:divBdr>
            <w:top w:val="none" w:sz="0" w:space="0" w:color="auto"/>
            <w:left w:val="none" w:sz="0" w:space="0" w:color="auto"/>
            <w:bottom w:val="none" w:sz="0" w:space="0" w:color="auto"/>
            <w:right w:val="none" w:sz="0" w:space="0" w:color="auto"/>
          </w:divBdr>
        </w:div>
        <w:div w:id="425813447">
          <w:marLeft w:val="0"/>
          <w:marRight w:val="0"/>
          <w:marTop w:val="0"/>
          <w:marBottom w:val="0"/>
          <w:divBdr>
            <w:top w:val="none" w:sz="0" w:space="0" w:color="auto"/>
            <w:left w:val="none" w:sz="0" w:space="0" w:color="auto"/>
            <w:bottom w:val="none" w:sz="0" w:space="0" w:color="auto"/>
            <w:right w:val="none" w:sz="0" w:space="0" w:color="auto"/>
          </w:divBdr>
        </w:div>
        <w:div w:id="484515199">
          <w:marLeft w:val="0"/>
          <w:marRight w:val="0"/>
          <w:marTop w:val="0"/>
          <w:marBottom w:val="0"/>
          <w:divBdr>
            <w:top w:val="none" w:sz="0" w:space="0" w:color="auto"/>
            <w:left w:val="none" w:sz="0" w:space="0" w:color="auto"/>
            <w:bottom w:val="none" w:sz="0" w:space="0" w:color="auto"/>
            <w:right w:val="none" w:sz="0" w:space="0" w:color="auto"/>
          </w:divBdr>
        </w:div>
        <w:div w:id="508909052">
          <w:marLeft w:val="0"/>
          <w:marRight w:val="0"/>
          <w:marTop w:val="0"/>
          <w:marBottom w:val="0"/>
          <w:divBdr>
            <w:top w:val="none" w:sz="0" w:space="0" w:color="auto"/>
            <w:left w:val="none" w:sz="0" w:space="0" w:color="auto"/>
            <w:bottom w:val="none" w:sz="0" w:space="0" w:color="auto"/>
            <w:right w:val="none" w:sz="0" w:space="0" w:color="auto"/>
          </w:divBdr>
          <w:divsChild>
            <w:div w:id="77557025">
              <w:marLeft w:val="0"/>
              <w:marRight w:val="0"/>
              <w:marTop w:val="0"/>
              <w:marBottom w:val="0"/>
              <w:divBdr>
                <w:top w:val="none" w:sz="0" w:space="0" w:color="auto"/>
                <w:left w:val="none" w:sz="0" w:space="0" w:color="auto"/>
                <w:bottom w:val="none" w:sz="0" w:space="0" w:color="auto"/>
                <w:right w:val="none" w:sz="0" w:space="0" w:color="auto"/>
              </w:divBdr>
            </w:div>
            <w:div w:id="265121729">
              <w:marLeft w:val="0"/>
              <w:marRight w:val="0"/>
              <w:marTop w:val="0"/>
              <w:marBottom w:val="0"/>
              <w:divBdr>
                <w:top w:val="none" w:sz="0" w:space="0" w:color="auto"/>
                <w:left w:val="none" w:sz="0" w:space="0" w:color="auto"/>
                <w:bottom w:val="none" w:sz="0" w:space="0" w:color="auto"/>
                <w:right w:val="none" w:sz="0" w:space="0" w:color="auto"/>
              </w:divBdr>
            </w:div>
            <w:div w:id="328600966">
              <w:marLeft w:val="0"/>
              <w:marRight w:val="0"/>
              <w:marTop w:val="0"/>
              <w:marBottom w:val="0"/>
              <w:divBdr>
                <w:top w:val="none" w:sz="0" w:space="0" w:color="auto"/>
                <w:left w:val="none" w:sz="0" w:space="0" w:color="auto"/>
                <w:bottom w:val="none" w:sz="0" w:space="0" w:color="auto"/>
                <w:right w:val="none" w:sz="0" w:space="0" w:color="auto"/>
              </w:divBdr>
            </w:div>
            <w:div w:id="412245616">
              <w:marLeft w:val="0"/>
              <w:marRight w:val="0"/>
              <w:marTop w:val="0"/>
              <w:marBottom w:val="0"/>
              <w:divBdr>
                <w:top w:val="none" w:sz="0" w:space="0" w:color="auto"/>
                <w:left w:val="none" w:sz="0" w:space="0" w:color="auto"/>
                <w:bottom w:val="none" w:sz="0" w:space="0" w:color="auto"/>
                <w:right w:val="none" w:sz="0" w:space="0" w:color="auto"/>
              </w:divBdr>
            </w:div>
            <w:div w:id="428623845">
              <w:marLeft w:val="0"/>
              <w:marRight w:val="0"/>
              <w:marTop w:val="0"/>
              <w:marBottom w:val="0"/>
              <w:divBdr>
                <w:top w:val="none" w:sz="0" w:space="0" w:color="auto"/>
                <w:left w:val="none" w:sz="0" w:space="0" w:color="auto"/>
                <w:bottom w:val="none" w:sz="0" w:space="0" w:color="auto"/>
                <w:right w:val="none" w:sz="0" w:space="0" w:color="auto"/>
              </w:divBdr>
            </w:div>
            <w:div w:id="541481956">
              <w:marLeft w:val="0"/>
              <w:marRight w:val="0"/>
              <w:marTop w:val="0"/>
              <w:marBottom w:val="0"/>
              <w:divBdr>
                <w:top w:val="none" w:sz="0" w:space="0" w:color="auto"/>
                <w:left w:val="none" w:sz="0" w:space="0" w:color="auto"/>
                <w:bottom w:val="none" w:sz="0" w:space="0" w:color="auto"/>
                <w:right w:val="none" w:sz="0" w:space="0" w:color="auto"/>
              </w:divBdr>
            </w:div>
            <w:div w:id="622924481">
              <w:marLeft w:val="0"/>
              <w:marRight w:val="0"/>
              <w:marTop w:val="0"/>
              <w:marBottom w:val="0"/>
              <w:divBdr>
                <w:top w:val="none" w:sz="0" w:space="0" w:color="auto"/>
                <w:left w:val="none" w:sz="0" w:space="0" w:color="auto"/>
                <w:bottom w:val="none" w:sz="0" w:space="0" w:color="auto"/>
                <w:right w:val="none" w:sz="0" w:space="0" w:color="auto"/>
              </w:divBdr>
            </w:div>
            <w:div w:id="652494266">
              <w:marLeft w:val="0"/>
              <w:marRight w:val="0"/>
              <w:marTop w:val="0"/>
              <w:marBottom w:val="0"/>
              <w:divBdr>
                <w:top w:val="none" w:sz="0" w:space="0" w:color="auto"/>
                <w:left w:val="none" w:sz="0" w:space="0" w:color="auto"/>
                <w:bottom w:val="none" w:sz="0" w:space="0" w:color="auto"/>
                <w:right w:val="none" w:sz="0" w:space="0" w:color="auto"/>
              </w:divBdr>
            </w:div>
            <w:div w:id="658506146">
              <w:marLeft w:val="0"/>
              <w:marRight w:val="0"/>
              <w:marTop w:val="0"/>
              <w:marBottom w:val="0"/>
              <w:divBdr>
                <w:top w:val="none" w:sz="0" w:space="0" w:color="auto"/>
                <w:left w:val="none" w:sz="0" w:space="0" w:color="auto"/>
                <w:bottom w:val="none" w:sz="0" w:space="0" w:color="auto"/>
                <w:right w:val="none" w:sz="0" w:space="0" w:color="auto"/>
              </w:divBdr>
            </w:div>
            <w:div w:id="803693582">
              <w:marLeft w:val="0"/>
              <w:marRight w:val="0"/>
              <w:marTop w:val="0"/>
              <w:marBottom w:val="0"/>
              <w:divBdr>
                <w:top w:val="none" w:sz="0" w:space="0" w:color="auto"/>
                <w:left w:val="none" w:sz="0" w:space="0" w:color="auto"/>
                <w:bottom w:val="none" w:sz="0" w:space="0" w:color="auto"/>
                <w:right w:val="none" w:sz="0" w:space="0" w:color="auto"/>
              </w:divBdr>
            </w:div>
            <w:div w:id="833645726">
              <w:marLeft w:val="0"/>
              <w:marRight w:val="0"/>
              <w:marTop w:val="0"/>
              <w:marBottom w:val="0"/>
              <w:divBdr>
                <w:top w:val="none" w:sz="0" w:space="0" w:color="auto"/>
                <w:left w:val="none" w:sz="0" w:space="0" w:color="auto"/>
                <w:bottom w:val="none" w:sz="0" w:space="0" w:color="auto"/>
                <w:right w:val="none" w:sz="0" w:space="0" w:color="auto"/>
              </w:divBdr>
            </w:div>
            <w:div w:id="1025906901">
              <w:marLeft w:val="0"/>
              <w:marRight w:val="0"/>
              <w:marTop w:val="0"/>
              <w:marBottom w:val="0"/>
              <w:divBdr>
                <w:top w:val="none" w:sz="0" w:space="0" w:color="auto"/>
                <w:left w:val="none" w:sz="0" w:space="0" w:color="auto"/>
                <w:bottom w:val="none" w:sz="0" w:space="0" w:color="auto"/>
                <w:right w:val="none" w:sz="0" w:space="0" w:color="auto"/>
              </w:divBdr>
            </w:div>
            <w:div w:id="1030959978">
              <w:marLeft w:val="0"/>
              <w:marRight w:val="0"/>
              <w:marTop w:val="0"/>
              <w:marBottom w:val="0"/>
              <w:divBdr>
                <w:top w:val="none" w:sz="0" w:space="0" w:color="auto"/>
                <w:left w:val="none" w:sz="0" w:space="0" w:color="auto"/>
                <w:bottom w:val="none" w:sz="0" w:space="0" w:color="auto"/>
                <w:right w:val="none" w:sz="0" w:space="0" w:color="auto"/>
              </w:divBdr>
            </w:div>
            <w:div w:id="1193037405">
              <w:marLeft w:val="0"/>
              <w:marRight w:val="0"/>
              <w:marTop w:val="0"/>
              <w:marBottom w:val="0"/>
              <w:divBdr>
                <w:top w:val="none" w:sz="0" w:space="0" w:color="auto"/>
                <w:left w:val="none" w:sz="0" w:space="0" w:color="auto"/>
                <w:bottom w:val="none" w:sz="0" w:space="0" w:color="auto"/>
                <w:right w:val="none" w:sz="0" w:space="0" w:color="auto"/>
              </w:divBdr>
            </w:div>
            <w:div w:id="1462192879">
              <w:marLeft w:val="0"/>
              <w:marRight w:val="0"/>
              <w:marTop w:val="0"/>
              <w:marBottom w:val="0"/>
              <w:divBdr>
                <w:top w:val="none" w:sz="0" w:space="0" w:color="auto"/>
                <w:left w:val="none" w:sz="0" w:space="0" w:color="auto"/>
                <w:bottom w:val="none" w:sz="0" w:space="0" w:color="auto"/>
                <w:right w:val="none" w:sz="0" w:space="0" w:color="auto"/>
              </w:divBdr>
            </w:div>
            <w:div w:id="1480267943">
              <w:marLeft w:val="0"/>
              <w:marRight w:val="0"/>
              <w:marTop w:val="0"/>
              <w:marBottom w:val="0"/>
              <w:divBdr>
                <w:top w:val="none" w:sz="0" w:space="0" w:color="auto"/>
                <w:left w:val="none" w:sz="0" w:space="0" w:color="auto"/>
                <w:bottom w:val="none" w:sz="0" w:space="0" w:color="auto"/>
                <w:right w:val="none" w:sz="0" w:space="0" w:color="auto"/>
              </w:divBdr>
            </w:div>
            <w:div w:id="1564831153">
              <w:marLeft w:val="0"/>
              <w:marRight w:val="0"/>
              <w:marTop w:val="0"/>
              <w:marBottom w:val="0"/>
              <w:divBdr>
                <w:top w:val="none" w:sz="0" w:space="0" w:color="auto"/>
                <w:left w:val="none" w:sz="0" w:space="0" w:color="auto"/>
                <w:bottom w:val="none" w:sz="0" w:space="0" w:color="auto"/>
                <w:right w:val="none" w:sz="0" w:space="0" w:color="auto"/>
              </w:divBdr>
            </w:div>
            <w:div w:id="1588348776">
              <w:marLeft w:val="0"/>
              <w:marRight w:val="0"/>
              <w:marTop w:val="0"/>
              <w:marBottom w:val="0"/>
              <w:divBdr>
                <w:top w:val="none" w:sz="0" w:space="0" w:color="auto"/>
                <w:left w:val="none" w:sz="0" w:space="0" w:color="auto"/>
                <w:bottom w:val="none" w:sz="0" w:space="0" w:color="auto"/>
                <w:right w:val="none" w:sz="0" w:space="0" w:color="auto"/>
              </w:divBdr>
            </w:div>
            <w:div w:id="1785153060">
              <w:marLeft w:val="0"/>
              <w:marRight w:val="0"/>
              <w:marTop w:val="0"/>
              <w:marBottom w:val="0"/>
              <w:divBdr>
                <w:top w:val="none" w:sz="0" w:space="0" w:color="auto"/>
                <w:left w:val="none" w:sz="0" w:space="0" w:color="auto"/>
                <w:bottom w:val="none" w:sz="0" w:space="0" w:color="auto"/>
                <w:right w:val="none" w:sz="0" w:space="0" w:color="auto"/>
              </w:divBdr>
            </w:div>
            <w:div w:id="1958903514">
              <w:marLeft w:val="0"/>
              <w:marRight w:val="0"/>
              <w:marTop w:val="0"/>
              <w:marBottom w:val="0"/>
              <w:divBdr>
                <w:top w:val="none" w:sz="0" w:space="0" w:color="auto"/>
                <w:left w:val="none" w:sz="0" w:space="0" w:color="auto"/>
                <w:bottom w:val="none" w:sz="0" w:space="0" w:color="auto"/>
                <w:right w:val="none" w:sz="0" w:space="0" w:color="auto"/>
              </w:divBdr>
            </w:div>
          </w:divsChild>
        </w:div>
        <w:div w:id="929773277">
          <w:marLeft w:val="0"/>
          <w:marRight w:val="0"/>
          <w:marTop w:val="0"/>
          <w:marBottom w:val="0"/>
          <w:divBdr>
            <w:top w:val="none" w:sz="0" w:space="0" w:color="auto"/>
            <w:left w:val="none" w:sz="0" w:space="0" w:color="auto"/>
            <w:bottom w:val="none" w:sz="0" w:space="0" w:color="auto"/>
            <w:right w:val="none" w:sz="0" w:space="0" w:color="auto"/>
          </w:divBdr>
        </w:div>
        <w:div w:id="1141386339">
          <w:marLeft w:val="0"/>
          <w:marRight w:val="0"/>
          <w:marTop w:val="0"/>
          <w:marBottom w:val="0"/>
          <w:divBdr>
            <w:top w:val="none" w:sz="0" w:space="0" w:color="auto"/>
            <w:left w:val="none" w:sz="0" w:space="0" w:color="auto"/>
            <w:bottom w:val="none" w:sz="0" w:space="0" w:color="auto"/>
            <w:right w:val="none" w:sz="0" w:space="0" w:color="auto"/>
          </w:divBdr>
        </w:div>
        <w:div w:id="1421025645">
          <w:marLeft w:val="0"/>
          <w:marRight w:val="0"/>
          <w:marTop w:val="0"/>
          <w:marBottom w:val="0"/>
          <w:divBdr>
            <w:top w:val="none" w:sz="0" w:space="0" w:color="auto"/>
            <w:left w:val="none" w:sz="0" w:space="0" w:color="auto"/>
            <w:bottom w:val="none" w:sz="0" w:space="0" w:color="auto"/>
            <w:right w:val="none" w:sz="0" w:space="0" w:color="auto"/>
          </w:divBdr>
        </w:div>
        <w:div w:id="1473593421">
          <w:marLeft w:val="0"/>
          <w:marRight w:val="0"/>
          <w:marTop w:val="0"/>
          <w:marBottom w:val="0"/>
          <w:divBdr>
            <w:top w:val="none" w:sz="0" w:space="0" w:color="auto"/>
            <w:left w:val="none" w:sz="0" w:space="0" w:color="auto"/>
            <w:bottom w:val="none" w:sz="0" w:space="0" w:color="auto"/>
            <w:right w:val="none" w:sz="0" w:space="0" w:color="auto"/>
          </w:divBdr>
        </w:div>
        <w:div w:id="1481919474">
          <w:marLeft w:val="0"/>
          <w:marRight w:val="0"/>
          <w:marTop w:val="0"/>
          <w:marBottom w:val="0"/>
          <w:divBdr>
            <w:top w:val="none" w:sz="0" w:space="0" w:color="auto"/>
            <w:left w:val="none" w:sz="0" w:space="0" w:color="auto"/>
            <w:bottom w:val="none" w:sz="0" w:space="0" w:color="auto"/>
            <w:right w:val="none" w:sz="0" w:space="0" w:color="auto"/>
          </w:divBdr>
        </w:div>
        <w:div w:id="1537699678">
          <w:marLeft w:val="0"/>
          <w:marRight w:val="0"/>
          <w:marTop w:val="0"/>
          <w:marBottom w:val="0"/>
          <w:divBdr>
            <w:top w:val="none" w:sz="0" w:space="0" w:color="auto"/>
            <w:left w:val="none" w:sz="0" w:space="0" w:color="auto"/>
            <w:bottom w:val="none" w:sz="0" w:space="0" w:color="auto"/>
            <w:right w:val="none" w:sz="0" w:space="0" w:color="auto"/>
          </w:divBdr>
        </w:div>
        <w:div w:id="1644383453">
          <w:marLeft w:val="0"/>
          <w:marRight w:val="0"/>
          <w:marTop w:val="0"/>
          <w:marBottom w:val="0"/>
          <w:divBdr>
            <w:top w:val="none" w:sz="0" w:space="0" w:color="auto"/>
            <w:left w:val="none" w:sz="0" w:space="0" w:color="auto"/>
            <w:bottom w:val="none" w:sz="0" w:space="0" w:color="auto"/>
            <w:right w:val="none" w:sz="0" w:space="0" w:color="auto"/>
          </w:divBdr>
        </w:div>
        <w:div w:id="1756509595">
          <w:marLeft w:val="0"/>
          <w:marRight w:val="0"/>
          <w:marTop w:val="0"/>
          <w:marBottom w:val="0"/>
          <w:divBdr>
            <w:top w:val="none" w:sz="0" w:space="0" w:color="auto"/>
            <w:left w:val="none" w:sz="0" w:space="0" w:color="auto"/>
            <w:bottom w:val="none" w:sz="0" w:space="0" w:color="auto"/>
            <w:right w:val="none" w:sz="0" w:space="0" w:color="auto"/>
          </w:divBdr>
        </w:div>
      </w:divsChild>
    </w:div>
    <w:div w:id="560481228">
      <w:bodyDiv w:val="1"/>
      <w:marLeft w:val="0"/>
      <w:marRight w:val="0"/>
      <w:marTop w:val="0"/>
      <w:marBottom w:val="0"/>
      <w:divBdr>
        <w:top w:val="none" w:sz="0" w:space="0" w:color="auto"/>
        <w:left w:val="none" w:sz="0" w:space="0" w:color="auto"/>
        <w:bottom w:val="none" w:sz="0" w:space="0" w:color="auto"/>
        <w:right w:val="none" w:sz="0" w:space="0" w:color="auto"/>
      </w:divBdr>
      <w:divsChild>
        <w:div w:id="18508754">
          <w:marLeft w:val="0"/>
          <w:marRight w:val="0"/>
          <w:marTop w:val="0"/>
          <w:marBottom w:val="0"/>
          <w:divBdr>
            <w:top w:val="none" w:sz="0" w:space="0" w:color="auto"/>
            <w:left w:val="none" w:sz="0" w:space="0" w:color="auto"/>
            <w:bottom w:val="none" w:sz="0" w:space="0" w:color="auto"/>
            <w:right w:val="none" w:sz="0" w:space="0" w:color="auto"/>
          </w:divBdr>
        </w:div>
        <w:div w:id="225342021">
          <w:marLeft w:val="0"/>
          <w:marRight w:val="0"/>
          <w:marTop w:val="0"/>
          <w:marBottom w:val="0"/>
          <w:divBdr>
            <w:top w:val="none" w:sz="0" w:space="0" w:color="auto"/>
            <w:left w:val="none" w:sz="0" w:space="0" w:color="auto"/>
            <w:bottom w:val="none" w:sz="0" w:space="0" w:color="auto"/>
            <w:right w:val="none" w:sz="0" w:space="0" w:color="auto"/>
          </w:divBdr>
        </w:div>
        <w:div w:id="289867462">
          <w:marLeft w:val="0"/>
          <w:marRight w:val="0"/>
          <w:marTop w:val="0"/>
          <w:marBottom w:val="0"/>
          <w:divBdr>
            <w:top w:val="none" w:sz="0" w:space="0" w:color="auto"/>
            <w:left w:val="none" w:sz="0" w:space="0" w:color="auto"/>
            <w:bottom w:val="none" w:sz="0" w:space="0" w:color="auto"/>
            <w:right w:val="none" w:sz="0" w:space="0" w:color="auto"/>
          </w:divBdr>
        </w:div>
        <w:div w:id="292827223">
          <w:marLeft w:val="0"/>
          <w:marRight w:val="0"/>
          <w:marTop w:val="0"/>
          <w:marBottom w:val="0"/>
          <w:divBdr>
            <w:top w:val="none" w:sz="0" w:space="0" w:color="auto"/>
            <w:left w:val="none" w:sz="0" w:space="0" w:color="auto"/>
            <w:bottom w:val="none" w:sz="0" w:space="0" w:color="auto"/>
            <w:right w:val="none" w:sz="0" w:space="0" w:color="auto"/>
          </w:divBdr>
        </w:div>
        <w:div w:id="447283997">
          <w:marLeft w:val="0"/>
          <w:marRight w:val="0"/>
          <w:marTop w:val="0"/>
          <w:marBottom w:val="0"/>
          <w:divBdr>
            <w:top w:val="none" w:sz="0" w:space="0" w:color="auto"/>
            <w:left w:val="none" w:sz="0" w:space="0" w:color="auto"/>
            <w:bottom w:val="none" w:sz="0" w:space="0" w:color="auto"/>
            <w:right w:val="none" w:sz="0" w:space="0" w:color="auto"/>
          </w:divBdr>
        </w:div>
        <w:div w:id="1733697074">
          <w:marLeft w:val="0"/>
          <w:marRight w:val="0"/>
          <w:marTop w:val="0"/>
          <w:marBottom w:val="0"/>
          <w:divBdr>
            <w:top w:val="none" w:sz="0" w:space="0" w:color="auto"/>
            <w:left w:val="none" w:sz="0" w:space="0" w:color="auto"/>
            <w:bottom w:val="none" w:sz="0" w:space="0" w:color="auto"/>
            <w:right w:val="none" w:sz="0" w:space="0" w:color="auto"/>
          </w:divBdr>
        </w:div>
        <w:div w:id="1878155712">
          <w:marLeft w:val="0"/>
          <w:marRight w:val="0"/>
          <w:marTop w:val="0"/>
          <w:marBottom w:val="0"/>
          <w:divBdr>
            <w:top w:val="none" w:sz="0" w:space="0" w:color="auto"/>
            <w:left w:val="none" w:sz="0" w:space="0" w:color="auto"/>
            <w:bottom w:val="none" w:sz="0" w:space="0" w:color="auto"/>
            <w:right w:val="none" w:sz="0" w:space="0" w:color="auto"/>
          </w:divBdr>
        </w:div>
        <w:div w:id="1880390915">
          <w:marLeft w:val="0"/>
          <w:marRight w:val="0"/>
          <w:marTop w:val="0"/>
          <w:marBottom w:val="0"/>
          <w:divBdr>
            <w:top w:val="none" w:sz="0" w:space="0" w:color="auto"/>
            <w:left w:val="none" w:sz="0" w:space="0" w:color="auto"/>
            <w:bottom w:val="none" w:sz="0" w:space="0" w:color="auto"/>
            <w:right w:val="none" w:sz="0" w:space="0" w:color="auto"/>
          </w:divBdr>
        </w:div>
        <w:div w:id="2005431868">
          <w:marLeft w:val="0"/>
          <w:marRight w:val="0"/>
          <w:marTop w:val="0"/>
          <w:marBottom w:val="0"/>
          <w:divBdr>
            <w:top w:val="none" w:sz="0" w:space="0" w:color="auto"/>
            <w:left w:val="none" w:sz="0" w:space="0" w:color="auto"/>
            <w:bottom w:val="none" w:sz="0" w:space="0" w:color="auto"/>
            <w:right w:val="none" w:sz="0" w:space="0" w:color="auto"/>
          </w:divBdr>
        </w:div>
      </w:divsChild>
    </w:div>
    <w:div w:id="600525017">
      <w:bodyDiv w:val="1"/>
      <w:marLeft w:val="0"/>
      <w:marRight w:val="0"/>
      <w:marTop w:val="0"/>
      <w:marBottom w:val="0"/>
      <w:divBdr>
        <w:top w:val="none" w:sz="0" w:space="0" w:color="auto"/>
        <w:left w:val="none" w:sz="0" w:space="0" w:color="auto"/>
        <w:bottom w:val="none" w:sz="0" w:space="0" w:color="auto"/>
        <w:right w:val="none" w:sz="0" w:space="0" w:color="auto"/>
      </w:divBdr>
    </w:div>
    <w:div w:id="603684098">
      <w:bodyDiv w:val="1"/>
      <w:marLeft w:val="0"/>
      <w:marRight w:val="0"/>
      <w:marTop w:val="0"/>
      <w:marBottom w:val="0"/>
      <w:divBdr>
        <w:top w:val="none" w:sz="0" w:space="0" w:color="auto"/>
        <w:left w:val="none" w:sz="0" w:space="0" w:color="auto"/>
        <w:bottom w:val="none" w:sz="0" w:space="0" w:color="auto"/>
        <w:right w:val="none" w:sz="0" w:space="0" w:color="auto"/>
      </w:divBdr>
    </w:div>
    <w:div w:id="840390463">
      <w:bodyDiv w:val="1"/>
      <w:marLeft w:val="0"/>
      <w:marRight w:val="0"/>
      <w:marTop w:val="0"/>
      <w:marBottom w:val="0"/>
      <w:divBdr>
        <w:top w:val="none" w:sz="0" w:space="0" w:color="auto"/>
        <w:left w:val="none" w:sz="0" w:space="0" w:color="auto"/>
        <w:bottom w:val="none" w:sz="0" w:space="0" w:color="auto"/>
        <w:right w:val="none" w:sz="0" w:space="0" w:color="auto"/>
      </w:divBdr>
    </w:div>
    <w:div w:id="1050374831">
      <w:bodyDiv w:val="1"/>
      <w:marLeft w:val="0"/>
      <w:marRight w:val="0"/>
      <w:marTop w:val="0"/>
      <w:marBottom w:val="0"/>
      <w:divBdr>
        <w:top w:val="none" w:sz="0" w:space="0" w:color="auto"/>
        <w:left w:val="none" w:sz="0" w:space="0" w:color="auto"/>
        <w:bottom w:val="none" w:sz="0" w:space="0" w:color="auto"/>
        <w:right w:val="none" w:sz="0" w:space="0" w:color="auto"/>
      </w:divBdr>
      <w:divsChild>
        <w:div w:id="834027531">
          <w:marLeft w:val="0"/>
          <w:marRight w:val="0"/>
          <w:marTop w:val="0"/>
          <w:marBottom w:val="0"/>
          <w:divBdr>
            <w:top w:val="none" w:sz="0" w:space="0" w:color="auto"/>
            <w:left w:val="none" w:sz="0" w:space="0" w:color="auto"/>
            <w:bottom w:val="none" w:sz="0" w:space="0" w:color="auto"/>
            <w:right w:val="none" w:sz="0" w:space="0" w:color="auto"/>
          </w:divBdr>
        </w:div>
        <w:div w:id="21051521">
          <w:marLeft w:val="0"/>
          <w:marRight w:val="0"/>
          <w:marTop w:val="0"/>
          <w:marBottom w:val="0"/>
          <w:divBdr>
            <w:top w:val="none" w:sz="0" w:space="0" w:color="auto"/>
            <w:left w:val="none" w:sz="0" w:space="0" w:color="auto"/>
            <w:bottom w:val="none" w:sz="0" w:space="0" w:color="auto"/>
            <w:right w:val="none" w:sz="0" w:space="0" w:color="auto"/>
          </w:divBdr>
        </w:div>
      </w:divsChild>
    </w:div>
    <w:div w:id="1063286413">
      <w:bodyDiv w:val="1"/>
      <w:marLeft w:val="0"/>
      <w:marRight w:val="0"/>
      <w:marTop w:val="0"/>
      <w:marBottom w:val="0"/>
      <w:divBdr>
        <w:top w:val="none" w:sz="0" w:space="0" w:color="auto"/>
        <w:left w:val="none" w:sz="0" w:space="0" w:color="auto"/>
        <w:bottom w:val="none" w:sz="0" w:space="0" w:color="auto"/>
        <w:right w:val="none" w:sz="0" w:space="0" w:color="auto"/>
      </w:divBdr>
    </w:div>
    <w:div w:id="1079518100">
      <w:bodyDiv w:val="1"/>
      <w:marLeft w:val="0"/>
      <w:marRight w:val="0"/>
      <w:marTop w:val="0"/>
      <w:marBottom w:val="0"/>
      <w:divBdr>
        <w:top w:val="none" w:sz="0" w:space="0" w:color="auto"/>
        <w:left w:val="none" w:sz="0" w:space="0" w:color="auto"/>
        <w:bottom w:val="none" w:sz="0" w:space="0" w:color="auto"/>
        <w:right w:val="none" w:sz="0" w:space="0" w:color="auto"/>
      </w:divBdr>
    </w:div>
    <w:div w:id="1094086669">
      <w:bodyDiv w:val="1"/>
      <w:marLeft w:val="0"/>
      <w:marRight w:val="0"/>
      <w:marTop w:val="0"/>
      <w:marBottom w:val="0"/>
      <w:divBdr>
        <w:top w:val="none" w:sz="0" w:space="0" w:color="auto"/>
        <w:left w:val="none" w:sz="0" w:space="0" w:color="auto"/>
        <w:bottom w:val="none" w:sz="0" w:space="0" w:color="auto"/>
        <w:right w:val="none" w:sz="0" w:space="0" w:color="auto"/>
      </w:divBdr>
    </w:div>
    <w:div w:id="1136724994">
      <w:bodyDiv w:val="1"/>
      <w:marLeft w:val="0"/>
      <w:marRight w:val="0"/>
      <w:marTop w:val="0"/>
      <w:marBottom w:val="0"/>
      <w:divBdr>
        <w:top w:val="none" w:sz="0" w:space="0" w:color="auto"/>
        <w:left w:val="none" w:sz="0" w:space="0" w:color="auto"/>
        <w:bottom w:val="none" w:sz="0" w:space="0" w:color="auto"/>
        <w:right w:val="none" w:sz="0" w:space="0" w:color="auto"/>
      </w:divBdr>
    </w:div>
    <w:div w:id="1185942575">
      <w:bodyDiv w:val="1"/>
      <w:marLeft w:val="0"/>
      <w:marRight w:val="0"/>
      <w:marTop w:val="0"/>
      <w:marBottom w:val="0"/>
      <w:divBdr>
        <w:top w:val="none" w:sz="0" w:space="0" w:color="auto"/>
        <w:left w:val="none" w:sz="0" w:space="0" w:color="auto"/>
        <w:bottom w:val="none" w:sz="0" w:space="0" w:color="auto"/>
        <w:right w:val="none" w:sz="0" w:space="0" w:color="auto"/>
      </w:divBdr>
    </w:div>
    <w:div w:id="1190799923">
      <w:bodyDiv w:val="1"/>
      <w:marLeft w:val="0"/>
      <w:marRight w:val="0"/>
      <w:marTop w:val="0"/>
      <w:marBottom w:val="0"/>
      <w:divBdr>
        <w:top w:val="none" w:sz="0" w:space="0" w:color="auto"/>
        <w:left w:val="none" w:sz="0" w:space="0" w:color="auto"/>
        <w:bottom w:val="none" w:sz="0" w:space="0" w:color="auto"/>
        <w:right w:val="none" w:sz="0" w:space="0" w:color="auto"/>
      </w:divBdr>
    </w:div>
    <w:div w:id="1218127422">
      <w:bodyDiv w:val="1"/>
      <w:marLeft w:val="0"/>
      <w:marRight w:val="0"/>
      <w:marTop w:val="0"/>
      <w:marBottom w:val="0"/>
      <w:divBdr>
        <w:top w:val="none" w:sz="0" w:space="0" w:color="auto"/>
        <w:left w:val="none" w:sz="0" w:space="0" w:color="auto"/>
        <w:bottom w:val="none" w:sz="0" w:space="0" w:color="auto"/>
        <w:right w:val="none" w:sz="0" w:space="0" w:color="auto"/>
      </w:divBdr>
    </w:div>
    <w:div w:id="1328099063">
      <w:bodyDiv w:val="1"/>
      <w:marLeft w:val="0"/>
      <w:marRight w:val="0"/>
      <w:marTop w:val="0"/>
      <w:marBottom w:val="0"/>
      <w:divBdr>
        <w:top w:val="none" w:sz="0" w:space="0" w:color="auto"/>
        <w:left w:val="none" w:sz="0" w:space="0" w:color="auto"/>
        <w:bottom w:val="none" w:sz="0" w:space="0" w:color="auto"/>
        <w:right w:val="none" w:sz="0" w:space="0" w:color="auto"/>
      </w:divBdr>
    </w:div>
    <w:div w:id="1354183100">
      <w:bodyDiv w:val="1"/>
      <w:marLeft w:val="0"/>
      <w:marRight w:val="0"/>
      <w:marTop w:val="0"/>
      <w:marBottom w:val="0"/>
      <w:divBdr>
        <w:top w:val="none" w:sz="0" w:space="0" w:color="auto"/>
        <w:left w:val="none" w:sz="0" w:space="0" w:color="auto"/>
        <w:bottom w:val="none" w:sz="0" w:space="0" w:color="auto"/>
        <w:right w:val="none" w:sz="0" w:space="0" w:color="auto"/>
      </w:divBdr>
    </w:div>
    <w:div w:id="1418791735">
      <w:bodyDiv w:val="1"/>
      <w:marLeft w:val="0"/>
      <w:marRight w:val="0"/>
      <w:marTop w:val="0"/>
      <w:marBottom w:val="0"/>
      <w:divBdr>
        <w:top w:val="none" w:sz="0" w:space="0" w:color="auto"/>
        <w:left w:val="none" w:sz="0" w:space="0" w:color="auto"/>
        <w:bottom w:val="none" w:sz="0" w:space="0" w:color="auto"/>
        <w:right w:val="none" w:sz="0" w:space="0" w:color="auto"/>
      </w:divBdr>
    </w:div>
    <w:div w:id="1573849350">
      <w:bodyDiv w:val="1"/>
      <w:marLeft w:val="0"/>
      <w:marRight w:val="0"/>
      <w:marTop w:val="0"/>
      <w:marBottom w:val="0"/>
      <w:divBdr>
        <w:top w:val="none" w:sz="0" w:space="0" w:color="auto"/>
        <w:left w:val="none" w:sz="0" w:space="0" w:color="auto"/>
        <w:bottom w:val="none" w:sz="0" w:space="0" w:color="auto"/>
        <w:right w:val="none" w:sz="0" w:space="0" w:color="auto"/>
      </w:divBdr>
    </w:div>
    <w:div w:id="1631091562">
      <w:bodyDiv w:val="1"/>
      <w:marLeft w:val="0"/>
      <w:marRight w:val="0"/>
      <w:marTop w:val="0"/>
      <w:marBottom w:val="0"/>
      <w:divBdr>
        <w:top w:val="none" w:sz="0" w:space="0" w:color="auto"/>
        <w:left w:val="none" w:sz="0" w:space="0" w:color="auto"/>
        <w:bottom w:val="none" w:sz="0" w:space="0" w:color="auto"/>
        <w:right w:val="none" w:sz="0" w:space="0" w:color="auto"/>
      </w:divBdr>
    </w:div>
    <w:div w:id="1667900221">
      <w:bodyDiv w:val="1"/>
      <w:marLeft w:val="0"/>
      <w:marRight w:val="0"/>
      <w:marTop w:val="0"/>
      <w:marBottom w:val="0"/>
      <w:divBdr>
        <w:top w:val="none" w:sz="0" w:space="0" w:color="auto"/>
        <w:left w:val="none" w:sz="0" w:space="0" w:color="auto"/>
        <w:bottom w:val="none" w:sz="0" w:space="0" w:color="auto"/>
        <w:right w:val="none" w:sz="0" w:space="0" w:color="auto"/>
      </w:divBdr>
    </w:div>
    <w:div w:id="1668438218">
      <w:bodyDiv w:val="1"/>
      <w:marLeft w:val="0"/>
      <w:marRight w:val="0"/>
      <w:marTop w:val="0"/>
      <w:marBottom w:val="0"/>
      <w:divBdr>
        <w:top w:val="none" w:sz="0" w:space="0" w:color="auto"/>
        <w:left w:val="none" w:sz="0" w:space="0" w:color="auto"/>
        <w:bottom w:val="none" w:sz="0" w:space="0" w:color="auto"/>
        <w:right w:val="none" w:sz="0" w:space="0" w:color="auto"/>
      </w:divBdr>
    </w:div>
    <w:div w:id="1717657093">
      <w:bodyDiv w:val="1"/>
      <w:marLeft w:val="0"/>
      <w:marRight w:val="0"/>
      <w:marTop w:val="0"/>
      <w:marBottom w:val="0"/>
      <w:divBdr>
        <w:top w:val="none" w:sz="0" w:space="0" w:color="auto"/>
        <w:left w:val="none" w:sz="0" w:space="0" w:color="auto"/>
        <w:bottom w:val="none" w:sz="0" w:space="0" w:color="auto"/>
        <w:right w:val="none" w:sz="0" w:space="0" w:color="auto"/>
      </w:divBdr>
    </w:div>
    <w:div w:id="1790395562">
      <w:bodyDiv w:val="1"/>
      <w:marLeft w:val="0"/>
      <w:marRight w:val="0"/>
      <w:marTop w:val="0"/>
      <w:marBottom w:val="0"/>
      <w:divBdr>
        <w:top w:val="none" w:sz="0" w:space="0" w:color="auto"/>
        <w:left w:val="none" w:sz="0" w:space="0" w:color="auto"/>
        <w:bottom w:val="none" w:sz="0" w:space="0" w:color="auto"/>
        <w:right w:val="none" w:sz="0" w:space="0" w:color="auto"/>
      </w:divBdr>
      <w:divsChild>
        <w:div w:id="477453481">
          <w:marLeft w:val="0"/>
          <w:marRight w:val="0"/>
          <w:marTop w:val="0"/>
          <w:marBottom w:val="0"/>
          <w:divBdr>
            <w:top w:val="none" w:sz="0" w:space="0" w:color="auto"/>
            <w:left w:val="none" w:sz="0" w:space="0" w:color="auto"/>
            <w:bottom w:val="none" w:sz="0" w:space="0" w:color="auto"/>
            <w:right w:val="none" w:sz="0" w:space="0" w:color="auto"/>
          </w:divBdr>
        </w:div>
        <w:div w:id="1084498550">
          <w:marLeft w:val="0"/>
          <w:marRight w:val="0"/>
          <w:marTop w:val="0"/>
          <w:marBottom w:val="0"/>
          <w:divBdr>
            <w:top w:val="none" w:sz="0" w:space="0" w:color="auto"/>
            <w:left w:val="none" w:sz="0" w:space="0" w:color="auto"/>
            <w:bottom w:val="none" w:sz="0" w:space="0" w:color="auto"/>
            <w:right w:val="none" w:sz="0" w:space="0" w:color="auto"/>
          </w:divBdr>
        </w:div>
      </w:divsChild>
    </w:div>
    <w:div w:id="1796874139">
      <w:bodyDiv w:val="1"/>
      <w:marLeft w:val="0"/>
      <w:marRight w:val="0"/>
      <w:marTop w:val="0"/>
      <w:marBottom w:val="0"/>
      <w:divBdr>
        <w:top w:val="none" w:sz="0" w:space="0" w:color="auto"/>
        <w:left w:val="none" w:sz="0" w:space="0" w:color="auto"/>
        <w:bottom w:val="none" w:sz="0" w:space="0" w:color="auto"/>
        <w:right w:val="none" w:sz="0" w:space="0" w:color="auto"/>
      </w:divBdr>
      <w:divsChild>
        <w:div w:id="856120406">
          <w:marLeft w:val="0"/>
          <w:marRight w:val="0"/>
          <w:marTop w:val="0"/>
          <w:marBottom w:val="0"/>
          <w:divBdr>
            <w:top w:val="none" w:sz="0" w:space="0" w:color="auto"/>
            <w:left w:val="none" w:sz="0" w:space="0" w:color="auto"/>
            <w:bottom w:val="none" w:sz="0" w:space="0" w:color="auto"/>
            <w:right w:val="none" w:sz="0" w:space="0" w:color="auto"/>
          </w:divBdr>
        </w:div>
        <w:div w:id="955870537">
          <w:marLeft w:val="0"/>
          <w:marRight w:val="0"/>
          <w:marTop w:val="0"/>
          <w:marBottom w:val="0"/>
          <w:divBdr>
            <w:top w:val="none" w:sz="0" w:space="0" w:color="auto"/>
            <w:left w:val="none" w:sz="0" w:space="0" w:color="auto"/>
            <w:bottom w:val="none" w:sz="0" w:space="0" w:color="auto"/>
            <w:right w:val="none" w:sz="0" w:space="0" w:color="auto"/>
          </w:divBdr>
        </w:div>
      </w:divsChild>
    </w:div>
    <w:div w:id="1860854784">
      <w:bodyDiv w:val="1"/>
      <w:marLeft w:val="0"/>
      <w:marRight w:val="0"/>
      <w:marTop w:val="0"/>
      <w:marBottom w:val="0"/>
      <w:divBdr>
        <w:top w:val="none" w:sz="0" w:space="0" w:color="auto"/>
        <w:left w:val="none" w:sz="0" w:space="0" w:color="auto"/>
        <w:bottom w:val="none" w:sz="0" w:space="0" w:color="auto"/>
        <w:right w:val="none" w:sz="0" w:space="0" w:color="auto"/>
      </w:divBdr>
    </w:div>
    <w:div w:id="1877041411">
      <w:bodyDiv w:val="1"/>
      <w:marLeft w:val="0"/>
      <w:marRight w:val="0"/>
      <w:marTop w:val="0"/>
      <w:marBottom w:val="0"/>
      <w:divBdr>
        <w:top w:val="none" w:sz="0" w:space="0" w:color="auto"/>
        <w:left w:val="none" w:sz="0" w:space="0" w:color="auto"/>
        <w:bottom w:val="none" w:sz="0" w:space="0" w:color="auto"/>
        <w:right w:val="none" w:sz="0" w:space="0" w:color="auto"/>
      </w:divBdr>
      <w:divsChild>
        <w:div w:id="2066709864">
          <w:marLeft w:val="0"/>
          <w:marRight w:val="0"/>
          <w:marTop w:val="0"/>
          <w:marBottom w:val="0"/>
          <w:divBdr>
            <w:top w:val="none" w:sz="0" w:space="0" w:color="auto"/>
            <w:left w:val="none" w:sz="0" w:space="0" w:color="auto"/>
            <w:bottom w:val="none" w:sz="0" w:space="0" w:color="auto"/>
            <w:right w:val="none" w:sz="0" w:space="0" w:color="auto"/>
          </w:divBdr>
        </w:div>
        <w:div w:id="607200735">
          <w:marLeft w:val="0"/>
          <w:marRight w:val="0"/>
          <w:marTop w:val="0"/>
          <w:marBottom w:val="0"/>
          <w:divBdr>
            <w:top w:val="none" w:sz="0" w:space="0" w:color="auto"/>
            <w:left w:val="none" w:sz="0" w:space="0" w:color="auto"/>
            <w:bottom w:val="none" w:sz="0" w:space="0" w:color="auto"/>
            <w:right w:val="none" w:sz="0" w:space="0" w:color="auto"/>
          </w:divBdr>
        </w:div>
        <w:div w:id="1918975006">
          <w:marLeft w:val="0"/>
          <w:marRight w:val="0"/>
          <w:marTop w:val="0"/>
          <w:marBottom w:val="0"/>
          <w:divBdr>
            <w:top w:val="none" w:sz="0" w:space="0" w:color="auto"/>
            <w:left w:val="none" w:sz="0" w:space="0" w:color="auto"/>
            <w:bottom w:val="none" w:sz="0" w:space="0" w:color="auto"/>
            <w:right w:val="none" w:sz="0" w:space="0" w:color="auto"/>
          </w:divBdr>
        </w:div>
        <w:div w:id="1803304589">
          <w:marLeft w:val="0"/>
          <w:marRight w:val="0"/>
          <w:marTop w:val="0"/>
          <w:marBottom w:val="0"/>
          <w:divBdr>
            <w:top w:val="none" w:sz="0" w:space="0" w:color="auto"/>
            <w:left w:val="none" w:sz="0" w:space="0" w:color="auto"/>
            <w:bottom w:val="none" w:sz="0" w:space="0" w:color="auto"/>
            <w:right w:val="none" w:sz="0" w:space="0" w:color="auto"/>
          </w:divBdr>
        </w:div>
        <w:div w:id="785344608">
          <w:marLeft w:val="0"/>
          <w:marRight w:val="0"/>
          <w:marTop w:val="0"/>
          <w:marBottom w:val="0"/>
          <w:divBdr>
            <w:top w:val="none" w:sz="0" w:space="0" w:color="auto"/>
            <w:left w:val="none" w:sz="0" w:space="0" w:color="auto"/>
            <w:bottom w:val="none" w:sz="0" w:space="0" w:color="auto"/>
            <w:right w:val="none" w:sz="0" w:space="0" w:color="auto"/>
          </w:divBdr>
        </w:div>
        <w:div w:id="1129399533">
          <w:marLeft w:val="0"/>
          <w:marRight w:val="0"/>
          <w:marTop w:val="0"/>
          <w:marBottom w:val="0"/>
          <w:divBdr>
            <w:top w:val="none" w:sz="0" w:space="0" w:color="auto"/>
            <w:left w:val="none" w:sz="0" w:space="0" w:color="auto"/>
            <w:bottom w:val="none" w:sz="0" w:space="0" w:color="auto"/>
            <w:right w:val="none" w:sz="0" w:space="0" w:color="auto"/>
          </w:divBdr>
        </w:div>
        <w:div w:id="1197355031">
          <w:marLeft w:val="0"/>
          <w:marRight w:val="0"/>
          <w:marTop w:val="0"/>
          <w:marBottom w:val="0"/>
          <w:divBdr>
            <w:top w:val="none" w:sz="0" w:space="0" w:color="auto"/>
            <w:left w:val="none" w:sz="0" w:space="0" w:color="auto"/>
            <w:bottom w:val="none" w:sz="0" w:space="0" w:color="auto"/>
            <w:right w:val="none" w:sz="0" w:space="0" w:color="auto"/>
          </w:divBdr>
        </w:div>
        <w:div w:id="2026783907">
          <w:marLeft w:val="0"/>
          <w:marRight w:val="0"/>
          <w:marTop w:val="0"/>
          <w:marBottom w:val="0"/>
          <w:divBdr>
            <w:top w:val="none" w:sz="0" w:space="0" w:color="auto"/>
            <w:left w:val="none" w:sz="0" w:space="0" w:color="auto"/>
            <w:bottom w:val="none" w:sz="0" w:space="0" w:color="auto"/>
            <w:right w:val="none" w:sz="0" w:space="0" w:color="auto"/>
          </w:divBdr>
        </w:div>
        <w:div w:id="1205411357">
          <w:marLeft w:val="0"/>
          <w:marRight w:val="0"/>
          <w:marTop w:val="0"/>
          <w:marBottom w:val="0"/>
          <w:divBdr>
            <w:top w:val="none" w:sz="0" w:space="0" w:color="auto"/>
            <w:left w:val="none" w:sz="0" w:space="0" w:color="auto"/>
            <w:bottom w:val="none" w:sz="0" w:space="0" w:color="auto"/>
            <w:right w:val="none" w:sz="0" w:space="0" w:color="auto"/>
          </w:divBdr>
        </w:div>
        <w:div w:id="1652170816">
          <w:marLeft w:val="0"/>
          <w:marRight w:val="0"/>
          <w:marTop w:val="0"/>
          <w:marBottom w:val="0"/>
          <w:divBdr>
            <w:top w:val="none" w:sz="0" w:space="0" w:color="auto"/>
            <w:left w:val="none" w:sz="0" w:space="0" w:color="auto"/>
            <w:bottom w:val="none" w:sz="0" w:space="0" w:color="auto"/>
            <w:right w:val="none" w:sz="0" w:space="0" w:color="auto"/>
          </w:divBdr>
        </w:div>
        <w:div w:id="1334605548">
          <w:marLeft w:val="0"/>
          <w:marRight w:val="0"/>
          <w:marTop w:val="0"/>
          <w:marBottom w:val="0"/>
          <w:divBdr>
            <w:top w:val="none" w:sz="0" w:space="0" w:color="auto"/>
            <w:left w:val="none" w:sz="0" w:space="0" w:color="auto"/>
            <w:bottom w:val="none" w:sz="0" w:space="0" w:color="auto"/>
            <w:right w:val="none" w:sz="0" w:space="0" w:color="auto"/>
          </w:divBdr>
        </w:div>
        <w:div w:id="1693723122">
          <w:marLeft w:val="0"/>
          <w:marRight w:val="0"/>
          <w:marTop w:val="0"/>
          <w:marBottom w:val="0"/>
          <w:divBdr>
            <w:top w:val="none" w:sz="0" w:space="0" w:color="auto"/>
            <w:left w:val="none" w:sz="0" w:space="0" w:color="auto"/>
            <w:bottom w:val="none" w:sz="0" w:space="0" w:color="auto"/>
            <w:right w:val="none" w:sz="0" w:space="0" w:color="auto"/>
          </w:divBdr>
        </w:div>
        <w:div w:id="1318536070">
          <w:marLeft w:val="0"/>
          <w:marRight w:val="0"/>
          <w:marTop w:val="0"/>
          <w:marBottom w:val="0"/>
          <w:divBdr>
            <w:top w:val="none" w:sz="0" w:space="0" w:color="auto"/>
            <w:left w:val="none" w:sz="0" w:space="0" w:color="auto"/>
            <w:bottom w:val="none" w:sz="0" w:space="0" w:color="auto"/>
            <w:right w:val="none" w:sz="0" w:space="0" w:color="auto"/>
          </w:divBdr>
        </w:div>
        <w:div w:id="1969629736">
          <w:marLeft w:val="0"/>
          <w:marRight w:val="0"/>
          <w:marTop w:val="0"/>
          <w:marBottom w:val="0"/>
          <w:divBdr>
            <w:top w:val="none" w:sz="0" w:space="0" w:color="auto"/>
            <w:left w:val="none" w:sz="0" w:space="0" w:color="auto"/>
            <w:bottom w:val="none" w:sz="0" w:space="0" w:color="auto"/>
            <w:right w:val="none" w:sz="0" w:space="0" w:color="auto"/>
          </w:divBdr>
        </w:div>
        <w:div w:id="1132598445">
          <w:marLeft w:val="0"/>
          <w:marRight w:val="0"/>
          <w:marTop w:val="0"/>
          <w:marBottom w:val="0"/>
          <w:divBdr>
            <w:top w:val="none" w:sz="0" w:space="0" w:color="auto"/>
            <w:left w:val="none" w:sz="0" w:space="0" w:color="auto"/>
            <w:bottom w:val="none" w:sz="0" w:space="0" w:color="auto"/>
            <w:right w:val="none" w:sz="0" w:space="0" w:color="auto"/>
          </w:divBdr>
        </w:div>
        <w:div w:id="886841993">
          <w:marLeft w:val="0"/>
          <w:marRight w:val="0"/>
          <w:marTop w:val="0"/>
          <w:marBottom w:val="0"/>
          <w:divBdr>
            <w:top w:val="none" w:sz="0" w:space="0" w:color="auto"/>
            <w:left w:val="none" w:sz="0" w:space="0" w:color="auto"/>
            <w:bottom w:val="none" w:sz="0" w:space="0" w:color="auto"/>
            <w:right w:val="none" w:sz="0" w:space="0" w:color="auto"/>
          </w:divBdr>
        </w:div>
        <w:div w:id="1819497232">
          <w:marLeft w:val="0"/>
          <w:marRight w:val="0"/>
          <w:marTop w:val="0"/>
          <w:marBottom w:val="0"/>
          <w:divBdr>
            <w:top w:val="none" w:sz="0" w:space="0" w:color="auto"/>
            <w:left w:val="none" w:sz="0" w:space="0" w:color="auto"/>
            <w:bottom w:val="none" w:sz="0" w:space="0" w:color="auto"/>
            <w:right w:val="none" w:sz="0" w:space="0" w:color="auto"/>
          </w:divBdr>
        </w:div>
        <w:div w:id="745567103">
          <w:marLeft w:val="0"/>
          <w:marRight w:val="0"/>
          <w:marTop w:val="0"/>
          <w:marBottom w:val="0"/>
          <w:divBdr>
            <w:top w:val="none" w:sz="0" w:space="0" w:color="auto"/>
            <w:left w:val="none" w:sz="0" w:space="0" w:color="auto"/>
            <w:bottom w:val="none" w:sz="0" w:space="0" w:color="auto"/>
            <w:right w:val="none" w:sz="0" w:space="0" w:color="auto"/>
          </w:divBdr>
        </w:div>
        <w:div w:id="1835146641">
          <w:marLeft w:val="0"/>
          <w:marRight w:val="0"/>
          <w:marTop w:val="0"/>
          <w:marBottom w:val="0"/>
          <w:divBdr>
            <w:top w:val="none" w:sz="0" w:space="0" w:color="auto"/>
            <w:left w:val="none" w:sz="0" w:space="0" w:color="auto"/>
            <w:bottom w:val="none" w:sz="0" w:space="0" w:color="auto"/>
            <w:right w:val="none" w:sz="0" w:space="0" w:color="auto"/>
          </w:divBdr>
        </w:div>
        <w:div w:id="1198853473">
          <w:marLeft w:val="0"/>
          <w:marRight w:val="0"/>
          <w:marTop w:val="0"/>
          <w:marBottom w:val="0"/>
          <w:divBdr>
            <w:top w:val="none" w:sz="0" w:space="0" w:color="auto"/>
            <w:left w:val="none" w:sz="0" w:space="0" w:color="auto"/>
            <w:bottom w:val="none" w:sz="0" w:space="0" w:color="auto"/>
            <w:right w:val="none" w:sz="0" w:space="0" w:color="auto"/>
          </w:divBdr>
        </w:div>
        <w:div w:id="1069692520">
          <w:marLeft w:val="0"/>
          <w:marRight w:val="0"/>
          <w:marTop w:val="0"/>
          <w:marBottom w:val="0"/>
          <w:divBdr>
            <w:top w:val="none" w:sz="0" w:space="0" w:color="auto"/>
            <w:left w:val="none" w:sz="0" w:space="0" w:color="auto"/>
            <w:bottom w:val="none" w:sz="0" w:space="0" w:color="auto"/>
            <w:right w:val="none" w:sz="0" w:space="0" w:color="auto"/>
          </w:divBdr>
        </w:div>
        <w:div w:id="957837811">
          <w:marLeft w:val="0"/>
          <w:marRight w:val="0"/>
          <w:marTop w:val="0"/>
          <w:marBottom w:val="0"/>
          <w:divBdr>
            <w:top w:val="none" w:sz="0" w:space="0" w:color="auto"/>
            <w:left w:val="none" w:sz="0" w:space="0" w:color="auto"/>
            <w:bottom w:val="none" w:sz="0" w:space="0" w:color="auto"/>
            <w:right w:val="none" w:sz="0" w:space="0" w:color="auto"/>
          </w:divBdr>
        </w:div>
        <w:div w:id="380713549">
          <w:marLeft w:val="0"/>
          <w:marRight w:val="0"/>
          <w:marTop w:val="0"/>
          <w:marBottom w:val="0"/>
          <w:divBdr>
            <w:top w:val="none" w:sz="0" w:space="0" w:color="auto"/>
            <w:left w:val="none" w:sz="0" w:space="0" w:color="auto"/>
            <w:bottom w:val="none" w:sz="0" w:space="0" w:color="auto"/>
            <w:right w:val="none" w:sz="0" w:space="0" w:color="auto"/>
          </w:divBdr>
        </w:div>
        <w:div w:id="899903721">
          <w:marLeft w:val="0"/>
          <w:marRight w:val="0"/>
          <w:marTop w:val="0"/>
          <w:marBottom w:val="0"/>
          <w:divBdr>
            <w:top w:val="none" w:sz="0" w:space="0" w:color="auto"/>
            <w:left w:val="none" w:sz="0" w:space="0" w:color="auto"/>
            <w:bottom w:val="none" w:sz="0" w:space="0" w:color="auto"/>
            <w:right w:val="none" w:sz="0" w:space="0" w:color="auto"/>
          </w:divBdr>
        </w:div>
        <w:div w:id="1018312463">
          <w:marLeft w:val="0"/>
          <w:marRight w:val="0"/>
          <w:marTop w:val="0"/>
          <w:marBottom w:val="0"/>
          <w:divBdr>
            <w:top w:val="none" w:sz="0" w:space="0" w:color="auto"/>
            <w:left w:val="none" w:sz="0" w:space="0" w:color="auto"/>
            <w:bottom w:val="none" w:sz="0" w:space="0" w:color="auto"/>
            <w:right w:val="none" w:sz="0" w:space="0" w:color="auto"/>
          </w:divBdr>
        </w:div>
        <w:div w:id="1700860515">
          <w:marLeft w:val="0"/>
          <w:marRight w:val="0"/>
          <w:marTop w:val="0"/>
          <w:marBottom w:val="0"/>
          <w:divBdr>
            <w:top w:val="none" w:sz="0" w:space="0" w:color="auto"/>
            <w:left w:val="none" w:sz="0" w:space="0" w:color="auto"/>
            <w:bottom w:val="none" w:sz="0" w:space="0" w:color="auto"/>
            <w:right w:val="none" w:sz="0" w:space="0" w:color="auto"/>
          </w:divBdr>
        </w:div>
        <w:div w:id="1946696252">
          <w:marLeft w:val="0"/>
          <w:marRight w:val="0"/>
          <w:marTop w:val="0"/>
          <w:marBottom w:val="0"/>
          <w:divBdr>
            <w:top w:val="none" w:sz="0" w:space="0" w:color="auto"/>
            <w:left w:val="none" w:sz="0" w:space="0" w:color="auto"/>
            <w:bottom w:val="none" w:sz="0" w:space="0" w:color="auto"/>
            <w:right w:val="none" w:sz="0" w:space="0" w:color="auto"/>
          </w:divBdr>
        </w:div>
        <w:div w:id="921988908">
          <w:marLeft w:val="0"/>
          <w:marRight w:val="0"/>
          <w:marTop w:val="0"/>
          <w:marBottom w:val="0"/>
          <w:divBdr>
            <w:top w:val="none" w:sz="0" w:space="0" w:color="auto"/>
            <w:left w:val="none" w:sz="0" w:space="0" w:color="auto"/>
            <w:bottom w:val="none" w:sz="0" w:space="0" w:color="auto"/>
            <w:right w:val="none" w:sz="0" w:space="0" w:color="auto"/>
          </w:divBdr>
        </w:div>
        <w:div w:id="466168082">
          <w:marLeft w:val="0"/>
          <w:marRight w:val="0"/>
          <w:marTop w:val="0"/>
          <w:marBottom w:val="0"/>
          <w:divBdr>
            <w:top w:val="none" w:sz="0" w:space="0" w:color="auto"/>
            <w:left w:val="none" w:sz="0" w:space="0" w:color="auto"/>
            <w:bottom w:val="none" w:sz="0" w:space="0" w:color="auto"/>
            <w:right w:val="none" w:sz="0" w:space="0" w:color="auto"/>
          </w:divBdr>
        </w:div>
        <w:div w:id="901212633">
          <w:marLeft w:val="0"/>
          <w:marRight w:val="0"/>
          <w:marTop w:val="0"/>
          <w:marBottom w:val="0"/>
          <w:divBdr>
            <w:top w:val="none" w:sz="0" w:space="0" w:color="auto"/>
            <w:left w:val="none" w:sz="0" w:space="0" w:color="auto"/>
            <w:bottom w:val="none" w:sz="0" w:space="0" w:color="auto"/>
            <w:right w:val="none" w:sz="0" w:space="0" w:color="auto"/>
          </w:divBdr>
        </w:div>
        <w:div w:id="1601404028">
          <w:marLeft w:val="0"/>
          <w:marRight w:val="0"/>
          <w:marTop w:val="0"/>
          <w:marBottom w:val="0"/>
          <w:divBdr>
            <w:top w:val="none" w:sz="0" w:space="0" w:color="auto"/>
            <w:left w:val="none" w:sz="0" w:space="0" w:color="auto"/>
            <w:bottom w:val="none" w:sz="0" w:space="0" w:color="auto"/>
            <w:right w:val="none" w:sz="0" w:space="0" w:color="auto"/>
          </w:divBdr>
        </w:div>
        <w:div w:id="1448701626">
          <w:marLeft w:val="0"/>
          <w:marRight w:val="0"/>
          <w:marTop w:val="0"/>
          <w:marBottom w:val="0"/>
          <w:divBdr>
            <w:top w:val="none" w:sz="0" w:space="0" w:color="auto"/>
            <w:left w:val="none" w:sz="0" w:space="0" w:color="auto"/>
            <w:bottom w:val="none" w:sz="0" w:space="0" w:color="auto"/>
            <w:right w:val="none" w:sz="0" w:space="0" w:color="auto"/>
          </w:divBdr>
        </w:div>
        <w:div w:id="1856915735">
          <w:marLeft w:val="0"/>
          <w:marRight w:val="0"/>
          <w:marTop w:val="0"/>
          <w:marBottom w:val="0"/>
          <w:divBdr>
            <w:top w:val="none" w:sz="0" w:space="0" w:color="auto"/>
            <w:left w:val="none" w:sz="0" w:space="0" w:color="auto"/>
            <w:bottom w:val="none" w:sz="0" w:space="0" w:color="auto"/>
            <w:right w:val="none" w:sz="0" w:space="0" w:color="auto"/>
          </w:divBdr>
        </w:div>
        <w:div w:id="566960146">
          <w:marLeft w:val="0"/>
          <w:marRight w:val="0"/>
          <w:marTop w:val="0"/>
          <w:marBottom w:val="0"/>
          <w:divBdr>
            <w:top w:val="none" w:sz="0" w:space="0" w:color="auto"/>
            <w:left w:val="none" w:sz="0" w:space="0" w:color="auto"/>
            <w:bottom w:val="none" w:sz="0" w:space="0" w:color="auto"/>
            <w:right w:val="none" w:sz="0" w:space="0" w:color="auto"/>
          </w:divBdr>
        </w:div>
        <w:div w:id="1610310983">
          <w:marLeft w:val="0"/>
          <w:marRight w:val="0"/>
          <w:marTop w:val="0"/>
          <w:marBottom w:val="0"/>
          <w:divBdr>
            <w:top w:val="none" w:sz="0" w:space="0" w:color="auto"/>
            <w:left w:val="none" w:sz="0" w:space="0" w:color="auto"/>
            <w:bottom w:val="none" w:sz="0" w:space="0" w:color="auto"/>
            <w:right w:val="none" w:sz="0" w:space="0" w:color="auto"/>
          </w:divBdr>
        </w:div>
        <w:div w:id="1772777133">
          <w:marLeft w:val="0"/>
          <w:marRight w:val="0"/>
          <w:marTop w:val="0"/>
          <w:marBottom w:val="0"/>
          <w:divBdr>
            <w:top w:val="none" w:sz="0" w:space="0" w:color="auto"/>
            <w:left w:val="none" w:sz="0" w:space="0" w:color="auto"/>
            <w:bottom w:val="none" w:sz="0" w:space="0" w:color="auto"/>
            <w:right w:val="none" w:sz="0" w:space="0" w:color="auto"/>
          </w:divBdr>
        </w:div>
        <w:div w:id="131335370">
          <w:marLeft w:val="0"/>
          <w:marRight w:val="0"/>
          <w:marTop w:val="0"/>
          <w:marBottom w:val="0"/>
          <w:divBdr>
            <w:top w:val="none" w:sz="0" w:space="0" w:color="auto"/>
            <w:left w:val="none" w:sz="0" w:space="0" w:color="auto"/>
            <w:bottom w:val="none" w:sz="0" w:space="0" w:color="auto"/>
            <w:right w:val="none" w:sz="0" w:space="0" w:color="auto"/>
          </w:divBdr>
        </w:div>
        <w:div w:id="918293624">
          <w:marLeft w:val="0"/>
          <w:marRight w:val="0"/>
          <w:marTop w:val="0"/>
          <w:marBottom w:val="0"/>
          <w:divBdr>
            <w:top w:val="none" w:sz="0" w:space="0" w:color="auto"/>
            <w:left w:val="none" w:sz="0" w:space="0" w:color="auto"/>
            <w:bottom w:val="none" w:sz="0" w:space="0" w:color="auto"/>
            <w:right w:val="none" w:sz="0" w:space="0" w:color="auto"/>
          </w:divBdr>
        </w:div>
        <w:div w:id="1904173792">
          <w:marLeft w:val="0"/>
          <w:marRight w:val="0"/>
          <w:marTop w:val="0"/>
          <w:marBottom w:val="0"/>
          <w:divBdr>
            <w:top w:val="none" w:sz="0" w:space="0" w:color="auto"/>
            <w:left w:val="none" w:sz="0" w:space="0" w:color="auto"/>
            <w:bottom w:val="none" w:sz="0" w:space="0" w:color="auto"/>
            <w:right w:val="none" w:sz="0" w:space="0" w:color="auto"/>
          </w:divBdr>
        </w:div>
        <w:div w:id="1117211103">
          <w:marLeft w:val="0"/>
          <w:marRight w:val="0"/>
          <w:marTop w:val="0"/>
          <w:marBottom w:val="0"/>
          <w:divBdr>
            <w:top w:val="none" w:sz="0" w:space="0" w:color="auto"/>
            <w:left w:val="none" w:sz="0" w:space="0" w:color="auto"/>
            <w:bottom w:val="none" w:sz="0" w:space="0" w:color="auto"/>
            <w:right w:val="none" w:sz="0" w:space="0" w:color="auto"/>
          </w:divBdr>
        </w:div>
        <w:div w:id="437872864">
          <w:marLeft w:val="0"/>
          <w:marRight w:val="0"/>
          <w:marTop w:val="0"/>
          <w:marBottom w:val="0"/>
          <w:divBdr>
            <w:top w:val="none" w:sz="0" w:space="0" w:color="auto"/>
            <w:left w:val="none" w:sz="0" w:space="0" w:color="auto"/>
            <w:bottom w:val="none" w:sz="0" w:space="0" w:color="auto"/>
            <w:right w:val="none" w:sz="0" w:space="0" w:color="auto"/>
          </w:divBdr>
        </w:div>
        <w:div w:id="104270205">
          <w:marLeft w:val="0"/>
          <w:marRight w:val="0"/>
          <w:marTop w:val="0"/>
          <w:marBottom w:val="0"/>
          <w:divBdr>
            <w:top w:val="none" w:sz="0" w:space="0" w:color="auto"/>
            <w:left w:val="none" w:sz="0" w:space="0" w:color="auto"/>
            <w:bottom w:val="none" w:sz="0" w:space="0" w:color="auto"/>
            <w:right w:val="none" w:sz="0" w:space="0" w:color="auto"/>
          </w:divBdr>
        </w:div>
        <w:div w:id="183788523">
          <w:marLeft w:val="0"/>
          <w:marRight w:val="0"/>
          <w:marTop w:val="0"/>
          <w:marBottom w:val="0"/>
          <w:divBdr>
            <w:top w:val="none" w:sz="0" w:space="0" w:color="auto"/>
            <w:left w:val="none" w:sz="0" w:space="0" w:color="auto"/>
            <w:bottom w:val="none" w:sz="0" w:space="0" w:color="auto"/>
            <w:right w:val="none" w:sz="0" w:space="0" w:color="auto"/>
          </w:divBdr>
        </w:div>
        <w:div w:id="1662346383">
          <w:marLeft w:val="0"/>
          <w:marRight w:val="0"/>
          <w:marTop w:val="0"/>
          <w:marBottom w:val="0"/>
          <w:divBdr>
            <w:top w:val="none" w:sz="0" w:space="0" w:color="auto"/>
            <w:left w:val="none" w:sz="0" w:space="0" w:color="auto"/>
            <w:bottom w:val="none" w:sz="0" w:space="0" w:color="auto"/>
            <w:right w:val="none" w:sz="0" w:space="0" w:color="auto"/>
          </w:divBdr>
        </w:div>
        <w:div w:id="1740713314">
          <w:marLeft w:val="0"/>
          <w:marRight w:val="0"/>
          <w:marTop w:val="0"/>
          <w:marBottom w:val="0"/>
          <w:divBdr>
            <w:top w:val="none" w:sz="0" w:space="0" w:color="auto"/>
            <w:left w:val="none" w:sz="0" w:space="0" w:color="auto"/>
            <w:bottom w:val="none" w:sz="0" w:space="0" w:color="auto"/>
            <w:right w:val="none" w:sz="0" w:space="0" w:color="auto"/>
          </w:divBdr>
        </w:div>
        <w:div w:id="458768703">
          <w:marLeft w:val="0"/>
          <w:marRight w:val="0"/>
          <w:marTop w:val="0"/>
          <w:marBottom w:val="0"/>
          <w:divBdr>
            <w:top w:val="none" w:sz="0" w:space="0" w:color="auto"/>
            <w:left w:val="none" w:sz="0" w:space="0" w:color="auto"/>
            <w:bottom w:val="none" w:sz="0" w:space="0" w:color="auto"/>
            <w:right w:val="none" w:sz="0" w:space="0" w:color="auto"/>
          </w:divBdr>
        </w:div>
        <w:div w:id="873494955">
          <w:marLeft w:val="0"/>
          <w:marRight w:val="0"/>
          <w:marTop w:val="0"/>
          <w:marBottom w:val="0"/>
          <w:divBdr>
            <w:top w:val="none" w:sz="0" w:space="0" w:color="auto"/>
            <w:left w:val="none" w:sz="0" w:space="0" w:color="auto"/>
            <w:bottom w:val="none" w:sz="0" w:space="0" w:color="auto"/>
            <w:right w:val="none" w:sz="0" w:space="0" w:color="auto"/>
          </w:divBdr>
        </w:div>
        <w:div w:id="835338535">
          <w:marLeft w:val="0"/>
          <w:marRight w:val="0"/>
          <w:marTop w:val="0"/>
          <w:marBottom w:val="0"/>
          <w:divBdr>
            <w:top w:val="none" w:sz="0" w:space="0" w:color="auto"/>
            <w:left w:val="none" w:sz="0" w:space="0" w:color="auto"/>
            <w:bottom w:val="none" w:sz="0" w:space="0" w:color="auto"/>
            <w:right w:val="none" w:sz="0" w:space="0" w:color="auto"/>
          </w:divBdr>
        </w:div>
        <w:div w:id="216741273">
          <w:marLeft w:val="0"/>
          <w:marRight w:val="0"/>
          <w:marTop w:val="0"/>
          <w:marBottom w:val="0"/>
          <w:divBdr>
            <w:top w:val="none" w:sz="0" w:space="0" w:color="auto"/>
            <w:left w:val="none" w:sz="0" w:space="0" w:color="auto"/>
            <w:bottom w:val="none" w:sz="0" w:space="0" w:color="auto"/>
            <w:right w:val="none" w:sz="0" w:space="0" w:color="auto"/>
          </w:divBdr>
        </w:div>
        <w:div w:id="997920667">
          <w:marLeft w:val="0"/>
          <w:marRight w:val="0"/>
          <w:marTop w:val="0"/>
          <w:marBottom w:val="0"/>
          <w:divBdr>
            <w:top w:val="none" w:sz="0" w:space="0" w:color="auto"/>
            <w:left w:val="none" w:sz="0" w:space="0" w:color="auto"/>
            <w:bottom w:val="none" w:sz="0" w:space="0" w:color="auto"/>
            <w:right w:val="none" w:sz="0" w:space="0" w:color="auto"/>
          </w:divBdr>
        </w:div>
        <w:div w:id="885751688">
          <w:marLeft w:val="0"/>
          <w:marRight w:val="0"/>
          <w:marTop w:val="0"/>
          <w:marBottom w:val="0"/>
          <w:divBdr>
            <w:top w:val="none" w:sz="0" w:space="0" w:color="auto"/>
            <w:left w:val="none" w:sz="0" w:space="0" w:color="auto"/>
            <w:bottom w:val="none" w:sz="0" w:space="0" w:color="auto"/>
            <w:right w:val="none" w:sz="0" w:space="0" w:color="auto"/>
          </w:divBdr>
        </w:div>
        <w:div w:id="891691802">
          <w:marLeft w:val="0"/>
          <w:marRight w:val="0"/>
          <w:marTop w:val="0"/>
          <w:marBottom w:val="0"/>
          <w:divBdr>
            <w:top w:val="none" w:sz="0" w:space="0" w:color="auto"/>
            <w:left w:val="none" w:sz="0" w:space="0" w:color="auto"/>
            <w:bottom w:val="none" w:sz="0" w:space="0" w:color="auto"/>
            <w:right w:val="none" w:sz="0" w:space="0" w:color="auto"/>
          </w:divBdr>
        </w:div>
        <w:div w:id="500244324">
          <w:marLeft w:val="0"/>
          <w:marRight w:val="0"/>
          <w:marTop w:val="0"/>
          <w:marBottom w:val="0"/>
          <w:divBdr>
            <w:top w:val="none" w:sz="0" w:space="0" w:color="auto"/>
            <w:left w:val="none" w:sz="0" w:space="0" w:color="auto"/>
            <w:bottom w:val="none" w:sz="0" w:space="0" w:color="auto"/>
            <w:right w:val="none" w:sz="0" w:space="0" w:color="auto"/>
          </w:divBdr>
        </w:div>
        <w:div w:id="1559899539">
          <w:marLeft w:val="0"/>
          <w:marRight w:val="0"/>
          <w:marTop w:val="0"/>
          <w:marBottom w:val="0"/>
          <w:divBdr>
            <w:top w:val="none" w:sz="0" w:space="0" w:color="auto"/>
            <w:left w:val="none" w:sz="0" w:space="0" w:color="auto"/>
            <w:bottom w:val="none" w:sz="0" w:space="0" w:color="auto"/>
            <w:right w:val="none" w:sz="0" w:space="0" w:color="auto"/>
          </w:divBdr>
        </w:div>
        <w:div w:id="2106413545">
          <w:marLeft w:val="0"/>
          <w:marRight w:val="0"/>
          <w:marTop w:val="0"/>
          <w:marBottom w:val="0"/>
          <w:divBdr>
            <w:top w:val="none" w:sz="0" w:space="0" w:color="auto"/>
            <w:left w:val="none" w:sz="0" w:space="0" w:color="auto"/>
            <w:bottom w:val="none" w:sz="0" w:space="0" w:color="auto"/>
            <w:right w:val="none" w:sz="0" w:space="0" w:color="auto"/>
          </w:divBdr>
        </w:div>
        <w:div w:id="1840653787">
          <w:marLeft w:val="0"/>
          <w:marRight w:val="0"/>
          <w:marTop w:val="0"/>
          <w:marBottom w:val="0"/>
          <w:divBdr>
            <w:top w:val="none" w:sz="0" w:space="0" w:color="auto"/>
            <w:left w:val="none" w:sz="0" w:space="0" w:color="auto"/>
            <w:bottom w:val="none" w:sz="0" w:space="0" w:color="auto"/>
            <w:right w:val="none" w:sz="0" w:space="0" w:color="auto"/>
          </w:divBdr>
        </w:div>
        <w:div w:id="1420786055">
          <w:marLeft w:val="0"/>
          <w:marRight w:val="0"/>
          <w:marTop w:val="0"/>
          <w:marBottom w:val="0"/>
          <w:divBdr>
            <w:top w:val="none" w:sz="0" w:space="0" w:color="auto"/>
            <w:left w:val="none" w:sz="0" w:space="0" w:color="auto"/>
            <w:bottom w:val="none" w:sz="0" w:space="0" w:color="auto"/>
            <w:right w:val="none" w:sz="0" w:space="0" w:color="auto"/>
          </w:divBdr>
        </w:div>
        <w:div w:id="1602100490">
          <w:marLeft w:val="0"/>
          <w:marRight w:val="0"/>
          <w:marTop w:val="0"/>
          <w:marBottom w:val="0"/>
          <w:divBdr>
            <w:top w:val="none" w:sz="0" w:space="0" w:color="auto"/>
            <w:left w:val="none" w:sz="0" w:space="0" w:color="auto"/>
            <w:bottom w:val="none" w:sz="0" w:space="0" w:color="auto"/>
            <w:right w:val="none" w:sz="0" w:space="0" w:color="auto"/>
          </w:divBdr>
        </w:div>
        <w:div w:id="213351810">
          <w:marLeft w:val="0"/>
          <w:marRight w:val="0"/>
          <w:marTop w:val="0"/>
          <w:marBottom w:val="0"/>
          <w:divBdr>
            <w:top w:val="none" w:sz="0" w:space="0" w:color="auto"/>
            <w:left w:val="none" w:sz="0" w:space="0" w:color="auto"/>
            <w:bottom w:val="none" w:sz="0" w:space="0" w:color="auto"/>
            <w:right w:val="none" w:sz="0" w:space="0" w:color="auto"/>
          </w:divBdr>
        </w:div>
        <w:div w:id="420033266">
          <w:marLeft w:val="0"/>
          <w:marRight w:val="0"/>
          <w:marTop w:val="0"/>
          <w:marBottom w:val="0"/>
          <w:divBdr>
            <w:top w:val="none" w:sz="0" w:space="0" w:color="auto"/>
            <w:left w:val="none" w:sz="0" w:space="0" w:color="auto"/>
            <w:bottom w:val="none" w:sz="0" w:space="0" w:color="auto"/>
            <w:right w:val="none" w:sz="0" w:space="0" w:color="auto"/>
          </w:divBdr>
        </w:div>
        <w:div w:id="2074303966">
          <w:marLeft w:val="0"/>
          <w:marRight w:val="0"/>
          <w:marTop w:val="0"/>
          <w:marBottom w:val="0"/>
          <w:divBdr>
            <w:top w:val="none" w:sz="0" w:space="0" w:color="auto"/>
            <w:left w:val="none" w:sz="0" w:space="0" w:color="auto"/>
            <w:bottom w:val="none" w:sz="0" w:space="0" w:color="auto"/>
            <w:right w:val="none" w:sz="0" w:space="0" w:color="auto"/>
          </w:divBdr>
        </w:div>
        <w:div w:id="1067072041">
          <w:marLeft w:val="0"/>
          <w:marRight w:val="0"/>
          <w:marTop w:val="0"/>
          <w:marBottom w:val="0"/>
          <w:divBdr>
            <w:top w:val="none" w:sz="0" w:space="0" w:color="auto"/>
            <w:left w:val="none" w:sz="0" w:space="0" w:color="auto"/>
            <w:bottom w:val="none" w:sz="0" w:space="0" w:color="auto"/>
            <w:right w:val="none" w:sz="0" w:space="0" w:color="auto"/>
          </w:divBdr>
        </w:div>
        <w:div w:id="1082214015">
          <w:marLeft w:val="0"/>
          <w:marRight w:val="0"/>
          <w:marTop w:val="0"/>
          <w:marBottom w:val="0"/>
          <w:divBdr>
            <w:top w:val="none" w:sz="0" w:space="0" w:color="auto"/>
            <w:left w:val="none" w:sz="0" w:space="0" w:color="auto"/>
            <w:bottom w:val="none" w:sz="0" w:space="0" w:color="auto"/>
            <w:right w:val="none" w:sz="0" w:space="0" w:color="auto"/>
          </w:divBdr>
        </w:div>
        <w:div w:id="395132053">
          <w:marLeft w:val="0"/>
          <w:marRight w:val="0"/>
          <w:marTop w:val="0"/>
          <w:marBottom w:val="0"/>
          <w:divBdr>
            <w:top w:val="none" w:sz="0" w:space="0" w:color="auto"/>
            <w:left w:val="none" w:sz="0" w:space="0" w:color="auto"/>
            <w:bottom w:val="none" w:sz="0" w:space="0" w:color="auto"/>
            <w:right w:val="none" w:sz="0" w:space="0" w:color="auto"/>
          </w:divBdr>
        </w:div>
        <w:div w:id="1017270785">
          <w:marLeft w:val="0"/>
          <w:marRight w:val="0"/>
          <w:marTop w:val="0"/>
          <w:marBottom w:val="0"/>
          <w:divBdr>
            <w:top w:val="none" w:sz="0" w:space="0" w:color="auto"/>
            <w:left w:val="none" w:sz="0" w:space="0" w:color="auto"/>
            <w:bottom w:val="none" w:sz="0" w:space="0" w:color="auto"/>
            <w:right w:val="none" w:sz="0" w:space="0" w:color="auto"/>
          </w:divBdr>
        </w:div>
        <w:div w:id="460728065">
          <w:marLeft w:val="0"/>
          <w:marRight w:val="0"/>
          <w:marTop w:val="0"/>
          <w:marBottom w:val="0"/>
          <w:divBdr>
            <w:top w:val="none" w:sz="0" w:space="0" w:color="auto"/>
            <w:left w:val="none" w:sz="0" w:space="0" w:color="auto"/>
            <w:bottom w:val="none" w:sz="0" w:space="0" w:color="auto"/>
            <w:right w:val="none" w:sz="0" w:space="0" w:color="auto"/>
          </w:divBdr>
        </w:div>
        <w:div w:id="1716150157">
          <w:marLeft w:val="0"/>
          <w:marRight w:val="0"/>
          <w:marTop w:val="0"/>
          <w:marBottom w:val="0"/>
          <w:divBdr>
            <w:top w:val="none" w:sz="0" w:space="0" w:color="auto"/>
            <w:left w:val="none" w:sz="0" w:space="0" w:color="auto"/>
            <w:bottom w:val="none" w:sz="0" w:space="0" w:color="auto"/>
            <w:right w:val="none" w:sz="0" w:space="0" w:color="auto"/>
          </w:divBdr>
        </w:div>
        <w:div w:id="1416126028">
          <w:marLeft w:val="0"/>
          <w:marRight w:val="0"/>
          <w:marTop w:val="0"/>
          <w:marBottom w:val="0"/>
          <w:divBdr>
            <w:top w:val="none" w:sz="0" w:space="0" w:color="auto"/>
            <w:left w:val="none" w:sz="0" w:space="0" w:color="auto"/>
            <w:bottom w:val="none" w:sz="0" w:space="0" w:color="auto"/>
            <w:right w:val="none" w:sz="0" w:space="0" w:color="auto"/>
          </w:divBdr>
        </w:div>
        <w:div w:id="526678138">
          <w:marLeft w:val="0"/>
          <w:marRight w:val="0"/>
          <w:marTop w:val="0"/>
          <w:marBottom w:val="0"/>
          <w:divBdr>
            <w:top w:val="none" w:sz="0" w:space="0" w:color="auto"/>
            <w:left w:val="none" w:sz="0" w:space="0" w:color="auto"/>
            <w:bottom w:val="none" w:sz="0" w:space="0" w:color="auto"/>
            <w:right w:val="none" w:sz="0" w:space="0" w:color="auto"/>
          </w:divBdr>
        </w:div>
        <w:div w:id="3676989">
          <w:marLeft w:val="0"/>
          <w:marRight w:val="0"/>
          <w:marTop w:val="0"/>
          <w:marBottom w:val="0"/>
          <w:divBdr>
            <w:top w:val="none" w:sz="0" w:space="0" w:color="auto"/>
            <w:left w:val="none" w:sz="0" w:space="0" w:color="auto"/>
            <w:bottom w:val="none" w:sz="0" w:space="0" w:color="auto"/>
            <w:right w:val="none" w:sz="0" w:space="0" w:color="auto"/>
          </w:divBdr>
        </w:div>
        <w:div w:id="13381610">
          <w:marLeft w:val="0"/>
          <w:marRight w:val="0"/>
          <w:marTop w:val="0"/>
          <w:marBottom w:val="0"/>
          <w:divBdr>
            <w:top w:val="none" w:sz="0" w:space="0" w:color="auto"/>
            <w:left w:val="none" w:sz="0" w:space="0" w:color="auto"/>
            <w:bottom w:val="none" w:sz="0" w:space="0" w:color="auto"/>
            <w:right w:val="none" w:sz="0" w:space="0" w:color="auto"/>
          </w:divBdr>
        </w:div>
        <w:div w:id="1050230979">
          <w:marLeft w:val="0"/>
          <w:marRight w:val="0"/>
          <w:marTop w:val="0"/>
          <w:marBottom w:val="0"/>
          <w:divBdr>
            <w:top w:val="none" w:sz="0" w:space="0" w:color="auto"/>
            <w:left w:val="none" w:sz="0" w:space="0" w:color="auto"/>
            <w:bottom w:val="none" w:sz="0" w:space="0" w:color="auto"/>
            <w:right w:val="none" w:sz="0" w:space="0" w:color="auto"/>
          </w:divBdr>
        </w:div>
        <w:div w:id="459081119">
          <w:marLeft w:val="0"/>
          <w:marRight w:val="0"/>
          <w:marTop w:val="0"/>
          <w:marBottom w:val="0"/>
          <w:divBdr>
            <w:top w:val="none" w:sz="0" w:space="0" w:color="auto"/>
            <w:left w:val="none" w:sz="0" w:space="0" w:color="auto"/>
            <w:bottom w:val="none" w:sz="0" w:space="0" w:color="auto"/>
            <w:right w:val="none" w:sz="0" w:space="0" w:color="auto"/>
          </w:divBdr>
        </w:div>
        <w:div w:id="548613622">
          <w:marLeft w:val="0"/>
          <w:marRight w:val="0"/>
          <w:marTop w:val="0"/>
          <w:marBottom w:val="0"/>
          <w:divBdr>
            <w:top w:val="none" w:sz="0" w:space="0" w:color="auto"/>
            <w:left w:val="none" w:sz="0" w:space="0" w:color="auto"/>
            <w:bottom w:val="none" w:sz="0" w:space="0" w:color="auto"/>
            <w:right w:val="none" w:sz="0" w:space="0" w:color="auto"/>
          </w:divBdr>
        </w:div>
        <w:div w:id="1273325112">
          <w:marLeft w:val="0"/>
          <w:marRight w:val="0"/>
          <w:marTop w:val="0"/>
          <w:marBottom w:val="0"/>
          <w:divBdr>
            <w:top w:val="none" w:sz="0" w:space="0" w:color="auto"/>
            <w:left w:val="none" w:sz="0" w:space="0" w:color="auto"/>
            <w:bottom w:val="none" w:sz="0" w:space="0" w:color="auto"/>
            <w:right w:val="none" w:sz="0" w:space="0" w:color="auto"/>
          </w:divBdr>
        </w:div>
        <w:div w:id="476845889">
          <w:marLeft w:val="0"/>
          <w:marRight w:val="0"/>
          <w:marTop w:val="0"/>
          <w:marBottom w:val="0"/>
          <w:divBdr>
            <w:top w:val="none" w:sz="0" w:space="0" w:color="auto"/>
            <w:left w:val="none" w:sz="0" w:space="0" w:color="auto"/>
            <w:bottom w:val="none" w:sz="0" w:space="0" w:color="auto"/>
            <w:right w:val="none" w:sz="0" w:space="0" w:color="auto"/>
          </w:divBdr>
        </w:div>
        <w:div w:id="770592083">
          <w:marLeft w:val="0"/>
          <w:marRight w:val="0"/>
          <w:marTop w:val="0"/>
          <w:marBottom w:val="0"/>
          <w:divBdr>
            <w:top w:val="none" w:sz="0" w:space="0" w:color="auto"/>
            <w:left w:val="none" w:sz="0" w:space="0" w:color="auto"/>
            <w:bottom w:val="none" w:sz="0" w:space="0" w:color="auto"/>
            <w:right w:val="none" w:sz="0" w:space="0" w:color="auto"/>
          </w:divBdr>
        </w:div>
        <w:div w:id="1988123983">
          <w:marLeft w:val="0"/>
          <w:marRight w:val="0"/>
          <w:marTop w:val="0"/>
          <w:marBottom w:val="0"/>
          <w:divBdr>
            <w:top w:val="none" w:sz="0" w:space="0" w:color="auto"/>
            <w:left w:val="none" w:sz="0" w:space="0" w:color="auto"/>
            <w:bottom w:val="none" w:sz="0" w:space="0" w:color="auto"/>
            <w:right w:val="none" w:sz="0" w:space="0" w:color="auto"/>
          </w:divBdr>
        </w:div>
        <w:div w:id="1056969259">
          <w:marLeft w:val="0"/>
          <w:marRight w:val="0"/>
          <w:marTop w:val="0"/>
          <w:marBottom w:val="0"/>
          <w:divBdr>
            <w:top w:val="none" w:sz="0" w:space="0" w:color="auto"/>
            <w:left w:val="none" w:sz="0" w:space="0" w:color="auto"/>
            <w:bottom w:val="none" w:sz="0" w:space="0" w:color="auto"/>
            <w:right w:val="none" w:sz="0" w:space="0" w:color="auto"/>
          </w:divBdr>
        </w:div>
        <w:div w:id="106780998">
          <w:marLeft w:val="0"/>
          <w:marRight w:val="0"/>
          <w:marTop w:val="0"/>
          <w:marBottom w:val="0"/>
          <w:divBdr>
            <w:top w:val="none" w:sz="0" w:space="0" w:color="auto"/>
            <w:left w:val="none" w:sz="0" w:space="0" w:color="auto"/>
            <w:bottom w:val="none" w:sz="0" w:space="0" w:color="auto"/>
            <w:right w:val="none" w:sz="0" w:space="0" w:color="auto"/>
          </w:divBdr>
        </w:div>
        <w:div w:id="129371753">
          <w:marLeft w:val="0"/>
          <w:marRight w:val="0"/>
          <w:marTop w:val="0"/>
          <w:marBottom w:val="0"/>
          <w:divBdr>
            <w:top w:val="none" w:sz="0" w:space="0" w:color="auto"/>
            <w:left w:val="none" w:sz="0" w:space="0" w:color="auto"/>
            <w:bottom w:val="none" w:sz="0" w:space="0" w:color="auto"/>
            <w:right w:val="none" w:sz="0" w:space="0" w:color="auto"/>
          </w:divBdr>
        </w:div>
        <w:div w:id="1358190057">
          <w:marLeft w:val="0"/>
          <w:marRight w:val="0"/>
          <w:marTop w:val="0"/>
          <w:marBottom w:val="0"/>
          <w:divBdr>
            <w:top w:val="none" w:sz="0" w:space="0" w:color="auto"/>
            <w:left w:val="none" w:sz="0" w:space="0" w:color="auto"/>
            <w:bottom w:val="none" w:sz="0" w:space="0" w:color="auto"/>
            <w:right w:val="none" w:sz="0" w:space="0" w:color="auto"/>
          </w:divBdr>
        </w:div>
        <w:div w:id="1967007716">
          <w:marLeft w:val="0"/>
          <w:marRight w:val="0"/>
          <w:marTop w:val="0"/>
          <w:marBottom w:val="0"/>
          <w:divBdr>
            <w:top w:val="none" w:sz="0" w:space="0" w:color="auto"/>
            <w:left w:val="none" w:sz="0" w:space="0" w:color="auto"/>
            <w:bottom w:val="none" w:sz="0" w:space="0" w:color="auto"/>
            <w:right w:val="none" w:sz="0" w:space="0" w:color="auto"/>
          </w:divBdr>
        </w:div>
        <w:div w:id="1776435716">
          <w:marLeft w:val="0"/>
          <w:marRight w:val="0"/>
          <w:marTop w:val="0"/>
          <w:marBottom w:val="0"/>
          <w:divBdr>
            <w:top w:val="none" w:sz="0" w:space="0" w:color="auto"/>
            <w:left w:val="none" w:sz="0" w:space="0" w:color="auto"/>
            <w:bottom w:val="none" w:sz="0" w:space="0" w:color="auto"/>
            <w:right w:val="none" w:sz="0" w:space="0" w:color="auto"/>
          </w:divBdr>
        </w:div>
        <w:div w:id="623775548">
          <w:marLeft w:val="0"/>
          <w:marRight w:val="0"/>
          <w:marTop w:val="0"/>
          <w:marBottom w:val="0"/>
          <w:divBdr>
            <w:top w:val="none" w:sz="0" w:space="0" w:color="auto"/>
            <w:left w:val="none" w:sz="0" w:space="0" w:color="auto"/>
            <w:bottom w:val="none" w:sz="0" w:space="0" w:color="auto"/>
            <w:right w:val="none" w:sz="0" w:space="0" w:color="auto"/>
          </w:divBdr>
        </w:div>
        <w:div w:id="1987582331">
          <w:marLeft w:val="0"/>
          <w:marRight w:val="0"/>
          <w:marTop w:val="0"/>
          <w:marBottom w:val="0"/>
          <w:divBdr>
            <w:top w:val="none" w:sz="0" w:space="0" w:color="auto"/>
            <w:left w:val="none" w:sz="0" w:space="0" w:color="auto"/>
            <w:bottom w:val="none" w:sz="0" w:space="0" w:color="auto"/>
            <w:right w:val="none" w:sz="0" w:space="0" w:color="auto"/>
          </w:divBdr>
        </w:div>
        <w:div w:id="83185694">
          <w:marLeft w:val="0"/>
          <w:marRight w:val="0"/>
          <w:marTop w:val="0"/>
          <w:marBottom w:val="0"/>
          <w:divBdr>
            <w:top w:val="none" w:sz="0" w:space="0" w:color="auto"/>
            <w:left w:val="none" w:sz="0" w:space="0" w:color="auto"/>
            <w:bottom w:val="none" w:sz="0" w:space="0" w:color="auto"/>
            <w:right w:val="none" w:sz="0" w:space="0" w:color="auto"/>
          </w:divBdr>
        </w:div>
        <w:div w:id="1027634781">
          <w:marLeft w:val="0"/>
          <w:marRight w:val="0"/>
          <w:marTop w:val="0"/>
          <w:marBottom w:val="0"/>
          <w:divBdr>
            <w:top w:val="none" w:sz="0" w:space="0" w:color="auto"/>
            <w:left w:val="none" w:sz="0" w:space="0" w:color="auto"/>
            <w:bottom w:val="none" w:sz="0" w:space="0" w:color="auto"/>
            <w:right w:val="none" w:sz="0" w:space="0" w:color="auto"/>
          </w:divBdr>
        </w:div>
        <w:div w:id="2082100827">
          <w:marLeft w:val="0"/>
          <w:marRight w:val="0"/>
          <w:marTop w:val="0"/>
          <w:marBottom w:val="0"/>
          <w:divBdr>
            <w:top w:val="none" w:sz="0" w:space="0" w:color="auto"/>
            <w:left w:val="none" w:sz="0" w:space="0" w:color="auto"/>
            <w:bottom w:val="none" w:sz="0" w:space="0" w:color="auto"/>
            <w:right w:val="none" w:sz="0" w:space="0" w:color="auto"/>
          </w:divBdr>
        </w:div>
      </w:divsChild>
    </w:div>
    <w:div w:id="19683167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comments.xml.rels><?xml version="1.0" encoding="UTF-8" standalone="yes"?>
<Relationships xmlns="http://schemas.openxmlformats.org/package/2006/relationships"><Relationship Id="rId2" Type="http://schemas.openxmlformats.org/officeDocument/2006/relationships/hyperlink" Target="https://www.just.ee/media/3958/download" TargetMode="External"/><Relationship Id="rId1" Type="http://schemas.openxmlformats.org/officeDocument/2006/relationships/hyperlink" Target="https://kliimaministeerium.ee/sites/default/files/documents/2021-06/sihtryhmade_ootused_metsanduse_arengukavale.pdf"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mailto:arvi.toss@kliimaministeerium.ee"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mailto:maret.parv@kliimaministeerium.ee" TargetMode="External"/><Relationship Id="rId2" Type="http://schemas.openxmlformats.org/officeDocument/2006/relationships/customXml" Target="../customXml/item2.xml"/><Relationship Id="rId16" Type="http://schemas.openxmlformats.org/officeDocument/2006/relationships/hyperlink" Target="mailto:leno.kuura@kliimaministeerium.e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yperlink" Target="mailto:meelis.seedre@kliimaministeerium.ee"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marko.lelov@kliimaministeerium.e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microsoft.com/office/2011/relationships/people" Target="people.xml"/></Relationships>
</file>

<file path=word/_rels/footnotes.xml.rels><?xml version="1.0" encoding="UTF-8" standalone="yes"?>
<Relationships xmlns="http://schemas.openxmlformats.org/package/2006/relationships"><Relationship Id="rId2" Type="http://schemas.openxmlformats.org/officeDocument/2006/relationships/hyperlink" Target="https://www.eramets.ee/wp-content/uploads/2019/10/Erametsaomanike-uuringu-2019-aruanne.pdf" TargetMode="External"/><Relationship Id="rId1" Type="http://schemas.openxmlformats.org/officeDocument/2006/relationships/hyperlink" Target="https://www.envir.ee/sites/default/files/sihtryhmade_ootused_metsanduse_arengukavale.pdf"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BAC0ED4D77CFB49B42A0A38EB755667" ma:contentTypeVersion="4" ma:contentTypeDescription="Create a new document." ma:contentTypeScope="" ma:versionID="3049ab68f64775d3d6aa2e4be8fc9763">
  <xsd:schema xmlns:xsd="http://www.w3.org/2001/XMLSchema" xmlns:xs="http://www.w3.org/2001/XMLSchema" xmlns:p="http://schemas.microsoft.com/office/2006/metadata/properties" xmlns:ns2="6ae3d0ec-5ff0-4399-9517-8a8dc6d3604e" targetNamespace="http://schemas.microsoft.com/office/2006/metadata/properties" ma:root="true" ma:fieldsID="f3b91a8ae91e6a430e7756ed89a1599f" ns2:_="">
    <xsd:import namespace="6ae3d0ec-5ff0-4399-9517-8a8dc6d3604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e3d0ec-5ff0-4399-9517-8a8dc6d360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6CB5950-8357-441B-9C0F-A6591C8D71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e3d0ec-5ff0-4399-9517-8a8dc6d360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2524E5D-69E3-4BE2-A6D2-936509879E23}">
  <ds:schemaRefs>
    <ds:schemaRef ds:uri="http://schemas.openxmlformats.org/officeDocument/2006/bibliography"/>
  </ds:schemaRefs>
</ds:datastoreItem>
</file>

<file path=customXml/itemProps3.xml><?xml version="1.0" encoding="utf-8"?>
<ds:datastoreItem xmlns:ds="http://schemas.openxmlformats.org/officeDocument/2006/customXml" ds:itemID="{6660DA6A-0938-4B39-B395-8DE16939396E}">
  <ds:schemaRefs>
    <ds:schemaRef ds:uri="http://purl.org/dc/elements/1.1/"/>
    <ds:schemaRef ds:uri="http://schemas.microsoft.com/office/2006/metadata/properties"/>
    <ds:schemaRef ds:uri="6ae3d0ec-5ff0-4399-9517-8a8dc6d3604e"/>
    <ds:schemaRef ds:uri="http://schemas.microsoft.com/office/2006/documentManagement/types"/>
    <ds:schemaRef ds:uri="http://purl.org/dc/dcmitype/"/>
    <ds:schemaRef ds:uri="http://purl.org/dc/terms/"/>
    <ds:schemaRef ds:uri="http://www.w3.org/XML/1998/namespace"/>
    <ds:schemaRef ds:uri="http://schemas.microsoft.com/office/infopath/2007/PartnerControls"/>
    <ds:schemaRef ds:uri="http://schemas.openxmlformats.org/package/2006/metadata/core-properties"/>
  </ds:schemaRefs>
</ds:datastoreItem>
</file>

<file path=customXml/itemProps4.xml><?xml version="1.0" encoding="utf-8"?>
<ds:datastoreItem xmlns:ds="http://schemas.openxmlformats.org/officeDocument/2006/customXml" ds:itemID="{45596C3E-6EAA-4EDE-A03F-C31F0CB7281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21</Pages>
  <Words>9539</Words>
  <Characters>55330</Characters>
  <Application>Microsoft Office Word</Application>
  <DocSecurity>0</DocSecurity>
  <Lines>461</Lines>
  <Paragraphs>129</Paragraphs>
  <ScaleCrop>false</ScaleCrop>
  <HeadingPairs>
    <vt:vector size="2" baseType="variant">
      <vt:variant>
        <vt:lpstr>Pealkiri</vt:lpstr>
      </vt:variant>
      <vt:variant>
        <vt:i4>1</vt:i4>
      </vt:variant>
    </vt:vector>
  </HeadingPairs>
  <TitlesOfParts>
    <vt:vector size="1" baseType="lpstr">
      <vt:lpstr>Eelnõu seletuskiri</vt:lpstr>
    </vt:vector>
  </TitlesOfParts>
  <Company>KeMIT</Company>
  <LinksUpToDate>false</LinksUpToDate>
  <CharactersWithSpaces>64740</CharactersWithSpaces>
  <SharedDoc>false</SharedDoc>
  <HLinks>
    <vt:vector size="108" baseType="variant">
      <vt:variant>
        <vt:i4>3276910</vt:i4>
      </vt:variant>
      <vt:variant>
        <vt:i4>15</vt:i4>
      </vt:variant>
      <vt:variant>
        <vt:i4>0</vt:i4>
      </vt:variant>
      <vt:variant>
        <vt:i4>5</vt:i4>
      </vt:variant>
      <vt:variant>
        <vt:lpwstr>https://www.riigiteataja.ee/akt/dyn=101072023015&amp;id=107032023076!pr32b3lg13</vt:lpwstr>
      </vt:variant>
      <vt:variant>
        <vt:lpwstr/>
      </vt:variant>
      <vt:variant>
        <vt:i4>5374000</vt:i4>
      </vt:variant>
      <vt:variant>
        <vt:i4>12</vt:i4>
      </vt:variant>
      <vt:variant>
        <vt:i4>0</vt:i4>
      </vt:variant>
      <vt:variant>
        <vt:i4>5</vt:i4>
      </vt:variant>
      <vt:variant>
        <vt:lpwstr>mailto:marko.lelov@kliimaministeerium.ee</vt:lpwstr>
      </vt:variant>
      <vt:variant>
        <vt:lpwstr/>
      </vt:variant>
      <vt:variant>
        <vt:i4>7405570</vt:i4>
      </vt:variant>
      <vt:variant>
        <vt:i4>9</vt:i4>
      </vt:variant>
      <vt:variant>
        <vt:i4>0</vt:i4>
      </vt:variant>
      <vt:variant>
        <vt:i4>5</vt:i4>
      </vt:variant>
      <vt:variant>
        <vt:lpwstr>mailto:arvi.toss@kliimaministeerium.ee</vt:lpwstr>
      </vt:variant>
      <vt:variant>
        <vt:lpwstr/>
      </vt:variant>
      <vt:variant>
        <vt:i4>3276872</vt:i4>
      </vt:variant>
      <vt:variant>
        <vt:i4>6</vt:i4>
      </vt:variant>
      <vt:variant>
        <vt:i4>0</vt:i4>
      </vt:variant>
      <vt:variant>
        <vt:i4>5</vt:i4>
      </vt:variant>
      <vt:variant>
        <vt:lpwstr>mailto:epp.kikas@kliimaministeerium.ee</vt:lpwstr>
      </vt:variant>
      <vt:variant>
        <vt:lpwstr/>
      </vt:variant>
      <vt:variant>
        <vt:i4>6225956</vt:i4>
      </vt:variant>
      <vt:variant>
        <vt:i4>3</vt:i4>
      </vt:variant>
      <vt:variant>
        <vt:i4>0</vt:i4>
      </vt:variant>
      <vt:variant>
        <vt:i4>5</vt:i4>
      </vt:variant>
      <vt:variant>
        <vt:lpwstr>mailto:maret.parv@kliimaministeerium.ee</vt:lpwstr>
      </vt:variant>
      <vt:variant>
        <vt:lpwstr/>
      </vt:variant>
      <vt:variant>
        <vt:i4>1900652</vt:i4>
      </vt:variant>
      <vt:variant>
        <vt:i4>0</vt:i4>
      </vt:variant>
      <vt:variant>
        <vt:i4>0</vt:i4>
      </vt:variant>
      <vt:variant>
        <vt:i4>5</vt:i4>
      </vt:variant>
      <vt:variant>
        <vt:lpwstr>mailto:leno.kuura@kliimaministeerium.ee</vt:lpwstr>
      </vt:variant>
      <vt:variant>
        <vt:lpwstr/>
      </vt:variant>
      <vt:variant>
        <vt:i4>3276918</vt:i4>
      </vt:variant>
      <vt:variant>
        <vt:i4>3</vt:i4>
      </vt:variant>
      <vt:variant>
        <vt:i4>0</vt:i4>
      </vt:variant>
      <vt:variant>
        <vt:i4>5</vt:i4>
      </vt:variant>
      <vt:variant>
        <vt:lpwstr>https://www.eramets.ee/wp-content/uploads/2019/10/Erametsaomanike-uuringu-2019-aruanne.pdf</vt:lpwstr>
      </vt:variant>
      <vt:variant>
        <vt:lpwstr/>
      </vt:variant>
      <vt:variant>
        <vt:i4>2686990</vt:i4>
      </vt:variant>
      <vt:variant>
        <vt:i4>0</vt:i4>
      </vt:variant>
      <vt:variant>
        <vt:i4>0</vt:i4>
      </vt:variant>
      <vt:variant>
        <vt:i4>5</vt:i4>
      </vt:variant>
      <vt:variant>
        <vt:lpwstr>https://www.envir.ee/sites/default/files/sihtryhmade_ootused_metsanduse_arengukavale.pdf</vt:lpwstr>
      </vt:variant>
      <vt:variant>
        <vt:lpwstr/>
      </vt:variant>
      <vt:variant>
        <vt:i4>196675</vt:i4>
      </vt:variant>
      <vt:variant>
        <vt:i4>27</vt:i4>
      </vt:variant>
      <vt:variant>
        <vt:i4>0</vt:i4>
      </vt:variant>
      <vt:variant>
        <vt:i4>5</vt:i4>
      </vt:variant>
      <vt:variant>
        <vt:lpwstr>https://www.riigikogu.ee/tegevus/eelnoud/eelnou/06661db2-4174-46ad-9552-6b17e1ba2fd7</vt:lpwstr>
      </vt:variant>
      <vt:variant>
        <vt:lpwstr/>
      </vt:variant>
      <vt:variant>
        <vt:i4>655385</vt:i4>
      </vt:variant>
      <vt:variant>
        <vt:i4>24</vt:i4>
      </vt:variant>
      <vt:variant>
        <vt:i4>0</vt:i4>
      </vt:variant>
      <vt:variant>
        <vt:i4>5</vt:i4>
      </vt:variant>
      <vt:variant>
        <vt:lpwstr>https://www.riigikogu.ee/tegevus/eelnoud/eelnou/a836fd90-294e-3d0f-b035-24b207ceaaef/metsaseadus</vt:lpwstr>
      </vt:variant>
      <vt:variant>
        <vt:lpwstr/>
      </vt:variant>
      <vt:variant>
        <vt:i4>5439510</vt:i4>
      </vt:variant>
      <vt:variant>
        <vt:i4>21</vt:i4>
      </vt:variant>
      <vt:variant>
        <vt:i4>0</vt:i4>
      </vt:variant>
      <vt:variant>
        <vt:i4>5</vt:i4>
      </vt:variant>
      <vt:variant>
        <vt:lpwstr>https://www.riigiteataja.ee/akt/13096367</vt:lpwstr>
      </vt:variant>
      <vt:variant>
        <vt:lpwstr/>
      </vt:variant>
      <vt:variant>
        <vt:i4>5439510</vt:i4>
      </vt:variant>
      <vt:variant>
        <vt:i4>18</vt:i4>
      </vt:variant>
      <vt:variant>
        <vt:i4>0</vt:i4>
      </vt:variant>
      <vt:variant>
        <vt:i4>5</vt:i4>
      </vt:variant>
      <vt:variant>
        <vt:lpwstr>https://www.riigiteataja.ee/akt/13096367</vt:lpwstr>
      </vt:variant>
      <vt:variant>
        <vt:lpwstr/>
      </vt:variant>
      <vt:variant>
        <vt:i4>458867</vt:i4>
      </vt:variant>
      <vt:variant>
        <vt:i4>15</vt:i4>
      </vt:variant>
      <vt:variant>
        <vt:i4>0</vt:i4>
      </vt:variant>
      <vt:variant>
        <vt:i4>5</vt:i4>
      </vt:variant>
      <vt:variant>
        <vt:lpwstr>mailto:Maret.Parv@envir.ee</vt:lpwstr>
      </vt:variant>
      <vt:variant>
        <vt:lpwstr/>
      </vt:variant>
      <vt:variant>
        <vt:i4>458867</vt:i4>
      </vt:variant>
      <vt:variant>
        <vt:i4>12</vt:i4>
      </vt:variant>
      <vt:variant>
        <vt:i4>0</vt:i4>
      </vt:variant>
      <vt:variant>
        <vt:i4>5</vt:i4>
      </vt:variant>
      <vt:variant>
        <vt:lpwstr>mailto:Maret.Parv@envir.ee</vt:lpwstr>
      </vt:variant>
      <vt:variant>
        <vt:lpwstr/>
      </vt:variant>
      <vt:variant>
        <vt:i4>117</vt:i4>
      </vt:variant>
      <vt:variant>
        <vt:i4>9</vt:i4>
      </vt:variant>
      <vt:variant>
        <vt:i4>0</vt:i4>
      </vt:variant>
      <vt:variant>
        <vt:i4>5</vt:i4>
      </vt:variant>
      <vt:variant>
        <vt:lpwstr>mailto:Epp.Kikas@envir.ee</vt:lpwstr>
      </vt:variant>
      <vt:variant>
        <vt:lpwstr/>
      </vt:variant>
      <vt:variant>
        <vt:i4>5767190</vt:i4>
      </vt:variant>
      <vt:variant>
        <vt:i4>6</vt:i4>
      </vt:variant>
      <vt:variant>
        <vt:i4>0</vt:i4>
      </vt:variant>
      <vt:variant>
        <vt:i4>5</vt:i4>
      </vt:variant>
      <vt:variant>
        <vt:lpwstr>https://www.riigiteataja.ee/akt/73663</vt:lpwstr>
      </vt:variant>
      <vt:variant>
        <vt:lpwstr/>
      </vt:variant>
      <vt:variant>
        <vt:i4>117</vt:i4>
      </vt:variant>
      <vt:variant>
        <vt:i4>3</vt:i4>
      </vt:variant>
      <vt:variant>
        <vt:i4>0</vt:i4>
      </vt:variant>
      <vt:variant>
        <vt:i4>5</vt:i4>
      </vt:variant>
      <vt:variant>
        <vt:lpwstr>mailto:Epp.Kikas@envir.ee</vt:lpwstr>
      </vt:variant>
      <vt:variant>
        <vt:lpwstr/>
      </vt:variant>
      <vt:variant>
        <vt:i4>852070</vt:i4>
      </vt:variant>
      <vt:variant>
        <vt:i4>0</vt:i4>
      </vt:variant>
      <vt:variant>
        <vt:i4>0</vt:i4>
      </vt:variant>
      <vt:variant>
        <vt:i4>5</vt:i4>
      </vt:variant>
      <vt:variant>
        <vt:lpwstr>mailto:Rauno.Reinberg@envir.ee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Eelnõu seletuskiri</dc:title>
  <dc:subject/>
  <dc:creator>Leno Kuura</dc:creator>
  <dc:description/>
  <cp:lastModifiedBy>Markus Ühtigi</cp:lastModifiedBy>
  <cp:revision>44</cp:revision>
  <cp:lastPrinted>2024-08-08T11:49:00Z</cp:lastPrinted>
  <dcterms:created xsi:type="dcterms:W3CDTF">2024-08-12T13:33:00Z</dcterms:created>
  <dcterms:modified xsi:type="dcterms:W3CDTF">2024-09-09T09:06:00Z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0x010100DBAC0ED4D77CFB49B42A0A38EB755667</vt:lpwstr>
  </property>
  <property fmtid="{D5CDD505-2E9C-101B-9397-08002B2CF9AE}" pid="3" name="MediaServiceImageTags">
    <vt:lpwstr/>
  </property>
</Properties>
</file>